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4D585" w14:textId="77777777" w:rsidR="00C478D8" w:rsidRPr="00C478D8" w:rsidRDefault="00C478D8" w:rsidP="00C478D8">
      <w:pPr>
        <w:pStyle w:val="BodyTextIndent"/>
        <w:widowControl w:val="0"/>
        <w:spacing w:line="240" w:lineRule="auto"/>
        <w:ind w:firstLine="0"/>
        <w:jc w:val="center"/>
        <w:rPr>
          <w:rFonts w:ascii="GHEA Grapalat" w:hAnsi="GHEA Grapalat"/>
          <w:i w:val="0"/>
          <w:sz w:val="22"/>
          <w:szCs w:val="22"/>
        </w:rPr>
      </w:pPr>
      <w:r w:rsidRPr="00C478D8">
        <w:rPr>
          <w:rFonts w:ascii="GHEA Grapalat" w:hAnsi="GHEA Grapalat"/>
          <w:i w:val="0"/>
          <w:sz w:val="22"/>
          <w:szCs w:val="22"/>
        </w:rPr>
        <w:t xml:space="preserve">ОБЪЯВЛЕНИЕ </w:t>
      </w:r>
    </w:p>
    <w:p w14:paraId="6D701659" w14:textId="77777777" w:rsidR="00C478D8" w:rsidRPr="00C478D8" w:rsidRDefault="00C478D8" w:rsidP="00C478D8">
      <w:pPr>
        <w:pStyle w:val="BodyTextIndent"/>
        <w:widowControl w:val="0"/>
        <w:spacing w:line="240" w:lineRule="auto"/>
        <w:ind w:firstLine="0"/>
        <w:jc w:val="center"/>
        <w:rPr>
          <w:rFonts w:ascii="GHEA Grapalat" w:hAnsi="GHEA Grapalat"/>
          <w:i w:val="0"/>
          <w:sz w:val="22"/>
          <w:szCs w:val="22"/>
        </w:rPr>
      </w:pPr>
      <w:r w:rsidRPr="00C478D8">
        <w:rPr>
          <w:rFonts w:ascii="GHEA Grapalat" w:hAnsi="GHEA Grapalat"/>
          <w:i w:val="0"/>
          <w:sz w:val="22"/>
          <w:szCs w:val="22"/>
        </w:rPr>
        <w:t>О ЗАПРОСЕ КОТИРОВОК</w:t>
      </w:r>
    </w:p>
    <w:p w14:paraId="001635AB" w14:textId="77777777" w:rsidR="00C478D8" w:rsidRPr="00C478D8" w:rsidRDefault="00C478D8" w:rsidP="00C478D8">
      <w:pPr>
        <w:pStyle w:val="BodyTextIndent"/>
        <w:widowControl w:val="0"/>
        <w:spacing w:after="160" w:line="240" w:lineRule="auto"/>
        <w:ind w:firstLine="0"/>
        <w:jc w:val="center"/>
        <w:rPr>
          <w:rFonts w:ascii="GHEA Grapalat" w:hAnsi="GHEA Grapalat"/>
          <w:i w:val="0"/>
          <w:sz w:val="22"/>
          <w:szCs w:val="22"/>
        </w:rPr>
      </w:pPr>
      <w:r w:rsidRPr="00C478D8">
        <w:rPr>
          <w:rFonts w:ascii="GHEA Grapalat" w:hAnsi="GHEA Grapalat"/>
          <w:i w:val="0"/>
          <w:sz w:val="22"/>
          <w:szCs w:val="22"/>
        </w:rPr>
        <w:t>Процедура проводится на основании части 6 /2/  статьи 15 Закона РА "О закупках"</w:t>
      </w:r>
    </w:p>
    <w:p w14:paraId="29AD865C" w14:textId="4F45A599" w:rsidR="00C478D8" w:rsidRPr="00C478D8" w:rsidRDefault="00C478D8" w:rsidP="00C478D8">
      <w:pPr>
        <w:pStyle w:val="BodyTextIndent"/>
        <w:widowControl w:val="0"/>
        <w:spacing w:after="160" w:line="240" w:lineRule="auto"/>
        <w:ind w:firstLine="0"/>
        <w:jc w:val="center"/>
        <w:rPr>
          <w:rFonts w:ascii="GHEA Grapalat" w:hAnsi="GHEA Grapalat"/>
          <w:i w:val="0"/>
          <w:sz w:val="22"/>
          <w:szCs w:val="22"/>
        </w:rPr>
      </w:pPr>
      <w:r w:rsidRPr="00C478D8">
        <w:rPr>
          <w:rFonts w:ascii="GHEA Grapalat" w:hAnsi="GHEA Grapalat"/>
          <w:i w:val="0"/>
          <w:sz w:val="22"/>
          <w:szCs w:val="22"/>
        </w:rPr>
        <w:t xml:space="preserve">Настоящий текст объявления утвержден Решением Оценочной Комиссии от "12" "июня" 2025 года "номер </w:t>
      </w:r>
      <w:r w:rsidRPr="00C478D8">
        <w:rPr>
          <w:rFonts w:ascii="GHEA Grapalat" w:hAnsi="GHEA Grapalat"/>
          <w:i w:val="0"/>
          <w:sz w:val="22"/>
          <w:szCs w:val="22"/>
          <w:lang w:val="hy-AM"/>
        </w:rPr>
        <w:t>1</w:t>
      </w:r>
      <w:r w:rsidRPr="00C478D8">
        <w:rPr>
          <w:rFonts w:ascii="GHEA Grapalat" w:hAnsi="GHEA Grapalat"/>
          <w:i w:val="0"/>
          <w:sz w:val="22"/>
          <w:szCs w:val="22"/>
        </w:rPr>
        <w:t xml:space="preserve">" </w:t>
      </w:r>
    </w:p>
    <w:p w14:paraId="01084E6B" w14:textId="487BC350" w:rsidR="00C478D8" w:rsidRPr="00C478D8" w:rsidRDefault="00C478D8" w:rsidP="00C478D8">
      <w:pPr>
        <w:pStyle w:val="BodyTextIndent"/>
        <w:widowControl w:val="0"/>
        <w:spacing w:after="160" w:line="240" w:lineRule="auto"/>
        <w:ind w:firstLine="0"/>
        <w:jc w:val="center"/>
        <w:rPr>
          <w:rFonts w:ascii="GHEA Grapalat" w:hAnsi="GHEA Grapalat"/>
          <w:i w:val="0"/>
          <w:sz w:val="22"/>
          <w:szCs w:val="22"/>
        </w:rPr>
      </w:pPr>
      <w:r w:rsidRPr="00C478D8">
        <w:rPr>
          <w:rFonts w:ascii="GHEA Grapalat" w:hAnsi="GHEA Grapalat"/>
          <w:i w:val="0"/>
          <w:sz w:val="22"/>
          <w:szCs w:val="22"/>
        </w:rPr>
        <w:t>Код процедуры "GGAK-GHTsDzB-25/16/G"</w:t>
      </w:r>
    </w:p>
    <w:p w14:paraId="5AE419A2" w14:textId="77777777" w:rsidR="00C478D8" w:rsidRPr="00C478D8" w:rsidRDefault="00C478D8" w:rsidP="00C478D8">
      <w:pPr>
        <w:pStyle w:val="BodyTextIndent"/>
        <w:spacing w:line="240" w:lineRule="auto"/>
        <w:rPr>
          <w:rFonts w:ascii="GHEA Grapalat" w:hAnsi="GHEA Grapalat"/>
          <w:i w:val="0"/>
          <w:sz w:val="22"/>
          <w:szCs w:val="22"/>
        </w:rPr>
      </w:pPr>
      <w:r w:rsidRPr="00C478D8">
        <w:rPr>
          <w:rFonts w:ascii="GHEA Grapalat" w:hAnsi="GHEA Grapalat"/>
          <w:i w:val="0"/>
          <w:sz w:val="22"/>
          <w:szCs w:val="22"/>
        </w:rPr>
        <w:t xml:space="preserve">Заказчик ГНКО «Центр аукциона и оценки имущества», находящийся по адресу </w:t>
      </w:r>
      <w:proofErr w:type="spellStart"/>
      <w:r w:rsidRPr="00C478D8">
        <w:rPr>
          <w:rFonts w:ascii="GHEA Grapalat" w:hAnsi="GHEA Grapalat"/>
          <w:i w:val="0"/>
          <w:sz w:val="22"/>
          <w:szCs w:val="22"/>
        </w:rPr>
        <w:t>ул.Закяна</w:t>
      </w:r>
      <w:proofErr w:type="spellEnd"/>
      <w:r w:rsidRPr="00C478D8">
        <w:rPr>
          <w:rFonts w:ascii="GHEA Grapalat" w:hAnsi="GHEA Grapalat"/>
          <w:i w:val="0"/>
          <w:sz w:val="22"/>
          <w:szCs w:val="22"/>
        </w:rPr>
        <w:t xml:space="preserve"> 10 объявляет запрос котировок, который проводится одним этапом.</w:t>
      </w:r>
    </w:p>
    <w:p w14:paraId="7BB84DAA" w14:textId="77777777" w:rsidR="00C478D8" w:rsidRPr="00C478D8" w:rsidRDefault="00C478D8" w:rsidP="00C478D8">
      <w:pPr>
        <w:pStyle w:val="BodyTextIndent"/>
        <w:widowControl w:val="0"/>
        <w:spacing w:line="240" w:lineRule="auto"/>
        <w:ind w:firstLine="567"/>
        <w:rPr>
          <w:rFonts w:ascii="GHEA Grapalat" w:hAnsi="GHEA Grapalat"/>
          <w:i w:val="0"/>
          <w:spacing w:val="6"/>
          <w:sz w:val="22"/>
          <w:szCs w:val="22"/>
        </w:rPr>
      </w:pPr>
      <w:r w:rsidRPr="00C478D8">
        <w:rPr>
          <w:rFonts w:ascii="GHEA Grapalat" w:hAnsi="GHEA Grapalat"/>
          <w:i w:val="0"/>
          <w:sz w:val="22"/>
          <w:szCs w:val="22"/>
        </w:rPr>
        <w:t>Участнику, отобранному по итогам настоящей процедуры, в</w:t>
      </w:r>
      <w:r w:rsidRPr="00C478D8">
        <w:rPr>
          <w:rFonts w:ascii="Courier New" w:hAnsi="Courier New" w:cs="Courier New"/>
          <w:i w:val="0"/>
          <w:sz w:val="22"/>
          <w:szCs w:val="22"/>
          <w:lang w:val="en-US"/>
        </w:rPr>
        <w:t> </w:t>
      </w:r>
      <w:r w:rsidRPr="00C478D8">
        <w:rPr>
          <w:rFonts w:ascii="GHEA Grapalat" w:hAnsi="GHEA Grapalat"/>
          <w:i w:val="0"/>
          <w:spacing w:val="6"/>
          <w:sz w:val="22"/>
          <w:szCs w:val="22"/>
        </w:rPr>
        <w:t>установленном</w:t>
      </w:r>
      <w:r w:rsidRPr="00C478D8">
        <w:rPr>
          <w:rFonts w:ascii="Courier New" w:hAnsi="Courier New" w:cs="Courier New"/>
          <w:i w:val="0"/>
          <w:spacing w:val="6"/>
          <w:sz w:val="22"/>
          <w:szCs w:val="22"/>
          <w:lang w:val="en-US"/>
        </w:rPr>
        <w:t> </w:t>
      </w:r>
      <w:r w:rsidRPr="00C478D8">
        <w:rPr>
          <w:rFonts w:ascii="GHEA Grapalat" w:hAnsi="GHEA Grapalat"/>
          <w:i w:val="0"/>
          <w:spacing w:val="6"/>
          <w:sz w:val="22"/>
          <w:szCs w:val="22"/>
        </w:rPr>
        <w:t>порядке будет предложено заключить договор на поставку «Услуги по оценке государственного недвижимого и движимого имущества и имущественных прав на него»</w:t>
      </w:r>
      <w:r w:rsidRPr="00C478D8">
        <w:rPr>
          <w:rFonts w:ascii="GHEA Grapalat" w:hAnsi="GHEA Grapalat"/>
          <w:bCs/>
          <w:i w:val="0"/>
          <w:sz w:val="22"/>
          <w:szCs w:val="22"/>
        </w:rPr>
        <w:t xml:space="preserve"> </w:t>
      </w:r>
      <w:r w:rsidRPr="00C478D8">
        <w:rPr>
          <w:rFonts w:ascii="GHEA Grapalat" w:hAnsi="GHEA Grapalat"/>
          <w:i w:val="0"/>
          <w:sz w:val="22"/>
          <w:szCs w:val="22"/>
        </w:rPr>
        <w:t>(далее — договор).</w:t>
      </w:r>
    </w:p>
    <w:p w14:paraId="68886F96" w14:textId="77777777" w:rsidR="00C478D8" w:rsidRPr="00C478D8" w:rsidRDefault="00C478D8" w:rsidP="00C478D8">
      <w:pPr>
        <w:pStyle w:val="BodyTextIndent"/>
        <w:widowControl w:val="0"/>
        <w:spacing w:line="240" w:lineRule="auto"/>
        <w:ind w:firstLine="567"/>
        <w:rPr>
          <w:rFonts w:ascii="GHEA Grapalat" w:hAnsi="GHEA Grapalat"/>
          <w:i w:val="0"/>
          <w:sz w:val="22"/>
          <w:szCs w:val="22"/>
        </w:rPr>
      </w:pPr>
      <w:r w:rsidRPr="00C478D8">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C478D8">
        <w:rPr>
          <w:rFonts w:ascii="Courier New" w:hAnsi="Courier New" w:cs="Courier New"/>
          <w:i w:val="0"/>
          <w:sz w:val="22"/>
          <w:szCs w:val="22"/>
          <w:lang w:val="en-US"/>
        </w:rPr>
        <w:t> </w:t>
      </w:r>
      <w:r w:rsidRPr="00C478D8">
        <w:rPr>
          <w:rFonts w:ascii="GHEA Grapalat" w:hAnsi="GHEA Grapalat"/>
          <w:i w:val="0"/>
          <w:sz w:val="22"/>
          <w:szCs w:val="22"/>
        </w:rPr>
        <w:t>настоящей процедуре.</w:t>
      </w:r>
    </w:p>
    <w:p w14:paraId="552DBF02" w14:textId="77777777" w:rsidR="00C478D8" w:rsidRPr="00C478D8" w:rsidRDefault="00C478D8" w:rsidP="00C478D8">
      <w:pPr>
        <w:pStyle w:val="BodyTextIndent"/>
        <w:widowControl w:val="0"/>
        <w:spacing w:line="240" w:lineRule="auto"/>
        <w:ind w:firstLine="567"/>
        <w:rPr>
          <w:rFonts w:ascii="GHEA Grapalat" w:hAnsi="GHEA Grapalat"/>
          <w:i w:val="0"/>
          <w:sz w:val="22"/>
          <w:szCs w:val="22"/>
        </w:rPr>
      </w:pPr>
      <w:r w:rsidRPr="00C478D8">
        <w:rPr>
          <w:rFonts w:ascii="GHEA Grapalat" w:hAnsi="GHEA Grapalat"/>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C478D8" w:rsidDel="00052084">
        <w:rPr>
          <w:rFonts w:ascii="GHEA Grapalat" w:hAnsi="GHEA Grapalat"/>
          <w:i w:val="0"/>
          <w:sz w:val="22"/>
          <w:szCs w:val="22"/>
        </w:rPr>
        <w:t xml:space="preserve"> </w:t>
      </w:r>
    </w:p>
    <w:p w14:paraId="570590AF" w14:textId="77777777" w:rsidR="00C478D8" w:rsidRPr="00C478D8" w:rsidRDefault="00C478D8" w:rsidP="00C478D8">
      <w:pPr>
        <w:pStyle w:val="BodyTextIndent"/>
        <w:widowControl w:val="0"/>
        <w:spacing w:line="240" w:lineRule="auto"/>
        <w:ind w:firstLine="567"/>
        <w:rPr>
          <w:rFonts w:ascii="GHEA Grapalat" w:hAnsi="GHEA Grapalat"/>
          <w:i w:val="0"/>
          <w:sz w:val="22"/>
          <w:szCs w:val="22"/>
        </w:rPr>
      </w:pPr>
      <w:r w:rsidRPr="00C478D8">
        <w:rPr>
          <w:rFonts w:ascii="GHEA Grapalat" w:hAnsi="GHEA Grapalat"/>
          <w:i w:val="0"/>
          <w:sz w:val="22"/>
          <w:szCs w:val="22"/>
        </w:rPr>
        <w:t>Отобранный участник определяется из числа участников, подавших заявки, оцененные удовлетворительно</w:t>
      </w:r>
      <w:r w:rsidRPr="00C478D8">
        <w:rPr>
          <w:rFonts w:ascii="GHEA Grapalat" w:hAnsi="GHEA Grapalat"/>
          <w:i w:val="0"/>
          <w:sz w:val="22"/>
          <w:szCs w:val="22"/>
          <w:lang w:val="hy-AM"/>
        </w:rPr>
        <w:t xml:space="preserve"> </w:t>
      </w:r>
      <w:r w:rsidRPr="00C478D8">
        <w:rPr>
          <w:rFonts w:ascii="GHEA Grapalat" w:hAnsi="GHEA Grapalat"/>
          <w:i w:val="0"/>
          <w:sz w:val="22"/>
          <w:szCs w:val="22"/>
        </w:rPr>
        <w:t>по неценовым условиям, по принципу предпочтения, отдаваемого участнику, представившему минимальное ценовое предложение.</w:t>
      </w:r>
    </w:p>
    <w:p w14:paraId="0B8C6511" w14:textId="77777777" w:rsidR="00C478D8" w:rsidRPr="00C478D8" w:rsidRDefault="00C478D8" w:rsidP="00C478D8">
      <w:pPr>
        <w:pStyle w:val="BodyTextIndent"/>
        <w:widowControl w:val="0"/>
        <w:spacing w:line="240" w:lineRule="auto"/>
        <w:ind w:firstLine="567"/>
        <w:rPr>
          <w:rFonts w:ascii="GHEA Grapalat" w:hAnsi="GHEA Grapalat"/>
          <w:i w:val="0"/>
          <w:spacing w:val="-6"/>
          <w:sz w:val="22"/>
          <w:szCs w:val="22"/>
        </w:rPr>
      </w:pPr>
      <w:r w:rsidRPr="00C478D8">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478D8">
        <w:rPr>
          <w:rFonts w:ascii="Courier New" w:hAnsi="Courier New" w:cs="Courier New"/>
          <w:i w:val="0"/>
          <w:spacing w:val="-6"/>
          <w:sz w:val="22"/>
          <w:szCs w:val="22"/>
          <w:lang w:val="en-US"/>
        </w:rPr>
        <w:t> </w:t>
      </w:r>
      <w:r w:rsidRPr="00C478D8">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240DE856" w14:textId="067D58C7" w:rsidR="00C478D8" w:rsidRPr="00C478D8" w:rsidRDefault="00C478D8" w:rsidP="00C478D8">
      <w:pPr>
        <w:pStyle w:val="BodyTextIndent"/>
        <w:widowControl w:val="0"/>
        <w:spacing w:line="240" w:lineRule="auto"/>
        <w:ind w:firstLine="0"/>
        <w:rPr>
          <w:rFonts w:ascii="GHEA Grapalat" w:hAnsi="GHEA Grapalat"/>
          <w:i w:val="0"/>
          <w:sz w:val="22"/>
          <w:szCs w:val="22"/>
        </w:rPr>
      </w:pPr>
      <w:r w:rsidRPr="00C478D8">
        <w:rPr>
          <w:rFonts w:ascii="GHEA Grapalat" w:hAnsi="GHEA Grapalat"/>
          <w:i w:val="0"/>
          <w:sz w:val="22"/>
          <w:szCs w:val="22"/>
        </w:rPr>
        <w:t xml:space="preserve">        Заявки на </w:t>
      </w:r>
      <w:proofErr w:type="spellStart"/>
      <w:r w:rsidRPr="00C478D8">
        <w:rPr>
          <w:rFonts w:ascii="GHEA Grapalat" w:hAnsi="GHEA Grapalat"/>
          <w:i w:val="0"/>
          <w:sz w:val="22"/>
          <w:szCs w:val="22"/>
        </w:rPr>
        <w:t>на</w:t>
      </w:r>
      <w:proofErr w:type="spellEnd"/>
      <w:r w:rsidRPr="00C478D8">
        <w:rPr>
          <w:rFonts w:ascii="GHEA Grapalat" w:hAnsi="GHEA Grapalat"/>
          <w:i w:val="0"/>
          <w:sz w:val="22"/>
          <w:szCs w:val="22"/>
        </w:rPr>
        <w:t xml:space="preserve"> запрос </w:t>
      </w:r>
      <w:proofErr w:type="spellStart"/>
      <w:r w:rsidRPr="00C478D8">
        <w:rPr>
          <w:rFonts w:ascii="GHEA Grapalat" w:hAnsi="GHEA Grapalat"/>
          <w:i w:val="0"/>
          <w:sz w:val="22"/>
          <w:szCs w:val="22"/>
        </w:rPr>
        <w:t>катировок</w:t>
      </w:r>
      <w:proofErr w:type="spellEnd"/>
      <w:r w:rsidRPr="00C478D8">
        <w:rPr>
          <w:rFonts w:ascii="GHEA Grapalat" w:hAnsi="GHEA Grapalat"/>
          <w:i w:val="0"/>
          <w:sz w:val="22"/>
          <w:szCs w:val="22"/>
        </w:rPr>
        <w:t xml:space="preserve"> необходимо подавать по адресу</w:t>
      </w:r>
      <w:r w:rsidRPr="00C478D8">
        <w:rPr>
          <w:rFonts w:ascii="GHEA Grapalat" w:hAnsi="GHEA Grapalat"/>
          <w:i w:val="0"/>
          <w:spacing w:val="6"/>
          <w:sz w:val="22"/>
          <w:szCs w:val="22"/>
        </w:rPr>
        <w:t xml:space="preserve"> </w:t>
      </w:r>
      <w:r w:rsidRPr="00C478D8">
        <w:rPr>
          <w:rFonts w:ascii="GHEA Grapalat" w:hAnsi="GHEA Grapalat"/>
          <w:i w:val="0"/>
          <w:sz w:val="22"/>
          <w:szCs w:val="22"/>
        </w:rPr>
        <w:t xml:space="preserve">РА, Ереван, </w:t>
      </w:r>
      <w:proofErr w:type="spellStart"/>
      <w:r w:rsidRPr="00C478D8">
        <w:rPr>
          <w:rFonts w:ascii="GHEA Grapalat" w:hAnsi="GHEA Grapalat"/>
          <w:i w:val="0"/>
          <w:sz w:val="22"/>
          <w:szCs w:val="22"/>
        </w:rPr>
        <w:t>ул.Закяна</w:t>
      </w:r>
      <w:proofErr w:type="spellEnd"/>
      <w:r w:rsidRPr="00C478D8">
        <w:rPr>
          <w:rFonts w:ascii="GHEA Grapalat" w:hAnsi="GHEA Grapalat"/>
          <w:i w:val="0"/>
          <w:sz w:val="22"/>
          <w:szCs w:val="22"/>
        </w:rPr>
        <w:t xml:space="preserve"> 10 в документарной форме, до 11.00 часов 14-го дня со дня опубликования настоящего объявления. Кроме армянского языка заявки могут быть поданы также на английском или русском языке.</w:t>
      </w:r>
    </w:p>
    <w:p w14:paraId="4496F6B2" w14:textId="794A7C72" w:rsidR="00C478D8" w:rsidRPr="00C478D8" w:rsidRDefault="00C478D8" w:rsidP="00C478D8">
      <w:pPr>
        <w:pStyle w:val="BodyTextIndent"/>
        <w:widowControl w:val="0"/>
        <w:spacing w:line="240" w:lineRule="auto"/>
        <w:ind w:firstLine="567"/>
        <w:rPr>
          <w:rFonts w:ascii="GHEA Grapalat" w:hAnsi="GHEA Grapalat"/>
          <w:i w:val="0"/>
          <w:sz w:val="22"/>
          <w:szCs w:val="22"/>
        </w:rPr>
      </w:pPr>
      <w:r w:rsidRPr="00C478D8">
        <w:rPr>
          <w:rFonts w:ascii="GHEA Grapalat" w:hAnsi="GHEA Grapalat"/>
          <w:i w:val="0"/>
          <w:sz w:val="22"/>
          <w:szCs w:val="22"/>
        </w:rPr>
        <w:t xml:space="preserve">Вскрытие заявок будет проводиться по адресу РА, Ереван, </w:t>
      </w:r>
      <w:proofErr w:type="spellStart"/>
      <w:r w:rsidRPr="00C478D8">
        <w:rPr>
          <w:rFonts w:ascii="GHEA Grapalat" w:hAnsi="GHEA Grapalat"/>
          <w:i w:val="0"/>
          <w:sz w:val="22"/>
          <w:szCs w:val="22"/>
        </w:rPr>
        <w:t>ул.Закяна</w:t>
      </w:r>
      <w:proofErr w:type="spellEnd"/>
      <w:r w:rsidRPr="00C478D8">
        <w:rPr>
          <w:rFonts w:ascii="GHEA Grapalat" w:hAnsi="GHEA Grapalat"/>
          <w:i w:val="0"/>
          <w:sz w:val="22"/>
          <w:szCs w:val="22"/>
        </w:rPr>
        <w:t xml:space="preserve"> 10 в документарной форме, в 11.00 часов 26 июня 2025г.. </w:t>
      </w:r>
    </w:p>
    <w:p w14:paraId="6E82E121" w14:textId="77777777" w:rsidR="00C478D8" w:rsidRPr="00C478D8" w:rsidRDefault="00C478D8" w:rsidP="00C478D8">
      <w:pPr>
        <w:pStyle w:val="BodyTextIndent"/>
        <w:widowControl w:val="0"/>
        <w:spacing w:line="240" w:lineRule="auto"/>
        <w:ind w:firstLine="567"/>
        <w:rPr>
          <w:rFonts w:ascii="GHEA Grapalat" w:hAnsi="GHEA Grapalat"/>
          <w:i w:val="0"/>
          <w:sz w:val="22"/>
          <w:szCs w:val="22"/>
        </w:rPr>
      </w:pPr>
      <w:r w:rsidRPr="00C478D8">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2E03A05B" w14:textId="77777777" w:rsidR="00C478D8" w:rsidRPr="00C478D8" w:rsidRDefault="00C478D8" w:rsidP="00C478D8">
      <w:pPr>
        <w:pStyle w:val="BodyTextIndent"/>
        <w:widowControl w:val="0"/>
        <w:spacing w:line="240" w:lineRule="auto"/>
        <w:ind w:firstLine="567"/>
        <w:rPr>
          <w:rFonts w:ascii="GHEA Grapalat" w:hAnsi="GHEA Grapalat"/>
          <w:i w:val="0"/>
          <w:sz w:val="22"/>
          <w:szCs w:val="22"/>
        </w:rPr>
      </w:pPr>
      <w:r w:rsidRPr="00C478D8">
        <w:rPr>
          <w:rFonts w:ascii="GHEA Grapalat" w:hAnsi="GHEA Grapalat"/>
          <w:i w:val="0"/>
          <w:sz w:val="22"/>
          <w:szCs w:val="22"/>
        </w:rPr>
        <w:t>Для получения дополнительной информации, связанной с настоящим</w:t>
      </w:r>
      <w:r w:rsidRPr="00C478D8">
        <w:rPr>
          <w:rFonts w:ascii="Courier New" w:hAnsi="Courier New" w:cs="Courier New"/>
          <w:i w:val="0"/>
          <w:sz w:val="22"/>
          <w:szCs w:val="22"/>
          <w:lang w:val="en-US"/>
        </w:rPr>
        <w:t> </w:t>
      </w:r>
      <w:r w:rsidRPr="00C478D8">
        <w:rPr>
          <w:rFonts w:ascii="GHEA Grapalat" w:hAnsi="GHEA Grapalat"/>
          <w:i w:val="0"/>
          <w:sz w:val="22"/>
          <w:szCs w:val="22"/>
        </w:rPr>
        <w:t xml:space="preserve">объявлением, можете обратиться к секретарю Оценочной комиссии </w:t>
      </w:r>
    </w:p>
    <w:p w14:paraId="5C2B9627" w14:textId="77777777" w:rsidR="00C478D8" w:rsidRPr="00C478D8" w:rsidRDefault="00C478D8" w:rsidP="00C478D8">
      <w:pPr>
        <w:pStyle w:val="BodyTextIndent"/>
        <w:widowControl w:val="0"/>
        <w:spacing w:line="240" w:lineRule="auto"/>
        <w:ind w:firstLine="567"/>
        <w:rPr>
          <w:rFonts w:ascii="GHEA Grapalat" w:hAnsi="GHEA Grapalat"/>
          <w:i w:val="0"/>
          <w:sz w:val="22"/>
          <w:szCs w:val="22"/>
        </w:rPr>
      </w:pPr>
      <w:r w:rsidRPr="00C478D8">
        <w:rPr>
          <w:rFonts w:ascii="GHEA Grapalat" w:hAnsi="GHEA Grapalat"/>
          <w:i w:val="0"/>
          <w:sz w:val="22"/>
          <w:szCs w:val="22"/>
        </w:rPr>
        <w:t>Для получения дополнительной информации, связанной с настоящим</w:t>
      </w:r>
      <w:r w:rsidRPr="00C478D8">
        <w:rPr>
          <w:rFonts w:ascii="Courier New" w:hAnsi="Courier New" w:cs="Courier New"/>
          <w:i w:val="0"/>
          <w:sz w:val="22"/>
          <w:szCs w:val="22"/>
          <w:lang w:val="en-US"/>
        </w:rPr>
        <w:t> </w:t>
      </w:r>
      <w:r w:rsidRPr="00C478D8">
        <w:rPr>
          <w:rFonts w:ascii="GHEA Grapalat" w:hAnsi="GHEA Grapalat"/>
          <w:i w:val="0"/>
          <w:sz w:val="22"/>
          <w:szCs w:val="22"/>
        </w:rPr>
        <w:t xml:space="preserve">объявлением, можете обратиться к секретарю Оценочной комиссии </w:t>
      </w:r>
      <w:proofErr w:type="spellStart"/>
      <w:r w:rsidRPr="00C478D8">
        <w:rPr>
          <w:rFonts w:ascii="GHEA Grapalat" w:hAnsi="GHEA Grapalat"/>
          <w:i w:val="0"/>
          <w:sz w:val="22"/>
          <w:szCs w:val="22"/>
        </w:rPr>
        <w:t>А.Мирумян</w:t>
      </w:r>
      <w:proofErr w:type="spellEnd"/>
      <w:r w:rsidRPr="00C478D8">
        <w:rPr>
          <w:rFonts w:ascii="GHEA Grapalat" w:hAnsi="GHEA Grapalat"/>
          <w:i w:val="0"/>
          <w:sz w:val="22"/>
          <w:szCs w:val="22"/>
        </w:rPr>
        <w:t>.</w:t>
      </w:r>
    </w:p>
    <w:p w14:paraId="0F2C40DF" w14:textId="77777777" w:rsidR="00C478D8" w:rsidRPr="00C478D8" w:rsidRDefault="00C478D8" w:rsidP="00C478D8">
      <w:pPr>
        <w:pStyle w:val="BodyTextIndent"/>
        <w:widowControl w:val="0"/>
        <w:spacing w:line="240" w:lineRule="auto"/>
        <w:ind w:firstLine="0"/>
        <w:rPr>
          <w:rFonts w:ascii="GHEA Grapalat" w:hAnsi="GHEA Grapalat"/>
          <w:i w:val="0"/>
          <w:sz w:val="22"/>
          <w:szCs w:val="22"/>
        </w:rPr>
      </w:pPr>
      <w:r w:rsidRPr="00C478D8">
        <w:rPr>
          <w:rFonts w:ascii="GHEA Grapalat" w:hAnsi="GHEA Grapalat"/>
          <w:i w:val="0"/>
          <w:sz w:val="22"/>
          <w:szCs w:val="22"/>
        </w:rPr>
        <w:t>Телефон: +374 10 540734</w:t>
      </w:r>
    </w:p>
    <w:p w14:paraId="2FC1514D" w14:textId="77777777" w:rsidR="00C478D8" w:rsidRPr="00C478D8" w:rsidRDefault="00C478D8" w:rsidP="00C478D8">
      <w:pPr>
        <w:pStyle w:val="BodyTextIndent"/>
        <w:widowControl w:val="0"/>
        <w:spacing w:line="240" w:lineRule="auto"/>
        <w:ind w:firstLine="0"/>
        <w:rPr>
          <w:rFonts w:ascii="GHEA Grapalat" w:hAnsi="GHEA Grapalat"/>
          <w:i w:val="0"/>
          <w:sz w:val="22"/>
          <w:szCs w:val="22"/>
        </w:rPr>
      </w:pPr>
      <w:r w:rsidRPr="00C478D8">
        <w:rPr>
          <w:rFonts w:ascii="GHEA Grapalat" w:hAnsi="GHEA Grapalat"/>
          <w:i w:val="0"/>
          <w:sz w:val="22"/>
          <w:szCs w:val="22"/>
        </w:rPr>
        <w:t xml:space="preserve">Электронная почта: </w:t>
      </w:r>
      <w:hyperlink r:id="rId8" w:history="1">
        <w:r w:rsidRPr="00C478D8">
          <w:rPr>
            <w:rStyle w:val="Hyperlink"/>
            <w:rFonts w:ascii="GHEA Grapalat" w:hAnsi="GHEA Grapalat"/>
            <w:sz w:val="22"/>
            <w:szCs w:val="22"/>
            <w:lang w:val="af-ZA"/>
          </w:rPr>
          <w:t>auction.gnum@spm.am</w:t>
        </w:r>
      </w:hyperlink>
    </w:p>
    <w:p w14:paraId="2658C9D8" w14:textId="77777777" w:rsidR="00C478D8" w:rsidRPr="00C478D8" w:rsidRDefault="00C478D8" w:rsidP="00C478D8">
      <w:pPr>
        <w:pStyle w:val="BodyTextIndent"/>
        <w:widowControl w:val="0"/>
        <w:spacing w:line="240" w:lineRule="auto"/>
        <w:ind w:firstLine="0"/>
        <w:rPr>
          <w:rFonts w:ascii="GHEA Grapalat" w:hAnsi="GHEA Grapalat"/>
          <w:i w:val="0"/>
          <w:sz w:val="22"/>
          <w:szCs w:val="22"/>
        </w:rPr>
      </w:pPr>
      <w:r w:rsidRPr="00C478D8">
        <w:rPr>
          <w:rFonts w:ascii="GHEA Grapalat" w:hAnsi="GHEA Grapalat"/>
          <w:i w:val="0"/>
          <w:sz w:val="22"/>
          <w:szCs w:val="22"/>
        </w:rPr>
        <w:t>Заказчик: ГНКО «ЦЕНТР АУКЦИОНА И ОЦЕНКИ ИМУЩЕСТВА»</w:t>
      </w:r>
    </w:p>
    <w:p w14:paraId="551CF6E7" w14:textId="2C89A41D" w:rsidR="000B4129" w:rsidRDefault="000B4129" w:rsidP="000B4129">
      <w:pPr>
        <w:widowControl w:val="0"/>
        <w:spacing w:after="160" w:line="360" w:lineRule="auto"/>
        <w:ind w:right="-7" w:firstLine="567"/>
        <w:jc w:val="right"/>
        <w:rPr>
          <w:rFonts w:ascii="GHEA Grapalat" w:hAnsi="GHEA Grapalat" w:cs="Sylfaen"/>
          <w:i/>
          <w:u w:val="single"/>
        </w:rPr>
      </w:pPr>
    </w:p>
    <w:p w14:paraId="3769B2F8" w14:textId="6D03A40A" w:rsidR="00C478D8" w:rsidRDefault="00C478D8" w:rsidP="000B4129">
      <w:pPr>
        <w:widowControl w:val="0"/>
        <w:spacing w:after="160" w:line="360" w:lineRule="auto"/>
        <w:ind w:right="-7" w:firstLine="567"/>
        <w:jc w:val="right"/>
        <w:rPr>
          <w:rFonts w:ascii="GHEA Grapalat" w:hAnsi="GHEA Grapalat" w:cs="Sylfaen"/>
          <w:i/>
          <w:u w:val="single"/>
        </w:rPr>
      </w:pPr>
    </w:p>
    <w:p w14:paraId="3FB90C91" w14:textId="3923F71C" w:rsidR="00C478D8" w:rsidRPr="009A072E" w:rsidRDefault="00C478D8" w:rsidP="000B4129">
      <w:pPr>
        <w:widowControl w:val="0"/>
        <w:spacing w:after="160" w:line="360" w:lineRule="auto"/>
        <w:ind w:right="-7" w:firstLine="567"/>
        <w:jc w:val="right"/>
        <w:rPr>
          <w:rFonts w:ascii="GHEA Grapalat" w:hAnsi="GHEA Grapalat" w:cs="Sylfaen"/>
          <w:i/>
          <w:u w:val="single"/>
        </w:rPr>
      </w:pPr>
    </w:p>
    <w:p w14:paraId="148F4C77" w14:textId="77777777" w:rsidR="005039AB" w:rsidRPr="009A072E" w:rsidRDefault="005039AB" w:rsidP="000B4129">
      <w:pPr>
        <w:widowControl w:val="0"/>
        <w:spacing w:after="160" w:line="360" w:lineRule="auto"/>
        <w:ind w:right="-7" w:firstLine="567"/>
        <w:jc w:val="right"/>
        <w:rPr>
          <w:rFonts w:ascii="GHEA Grapalat" w:hAnsi="GHEA Grapalat" w:cs="Sylfaen"/>
          <w:i/>
          <w:u w:val="single"/>
        </w:rPr>
      </w:pPr>
    </w:p>
    <w:p w14:paraId="33CBBE3F" w14:textId="2A4E3EE5" w:rsidR="00C478D8" w:rsidRDefault="00C478D8" w:rsidP="000B4129">
      <w:pPr>
        <w:widowControl w:val="0"/>
        <w:spacing w:after="160" w:line="360" w:lineRule="auto"/>
        <w:ind w:right="-7" w:firstLine="567"/>
        <w:jc w:val="right"/>
        <w:rPr>
          <w:rFonts w:ascii="GHEA Grapalat" w:hAnsi="GHEA Grapalat" w:cs="Sylfaen"/>
          <w:i/>
          <w:u w:val="single"/>
        </w:rPr>
      </w:pPr>
    </w:p>
    <w:p w14:paraId="6083B6B7" w14:textId="77777777" w:rsidR="00990BEA" w:rsidRDefault="00990BEA" w:rsidP="00990BEA">
      <w:pPr>
        <w:pStyle w:val="BodyTextIndent"/>
        <w:spacing w:line="240" w:lineRule="auto"/>
        <w:jc w:val="center"/>
        <w:rPr>
          <w:rFonts w:ascii="GHEA Grapalat" w:hAnsi="GHEA Grapalat"/>
          <w:i w:val="0"/>
          <w:sz w:val="22"/>
          <w:szCs w:val="22"/>
          <w:lang w:val="en-US"/>
        </w:rPr>
      </w:pPr>
      <w:r w:rsidRPr="00A82A4E">
        <w:rPr>
          <w:rFonts w:ascii="GHEA Grapalat" w:hAnsi="GHEA Grapalat"/>
          <w:i w:val="0"/>
          <w:sz w:val="22"/>
          <w:szCs w:val="22"/>
          <w:lang w:val="en-US"/>
        </w:rPr>
        <w:lastRenderedPageBreak/>
        <w:t>NOTICE</w:t>
      </w:r>
    </w:p>
    <w:p w14:paraId="380561FF" w14:textId="77777777" w:rsidR="00990BEA" w:rsidRPr="00A82A4E" w:rsidRDefault="00990BEA" w:rsidP="00990BEA">
      <w:pPr>
        <w:pStyle w:val="BodyTextIndent"/>
        <w:spacing w:line="240" w:lineRule="auto"/>
        <w:jc w:val="center"/>
        <w:rPr>
          <w:rFonts w:ascii="GHEA Grapalat" w:hAnsi="GHEA Grapalat"/>
          <w:i w:val="0"/>
          <w:sz w:val="22"/>
          <w:szCs w:val="22"/>
          <w:lang w:val="en-US"/>
        </w:rPr>
      </w:pPr>
      <w:r w:rsidRPr="00A82A4E">
        <w:rPr>
          <w:rFonts w:ascii="GHEA Grapalat" w:hAnsi="GHEA Grapalat"/>
          <w:i w:val="0"/>
          <w:sz w:val="22"/>
          <w:szCs w:val="22"/>
          <w:lang w:val="en-US"/>
        </w:rPr>
        <w:t>ON PRICE QUOTATION</w:t>
      </w:r>
    </w:p>
    <w:p w14:paraId="418D5378" w14:textId="49E2ED20" w:rsidR="00990BEA" w:rsidRPr="006714C0" w:rsidRDefault="00990BEA" w:rsidP="00990BEA">
      <w:pPr>
        <w:pStyle w:val="BodyTextIndent"/>
        <w:spacing w:line="240" w:lineRule="auto"/>
        <w:ind w:left="851" w:right="848" w:firstLine="11"/>
        <w:jc w:val="center"/>
        <w:rPr>
          <w:rFonts w:ascii="GHEA Grapalat" w:hAnsi="GHEA Grapalat"/>
          <w:i w:val="0"/>
          <w:sz w:val="22"/>
          <w:szCs w:val="22"/>
          <w:lang w:val="en-US"/>
        </w:rPr>
      </w:pPr>
      <w:r w:rsidRPr="006714C0">
        <w:rPr>
          <w:rFonts w:ascii="GHEA Grapalat" w:hAnsi="GHEA Grapalat"/>
          <w:i w:val="0"/>
          <w:sz w:val="22"/>
          <w:szCs w:val="22"/>
          <w:lang w:val="en-US"/>
        </w:rPr>
        <w:t>This text of the notice is approved by decision of the Price Quotation Commission "</w:t>
      </w:r>
      <w:r>
        <w:rPr>
          <w:rFonts w:ascii="GHEA Grapalat" w:hAnsi="GHEA Grapalat"/>
          <w:i w:val="0"/>
          <w:sz w:val="22"/>
          <w:szCs w:val="22"/>
          <w:lang w:val="hy-AM"/>
        </w:rPr>
        <w:t>1</w:t>
      </w:r>
      <w:r w:rsidRPr="006714C0">
        <w:rPr>
          <w:rFonts w:ascii="GHEA Grapalat" w:hAnsi="GHEA Grapalat"/>
          <w:i w:val="0"/>
          <w:sz w:val="22"/>
          <w:szCs w:val="22"/>
          <w:lang w:val="en-US"/>
        </w:rPr>
        <w:t>" of "</w:t>
      </w:r>
      <w:r>
        <w:rPr>
          <w:rFonts w:ascii="GHEA Grapalat" w:hAnsi="GHEA Grapalat"/>
          <w:i w:val="0"/>
          <w:sz w:val="22"/>
          <w:szCs w:val="22"/>
          <w:lang w:val="en-US"/>
        </w:rPr>
        <w:t>12</w:t>
      </w:r>
      <w:r w:rsidRPr="006714C0">
        <w:rPr>
          <w:rFonts w:ascii="GHEA Grapalat" w:hAnsi="GHEA Grapalat"/>
          <w:i w:val="0"/>
          <w:sz w:val="22"/>
          <w:szCs w:val="22"/>
          <w:lang w:val="en-US"/>
        </w:rPr>
        <w:t>" "</w:t>
      </w:r>
      <w:r w:rsidRPr="00DE6199">
        <w:rPr>
          <w:rFonts w:ascii="GHEA Grapalat" w:hAnsi="GHEA Grapalat"/>
          <w:i w:val="0"/>
          <w:lang w:val="hy-AM"/>
        </w:rPr>
        <w:t xml:space="preserve"> </w:t>
      </w:r>
      <w:r>
        <w:rPr>
          <w:rFonts w:ascii="GHEA Grapalat" w:hAnsi="GHEA Grapalat"/>
          <w:i w:val="0"/>
          <w:lang w:val="en-US"/>
        </w:rPr>
        <w:t>June</w:t>
      </w:r>
      <w:r w:rsidRPr="006714C0">
        <w:rPr>
          <w:rFonts w:ascii="GHEA Grapalat" w:hAnsi="GHEA Grapalat"/>
          <w:i w:val="0"/>
          <w:sz w:val="22"/>
          <w:szCs w:val="22"/>
          <w:lang w:val="en-US"/>
        </w:rPr>
        <w:t xml:space="preserve"> " of </w:t>
      </w:r>
      <w:r>
        <w:rPr>
          <w:rFonts w:ascii="GHEA Grapalat" w:hAnsi="GHEA Grapalat"/>
          <w:i w:val="0"/>
          <w:sz w:val="22"/>
          <w:szCs w:val="22"/>
          <w:lang w:val="en-US"/>
        </w:rPr>
        <w:t>2025</w:t>
      </w:r>
      <w:r w:rsidRPr="006714C0">
        <w:rPr>
          <w:rFonts w:ascii="GHEA Grapalat" w:hAnsi="GHEA Grapalat"/>
          <w:i w:val="0"/>
          <w:sz w:val="22"/>
          <w:szCs w:val="22"/>
          <w:lang w:val="en-US"/>
        </w:rPr>
        <w:t xml:space="preserve"> and is published pursuant to Article 27 of the Law of the Republic of Armenia "On procurement"</w:t>
      </w:r>
    </w:p>
    <w:p w14:paraId="65C808A5" w14:textId="3BF98E2C" w:rsidR="00990BEA" w:rsidRDefault="00990BEA" w:rsidP="00990BEA">
      <w:pPr>
        <w:pStyle w:val="BodyTextIndent"/>
        <w:spacing w:line="240" w:lineRule="auto"/>
        <w:ind w:firstLine="0"/>
        <w:jc w:val="center"/>
        <w:rPr>
          <w:rFonts w:ascii="GHEA Grapalat" w:hAnsi="GHEA Grapalat"/>
          <w:i w:val="0"/>
          <w:sz w:val="22"/>
          <w:szCs w:val="22"/>
          <w:lang w:val="en-US"/>
        </w:rPr>
      </w:pPr>
      <w:r w:rsidRPr="006714C0">
        <w:rPr>
          <w:rFonts w:ascii="GHEA Grapalat" w:hAnsi="GHEA Grapalat"/>
          <w:i w:val="0"/>
          <w:sz w:val="22"/>
          <w:szCs w:val="22"/>
          <w:lang w:val="en-US"/>
        </w:rPr>
        <w:t xml:space="preserve">Code of the price quotation </w:t>
      </w:r>
      <w:r>
        <w:rPr>
          <w:rFonts w:ascii="GHEA Grapalat" w:hAnsi="GHEA Grapalat"/>
          <w:i w:val="0"/>
          <w:sz w:val="22"/>
          <w:szCs w:val="22"/>
          <w:lang w:val="en-US"/>
        </w:rPr>
        <w:t>G</w:t>
      </w:r>
      <w:r w:rsidRPr="00F75900">
        <w:rPr>
          <w:rFonts w:ascii="GHEA Grapalat" w:hAnsi="GHEA Grapalat"/>
          <w:i w:val="0"/>
          <w:sz w:val="22"/>
          <w:szCs w:val="22"/>
          <w:lang w:val="en-US"/>
        </w:rPr>
        <w:t>G</w:t>
      </w:r>
      <w:r>
        <w:rPr>
          <w:rFonts w:ascii="GHEA Grapalat" w:hAnsi="GHEA Grapalat"/>
          <w:i w:val="0"/>
          <w:sz w:val="22"/>
          <w:szCs w:val="22"/>
          <w:lang w:val="en-US"/>
        </w:rPr>
        <w:t>AK</w:t>
      </w:r>
      <w:r w:rsidRPr="00F75900">
        <w:rPr>
          <w:rFonts w:ascii="GHEA Grapalat" w:hAnsi="GHEA Grapalat"/>
          <w:i w:val="0"/>
          <w:sz w:val="22"/>
          <w:szCs w:val="22"/>
          <w:lang w:val="en-US"/>
        </w:rPr>
        <w:t>-</w:t>
      </w:r>
      <w:r>
        <w:rPr>
          <w:rFonts w:ascii="GHEA Grapalat" w:hAnsi="GHEA Grapalat"/>
          <w:i w:val="0"/>
          <w:sz w:val="22"/>
          <w:szCs w:val="22"/>
          <w:lang w:val="en-US"/>
        </w:rPr>
        <w:t xml:space="preserve"> </w:t>
      </w:r>
      <w:proofErr w:type="spellStart"/>
      <w:r>
        <w:rPr>
          <w:rFonts w:ascii="GHEA Grapalat" w:hAnsi="GHEA Grapalat"/>
          <w:i w:val="0"/>
          <w:sz w:val="22"/>
          <w:szCs w:val="22"/>
          <w:lang w:val="en-US"/>
        </w:rPr>
        <w:t>GHTsDzB</w:t>
      </w:r>
      <w:proofErr w:type="spellEnd"/>
      <w:r>
        <w:rPr>
          <w:rFonts w:ascii="GHEA Grapalat" w:hAnsi="GHEA Grapalat"/>
          <w:i w:val="0"/>
          <w:sz w:val="22"/>
          <w:szCs w:val="22"/>
          <w:lang w:val="en-US"/>
        </w:rPr>
        <w:t xml:space="preserve"> -25/16/G</w:t>
      </w:r>
      <w:r w:rsidRPr="00F75900">
        <w:rPr>
          <w:rFonts w:ascii="GHEA Grapalat" w:hAnsi="GHEA Grapalat"/>
          <w:i w:val="0"/>
          <w:sz w:val="22"/>
          <w:szCs w:val="22"/>
          <w:lang w:val="en-US"/>
        </w:rPr>
        <w:t xml:space="preserve"> </w:t>
      </w:r>
    </w:p>
    <w:p w14:paraId="6FD0099E" w14:textId="77777777" w:rsidR="00990BEA" w:rsidRPr="00F75900" w:rsidRDefault="00990BEA" w:rsidP="00990BEA">
      <w:pPr>
        <w:pStyle w:val="BodyTextIndent"/>
        <w:spacing w:line="240" w:lineRule="auto"/>
        <w:ind w:firstLine="0"/>
        <w:jc w:val="center"/>
        <w:rPr>
          <w:rFonts w:ascii="GHEA Grapalat" w:hAnsi="GHEA Grapalat"/>
          <w:i w:val="0"/>
          <w:sz w:val="22"/>
          <w:szCs w:val="22"/>
          <w:lang w:val="en-US"/>
        </w:rPr>
      </w:pPr>
    </w:p>
    <w:tbl>
      <w:tblPr>
        <w:tblW w:w="0" w:type="auto"/>
        <w:tblLook w:val="04A0" w:firstRow="1" w:lastRow="0" w:firstColumn="1" w:lastColumn="0" w:noHBand="0" w:noVBand="1"/>
      </w:tblPr>
      <w:tblGrid>
        <w:gridCol w:w="10206"/>
      </w:tblGrid>
      <w:tr w:rsidR="00990BEA" w:rsidRPr="009A072E" w14:paraId="1DDE1F35" w14:textId="77777777" w:rsidTr="00B6303A">
        <w:trPr>
          <w:trHeight w:val="517"/>
        </w:trPr>
        <w:tc>
          <w:tcPr>
            <w:tcW w:w="10426" w:type="dxa"/>
          </w:tcPr>
          <w:p w14:paraId="46008AEA" w14:textId="77777777" w:rsidR="00990BEA" w:rsidRPr="006714C0" w:rsidRDefault="00990BEA" w:rsidP="00B6303A">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contracting authority '' Property evaluation and auction </w:t>
            </w:r>
            <w:proofErr w:type="spellStart"/>
            <w:r w:rsidRPr="006714C0">
              <w:rPr>
                <w:rFonts w:ascii="GHEA Grapalat" w:hAnsi="GHEA Grapalat"/>
                <w:i w:val="0"/>
                <w:lang w:val="en-US"/>
              </w:rPr>
              <w:t>centre</w:t>
            </w:r>
            <w:proofErr w:type="spellEnd"/>
            <w:r w:rsidRPr="006714C0">
              <w:rPr>
                <w:rFonts w:ascii="GHEA Grapalat" w:hAnsi="GHEA Grapalat"/>
                <w:i w:val="0"/>
                <w:lang w:val="en-US"/>
              </w:rPr>
              <w:t>'' SNCO, located at the following address: 10 Zakian Street, Yerevan, Armenia, gives notice for a price quotation</w:t>
            </w:r>
          </w:p>
        </w:tc>
      </w:tr>
    </w:tbl>
    <w:p w14:paraId="6D5FF2D1" w14:textId="77777777" w:rsidR="00990BEA" w:rsidRPr="00F75900" w:rsidRDefault="00990BEA" w:rsidP="00990BEA">
      <w:pPr>
        <w:pStyle w:val="BodyTextIndent"/>
        <w:spacing w:line="240" w:lineRule="auto"/>
        <w:ind w:firstLine="0"/>
        <w:rPr>
          <w:rFonts w:ascii="GHEA Grapalat" w:hAnsi="GHEA Grapalat"/>
          <w:i w:val="0"/>
          <w:lang w:val="en-US"/>
        </w:rPr>
      </w:pPr>
      <w:r w:rsidRPr="006714C0">
        <w:rPr>
          <w:rFonts w:ascii="GHEA Grapalat" w:hAnsi="GHEA Grapalat"/>
          <w:i w:val="0"/>
          <w:lang w:val="en-US"/>
        </w:rPr>
        <w:t>which shall be carried out in one stage.</w:t>
      </w:r>
    </w:p>
    <w:p w14:paraId="14F32F78" w14:textId="77777777" w:rsidR="00990BEA" w:rsidRPr="00C66190" w:rsidRDefault="00990BEA" w:rsidP="00990BEA">
      <w:pPr>
        <w:pStyle w:val="HTMLPreformatted"/>
        <w:shd w:val="clear" w:color="auto" w:fill="F8F9FA"/>
        <w:rPr>
          <w:rFonts w:ascii="GHEA Grapalat" w:hAnsi="GHEA Grapalat"/>
          <w:i/>
        </w:rPr>
      </w:pPr>
      <w:r w:rsidRPr="00C66190">
        <w:rPr>
          <w:rFonts w:ascii="GHEA Grapalat" w:hAnsi="GHEA Grapalat"/>
          <w:i/>
        </w:rPr>
        <w:t xml:space="preserve">The bidder selected based on the results of the price quotation will be proposed, in a prescribed manner, to conclude a contract </w:t>
      </w:r>
      <w:r w:rsidRPr="00B94A77">
        <w:rPr>
          <w:rFonts w:ascii="GHEA Grapalat" w:hAnsi="GHEA Grapalat"/>
          <w:i/>
        </w:rPr>
        <w:t xml:space="preserve">for provision </w:t>
      </w:r>
      <w:r w:rsidRPr="00083DB6">
        <w:rPr>
          <w:rFonts w:ascii="GHEA Grapalat" w:hAnsi="GHEA Grapalat"/>
          <w:i/>
        </w:rPr>
        <w:t xml:space="preserve">"State real estate and movable property and property rights valuation services" </w:t>
      </w:r>
      <w:r w:rsidRPr="00C66190">
        <w:rPr>
          <w:rFonts w:ascii="GHEA Grapalat" w:hAnsi="GHEA Grapalat"/>
          <w:i/>
        </w:rPr>
        <w:t>(</w:t>
      </w:r>
      <w:r w:rsidRPr="006714C0">
        <w:rPr>
          <w:rFonts w:ascii="GHEA Grapalat" w:hAnsi="GHEA Grapalat"/>
          <w:i/>
        </w:rPr>
        <w:t xml:space="preserve">hereinafter referred to as "the contract").                         </w:t>
      </w:r>
    </w:p>
    <w:p w14:paraId="5070C5AA" w14:textId="77777777" w:rsidR="00990BEA" w:rsidRPr="006714C0" w:rsidRDefault="00990BEA" w:rsidP="00990BEA">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Pursuant to Article 7 of the Law of the Republic of Armenia "On procurement", any person, irrespective of the fact of being a foreign natural person, an </w:t>
      </w:r>
      <w:proofErr w:type="spellStart"/>
      <w:r w:rsidRPr="006714C0">
        <w:rPr>
          <w:rFonts w:ascii="GHEA Grapalat" w:hAnsi="GHEA Grapalat"/>
          <w:i w:val="0"/>
          <w:lang w:val="en-US"/>
        </w:rPr>
        <w:t>organisation</w:t>
      </w:r>
      <w:proofErr w:type="spellEnd"/>
      <w:r w:rsidRPr="006714C0">
        <w:rPr>
          <w:rFonts w:ascii="GHEA Grapalat" w:hAnsi="GHEA Grapalat"/>
          <w:i w:val="0"/>
          <w:lang w:val="en-US"/>
        </w:rPr>
        <w:t xml:space="preserve"> or a stateless person, shall have equal right to participate in this price quotation.</w:t>
      </w:r>
    </w:p>
    <w:p w14:paraId="115BF802" w14:textId="77777777" w:rsidR="00990BEA" w:rsidRPr="00FD5509" w:rsidRDefault="00990BEA" w:rsidP="00990BEA">
      <w:pPr>
        <w:jc w:val="both"/>
        <w:rPr>
          <w:rFonts w:ascii="GHEA Grapalat" w:hAnsi="GHEA Grapalat"/>
          <w:sz w:val="20"/>
          <w:szCs w:val="20"/>
          <w:lang w:val="en-US"/>
        </w:rPr>
      </w:pPr>
      <w:r w:rsidRPr="00FD5509">
        <w:rPr>
          <w:rFonts w:ascii="GHEA Grapalat" w:hAnsi="GHEA Grapalat"/>
          <w:sz w:val="20"/>
          <w:szCs w:val="2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14:paraId="104611C3" w14:textId="77777777" w:rsidR="00990BEA" w:rsidRPr="006714C0" w:rsidRDefault="00990BEA" w:rsidP="00990BEA">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6B241FAF" w14:textId="77777777" w:rsidR="00990BEA" w:rsidRPr="006714C0" w:rsidRDefault="00990BEA" w:rsidP="00990BEA">
      <w:pPr>
        <w:pStyle w:val="BodyTextIndent"/>
        <w:spacing w:line="240" w:lineRule="auto"/>
        <w:ind w:firstLine="0"/>
        <w:rPr>
          <w:rFonts w:ascii="GHEA Grapalat" w:hAnsi="GHEA Grapalat"/>
          <w:i w:val="0"/>
          <w:lang w:val="en-US"/>
        </w:rPr>
      </w:pPr>
      <w:r w:rsidRPr="006714C0">
        <w:rPr>
          <w:rFonts w:ascii="GHEA Grapalat" w:hAnsi="GHEA Grapalat"/>
          <w:i w:val="0"/>
          <w:lang w:val="en-US"/>
        </w:rPr>
        <w:t>In case of a request to provide the invitation electronically, the contracting authority shall ensure the free of charge provision of the invitation electronically within the</w:t>
      </w:r>
      <w:r w:rsidRPr="006714C0">
        <w:rPr>
          <w:rFonts w:ascii="Courier New" w:hAnsi="Courier New" w:cs="Courier New"/>
          <w:i w:val="0"/>
          <w:lang w:val="en-US"/>
        </w:rPr>
        <w:t> </w:t>
      </w:r>
      <w:r w:rsidRPr="006714C0">
        <w:rPr>
          <w:rFonts w:ascii="GHEA Grapalat" w:hAnsi="GHEA Grapalat"/>
          <w:i w:val="0"/>
          <w:lang w:val="en-US"/>
        </w:rPr>
        <w:t xml:space="preserve">working day following the date of receipt of the application. </w:t>
      </w:r>
    </w:p>
    <w:p w14:paraId="63E05F1A" w14:textId="31707F55" w:rsidR="00990BEA" w:rsidRPr="006714C0" w:rsidRDefault="00990BEA" w:rsidP="00990BEA">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bids for the price quotation must be submitted to the following address: 10 Zakian Street, Yerevan, Armenia </w:t>
      </w:r>
      <w:r w:rsidRPr="00F75900">
        <w:rPr>
          <w:rFonts w:ascii="GHEA Grapalat" w:hAnsi="GHEA Grapalat"/>
          <w:i w:val="0"/>
          <w:lang w:val="en-US"/>
        </w:rPr>
        <w:t>,</w:t>
      </w:r>
      <w:r w:rsidRPr="006714C0">
        <w:rPr>
          <w:rFonts w:ascii="GHEA Grapalat" w:hAnsi="GHEA Grapalat"/>
          <w:i w:val="0"/>
          <w:lang w:val="en-US"/>
        </w:rPr>
        <w:t xml:space="preserve">in hard copy, by </w:t>
      </w:r>
      <w:r w:rsidRPr="00F75900">
        <w:rPr>
          <w:rFonts w:ascii="GHEA Grapalat" w:hAnsi="GHEA Grapalat"/>
          <w:i w:val="0"/>
          <w:lang w:val="en-US"/>
        </w:rPr>
        <w:t>1</w:t>
      </w:r>
      <w:r>
        <w:rPr>
          <w:rFonts w:ascii="GHEA Grapalat" w:hAnsi="GHEA Grapalat"/>
          <w:i w:val="0"/>
          <w:lang w:val="en-US"/>
        </w:rPr>
        <w:t>1</w:t>
      </w:r>
      <w:r w:rsidRPr="00F75900">
        <w:rPr>
          <w:rFonts w:ascii="GHEA Grapalat" w:hAnsi="GHEA Grapalat"/>
          <w:i w:val="0"/>
          <w:lang w:val="en-US"/>
        </w:rPr>
        <w:t>.00</w:t>
      </w:r>
      <w:r w:rsidRPr="006714C0">
        <w:rPr>
          <w:rFonts w:ascii="GHEA Grapalat" w:hAnsi="GHEA Grapalat"/>
          <w:i w:val="0"/>
          <w:lang w:val="en-US"/>
        </w:rPr>
        <w:t xml:space="preserve"> o'clock of the </w:t>
      </w:r>
      <w:r>
        <w:rPr>
          <w:rFonts w:ascii="GHEA Grapalat" w:hAnsi="GHEA Grapalat"/>
          <w:i w:val="0"/>
          <w:lang w:val="en-US"/>
        </w:rPr>
        <w:t>26</w:t>
      </w:r>
      <w:r w:rsidRPr="00990BEA">
        <w:rPr>
          <w:rFonts w:ascii="GHEA Grapalat" w:hAnsi="GHEA Grapalat"/>
          <w:i w:val="0"/>
          <w:vertAlign w:val="superscript"/>
          <w:lang w:val="en-US"/>
        </w:rPr>
        <w:t>th</w:t>
      </w:r>
      <w:r>
        <w:rPr>
          <w:rFonts w:ascii="GHEA Grapalat" w:hAnsi="GHEA Grapalat"/>
          <w:i w:val="0"/>
          <w:lang w:val="en-US"/>
        </w:rPr>
        <w:t xml:space="preserve"> June 2025.</w:t>
      </w:r>
      <w:r w:rsidRPr="006714C0">
        <w:rPr>
          <w:rFonts w:ascii="GHEA Grapalat" w:hAnsi="GHEA Grapalat"/>
          <w:i w:val="0"/>
          <w:lang w:val="en-US"/>
        </w:rPr>
        <w:t xml:space="preserve">The bids may, in addition to Armenian, also be submitted in English or Russian. </w:t>
      </w:r>
    </w:p>
    <w:p w14:paraId="31AD6341" w14:textId="6CC46697" w:rsidR="00990BEA" w:rsidRPr="006714C0" w:rsidRDefault="00990BEA" w:rsidP="00990BEA">
      <w:pPr>
        <w:pStyle w:val="BodyTextIndent"/>
        <w:spacing w:line="240" w:lineRule="auto"/>
        <w:ind w:firstLine="0"/>
        <w:rPr>
          <w:rFonts w:ascii="GHEA Grapalat" w:hAnsi="GHEA Grapalat"/>
          <w:i w:val="0"/>
          <w:lang w:val="en-US"/>
        </w:rPr>
      </w:pPr>
      <w:r w:rsidRPr="006714C0">
        <w:rPr>
          <w:rFonts w:ascii="GHEA Grapalat" w:hAnsi="GHEA Grapalat"/>
          <w:i w:val="0"/>
          <w:lang w:val="en-US"/>
        </w:rPr>
        <w:t>The bid opening will take place at the following address: 10 Zakia</w:t>
      </w:r>
      <w:r>
        <w:rPr>
          <w:rFonts w:ascii="GHEA Grapalat" w:hAnsi="GHEA Grapalat"/>
          <w:i w:val="0"/>
          <w:lang w:val="en-US"/>
        </w:rPr>
        <w:t xml:space="preserve">n Street, Yerevan, Armenia, on </w:t>
      </w:r>
      <w:r w:rsidRPr="00F75900">
        <w:rPr>
          <w:rFonts w:ascii="GHEA Grapalat" w:hAnsi="GHEA Grapalat"/>
          <w:i w:val="0"/>
          <w:lang w:val="en-US"/>
        </w:rPr>
        <w:t>''</w:t>
      </w:r>
      <w:r>
        <w:rPr>
          <w:rFonts w:ascii="GHEA Grapalat" w:hAnsi="GHEA Grapalat"/>
          <w:i w:val="0"/>
          <w:lang w:val="en-US"/>
        </w:rPr>
        <w:t>26</w:t>
      </w:r>
      <w:r w:rsidRPr="00F75900">
        <w:rPr>
          <w:rFonts w:ascii="GHEA Grapalat" w:hAnsi="GHEA Grapalat"/>
          <w:i w:val="0"/>
          <w:lang w:val="en-US"/>
        </w:rPr>
        <w:t xml:space="preserve">' </w:t>
      </w:r>
      <w:r w:rsidRPr="006714C0">
        <w:rPr>
          <w:rFonts w:ascii="GHEA Grapalat" w:hAnsi="GHEA Grapalat"/>
          <w:i w:val="0"/>
          <w:lang w:val="en-US"/>
        </w:rPr>
        <w:t>"</w:t>
      </w:r>
      <w:r>
        <w:rPr>
          <w:rFonts w:ascii="GHEA Grapalat" w:hAnsi="GHEA Grapalat"/>
          <w:i w:val="0"/>
          <w:lang w:val="en-US"/>
        </w:rPr>
        <w:t>June</w:t>
      </w:r>
      <w:r w:rsidRPr="006714C0">
        <w:rPr>
          <w:rFonts w:ascii="GHEA Grapalat" w:hAnsi="GHEA Grapalat"/>
          <w:i w:val="0"/>
          <w:lang w:val="en-US"/>
        </w:rPr>
        <w:t>" "</w:t>
      </w:r>
      <w:r>
        <w:rPr>
          <w:rFonts w:ascii="GHEA Grapalat" w:hAnsi="GHEA Grapalat"/>
          <w:i w:val="0"/>
          <w:lang w:val="en-US"/>
        </w:rPr>
        <w:t>2025</w:t>
      </w:r>
      <w:r w:rsidRPr="006714C0">
        <w:rPr>
          <w:rFonts w:ascii="GHEA Grapalat" w:hAnsi="GHEA Grapalat"/>
          <w:i w:val="0"/>
          <w:lang w:val="en-US"/>
        </w:rPr>
        <w:t>", at</w:t>
      </w:r>
      <w:r w:rsidRPr="00F75900">
        <w:rPr>
          <w:rFonts w:ascii="GHEA Grapalat" w:hAnsi="GHEA Grapalat"/>
          <w:i w:val="0"/>
          <w:lang w:val="en-US"/>
        </w:rPr>
        <w:t xml:space="preserve"> 1</w:t>
      </w:r>
      <w:r>
        <w:rPr>
          <w:rFonts w:ascii="GHEA Grapalat" w:hAnsi="GHEA Grapalat"/>
          <w:i w:val="0"/>
          <w:lang w:val="en-US"/>
        </w:rPr>
        <w:t>1</w:t>
      </w:r>
      <w:r w:rsidRPr="00F75900">
        <w:rPr>
          <w:rFonts w:ascii="GHEA Grapalat" w:hAnsi="GHEA Grapalat"/>
          <w:i w:val="0"/>
          <w:lang w:val="en-US"/>
        </w:rPr>
        <w:t xml:space="preserve">.00 </w:t>
      </w:r>
      <w:r w:rsidRPr="006714C0">
        <w:rPr>
          <w:rFonts w:ascii="GHEA Grapalat" w:hAnsi="GHEA Grapalat"/>
          <w:i w:val="0"/>
          <w:lang w:val="en-US"/>
        </w:rPr>
        <w:t>o'clock.</w:t>
      </w:r>
    </w:p>
    <w:p w14:paraId="63C58349" w14:textId="77777777" w:rsidR="00990BEA" w:rsidRPr="006714C0" w:rsidRDefault="00990BEA" w:rsidP="00990BEA">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The appeals concerning this procedure must </w:t>
      </w:r>
      <w:proofErr w:type="spellStart"/>
      <w:r w:rsidRPr="006714C0">
        <w:rPr>
          <w:rFonts w:ascii="GHEA Grapalat" w:hAnsi="GHEA Grapalat"/>
          <w:i w:val="0"/>
          <w:lang w:val="en-US"/>
        </w:rPr>
        <w:t>by</w:t>
      </w:r>
      <w:proofErr w:type="spellEnd"/>
      <w:r w:rsidRPr="006714C0">
        <w:rPr>
          <w:rFonts w:ascii="GHEA Grapalat" w:hAnsi="GHEA Grapalat"/>
          <w:i w:val="0"/>
          <w:lang w:val="en-US"/>
        </w:rPr>
        <w:t xml:space="preserve"> filed to the Procurement Appeals Board, to the following address: Melik-Adamyan St. 1., Yerevan. The appealing shall be carried out as prescribed by the invitation for this price quotation. For filing the</w:t>
      </w:r>
      <w:r w:rsidRPr="006714C0">
        <w:rPr>
          <w:rFonts w:ascii="Courier New" w:hAnsi="Courier New" w:cs="Courier New"/>
          <w:i w:val="0"/>
          <w:lang w:val="en-US"/>
        </w:rPr>
        <w:t> </w:t>
      </w:r>
      <w:r w:rsidRPr="006714C0">
        <w:rPr>
          <w:rFonts w:ascii="GHEA Grapalat" w:hAnsi="GHEA Grapalat"/>
          <w:i w:val="0"/>
          <w:lang w:val="en-US"/>
        </w:rPr>
        <w:t>appeal, a fee shall be required in the amount of AMD 30 000 (thirty thousand), which must be transferred to the treasury account 900008000482 opened in the</w:t>
      </w:r>
      <w:r w:rsidRPr="006714C0">
        <w:rPr>
          <w:rFonts w:ascii="Courier New" w:hAnsi="Courier New" w:cs="Courier New"/>
          <w:i w:val="0"/>
          <w:lang w:val="en-US"/>
        </w:rPr>
        <w:t> </w:t>
      </w:r>
      <w:r w:rsidRPr="006714C0">
        <w:rPr>
          <w:rFonts w:ascii="GHEA Grapalat" w:hAnsi="GHEA Grapalat"/>
          <w:i w:val="0"/>
          <w:lang w:val="en-US"/>
        </w:rPr>
        <w:t xml:space="preserve">name of the Ministry of Finance of the Republic of Armenia. </w:t>
      </w:r>
    </w:p>
    <w:p w14:paraId="2B4A7D15" w14:textId="77777777" w:rsidR="00990BEA" w:rsidRPr="006714C0" w:rsidRDefault="00990BEA" w:rsidP="00990BEA">
      <w:pPr>
        <w:pStyle w:val="BodyTextIndent"/>
        <w:spacing w:line="240" w:lineRule="auto"/>
        <w:ind w:firstLine="0"/>
        <w:rPr>
          <w:rFonts w:ascii="GHEA Grapalat" w:hAnsi="GHEA Grapalat"/>
          <w:i w:val="0"/>
          <w:lang w:val="en-US"/>
        </w:rPr>
      </w:pPr>
      <w:r w:rsidRPr="006714C0">
        <w:rPr>
          <w:rFonts w:ascii="GHEA Grapalat" w:hAnsi="GHEA Grapalat"/>
          <w:i w:val="0"/>
          <w:lang w:val="en-US"/>
        </w:rPr>
        <w:t xml:space="preserve">For receiving additional information concerning this notice, you may apply to </w:t>
      </w:r>
      <w:r>
        <w:rPr>
          <w:rFonts w:ascii="GHEA Grapalat" w:hAnsi="GHEA Grapalat"/>
          <w:i w:val="0"/>
          <w:lang w:val="en-US"/>
        </w:rPr>
        <w:t>Armine Mirumyan</w:t>
      </w:r>
      <w:r w:rsidRPr="006714C0">
        <w:rPr>
          <w:rFonts w:ascii="GHEA Grapalat" w:hAnsi="GHEA Grapalat"/>
          <w:i w:val="0"/>
          <w:lang w:val="en-US"/>
        </w:rPr>
        <w:t>, Secretary of the Evaluation Commission</w:t>
      </w:r>
    </w:p>
    <w:p w14:paraId="63AD683E" w14:textId="77777777" w:rsidR="00990BEA" w:rsidRPr="00F75900" w:rsidRDefault="00990BEA" w:rsidP="00990BEA">
      <w:pPr>
        <w:pStyle w:val="BodyTextIndent"/>
        <w:spacing w:line="240" w:lineRule="auto"/>
        <w:ind w:firstLine="0"/>
        <w:rPr>
          <w:rFonts w:ascii="GHEA Grapalat" w:hAnsi="GHEA Grapalat"/>
          <w:i w:val="0"/>
          <w:u w:val="single"/>
          <w:lang w:val="en-US"/>
        </w:rPr>
      </w:pPr>
      <w:r w:rsidRPr="006714C0">
        <w:rPr>
          <w:rFonts w:ascii="GHEA Grapalat" w:hAnsi="GHEA Grapalat"/>
          <w:i w:val="0"/>
          <w:lang w:val="en-US"/>
        </w:rPr>
        <w:t xml:space="preserve">Telephone </w:t>
      </w:r>
      <w:r w:rsidRPr="00F75900">
        <w:rPr>
          <w:rFonts w:ascii="GHEA Grapalat" w:hAnsi="GHEA Grapalat"/>
          <w:i w:val="0"/>
          <w:lang w:val="en-US"/>
        </w:rPr>
        <w:t>(37410)540734</w:t>
      </w:r>
    </w:p>
    <w:p w14:paraId="0E84F5A8" w14:textId="77777777" w:rsidR="00990BEA" w:rsidRPr="00F75900" w:rsidRDefault="00990BEA" w:rsidP="00990BEA">
      <w:pPr>
        <w:pStyle w:val="BodyTextIndent"/>
        <w:spacing w:line="240" w:lineRule="auto"/>
        <w:ind w:firstLine="0"/>
        <w:rPr>
          <w:rFonts w:ascii="GHEA Grapalat" w:hAnsi="GHEA Grapalat"/>
          <w:i w:val="0"/>
          <w:u w:val="single"/>
          <w:lang w:val="en-US"/>
        </w:rPr>
      </w:pPr>
      <w:r w:rsidRPr="006714C0">
        <w:rPr>
          <w:rFonts w:ascii="GHEA Grapalat" w:hAnsi="GHEA Grapalat"/>
          <w:i w:val="0"/>
          <w:lang w:val="en-US"/>
        </w:rPr>
        <w:t xml:space="preserve">E-mail: </w:t>
      </w:r>
      <w:hyperlink r:id="rId9" w:history="1">
        <w:r>
          <w:rPr>
            <w:rStyle w:val="Hyperlink"/>
            <w:rFonts w:ascii="GHEA Grapalat" w:hAnsi="GHEA Grapalat"/>
            <w:lang w:val="af-ZA"/>
          </w:rPr>
          <w:t>auction.gnum@spm.am</w:t>
        </w:r>
      </w:hyperlink>
    </w:p>
    <w:p w14:paraId="1DD0ED6C" w14:textId="77777777" w:rsidR="00990BEA" w:rsidRPr="006714C0" w:rsidRDefault="00990BEA" w:rsidP="00990BEA">
      <w:pPr>
        <w:pStyle w:val="BodyTextIndent"/>
        <w:spacing w:line="240" w:lineRule="auto"/>
        <w:ind w:firstLine="0"/>
        <w:jc w:val="left"/>
        <w:rPr>
          <w:rFonts w:ascii="GHEA Grapalat" w:hAnsi="GHEA Grapalat" w:cs="Sylfaen"/>
          <w:i w:val="0"/>
          <w:lang w:val="en-US"/>
        </w:rPr>
      </w:pPr>
      <w:r w:rsidRPr="006714C0">
        <w:rPr>
          <w:rFonts w:ascii="GHEA Grapalat" w:hAnsi="GHEA Grapalat"/>
          <w:i w:val="0"/>
          <w:lang w:val="en-US"/>
        </w:rPr>
        <w:t xml:space="preserve">Contracting authority '' Property evaluation and auction </w:t>
      </w:r>
      <w:proofErr w:type="spellStart"/>
      <w:r w:rsidRPr="006714C0">
        <w:rPr>
          <w:rFonts w:ascii="GHEA Grapalat" w:hAnsi="GHEA Grapalat"/>
          <w:i w:val="0"/>
          <w:lang w:val="en-US"/>
        </w:rPr>
        <w:t>centre</w:t>
      </w:r>
      <w:proofErr w:type="spellEnd"/>
      <w:r w:rsidRPr="006714C0">
        <w:rPr>
          <w:rFonts w:ascii="GHEA Grapalat" w:hAnsi="GHEA Grapalat"/>
          <w:i w:val="0"/>
          <w:lang w:val="en-US"/>
        </w:rPr>
        <w:t>'' SNCO</w:t>
      </w:r>
    </w:p>
    <w:p w14:paraId="207E216C" w14:textId="77777777" w:rsidR="00990BEA" w:rsidRPr="00990BEA" w:rsidRDefault="00990BEA" w:rsidP="00D12E3B">
      <w:pPr>
        <w:pStyle w:val="BodyText"/>
        <w:widowControl w:val="0"/>
        <w:spacing w:after="160"/>
        <w:ind w:firstLine="567"/>
        <w:jc w:val="right"/>
        <w:rPr>
          <w:rFonts w:ascii="GHEA Grapalat" w:hAnsi="GHEA Grapalat"/>
          <w:i/>
          <w:lang w:val="en-US"/>
        </w:rPr>
      </w:pPr>
    </w:p>
    <w:p w14:paraId="008B444A" w14:textId="77777777" w:rsidR="00990BEA" w:rsidRPr="00990BEA" w:rsidRDefault="00990BEA" w:rsidP="00D12E3B">
      <w:pPr>
        <w:pStyle w:val="BodyText"/>
        <w:widowControl w:val="0"/>
        <w:spacing w:after="160"/>
        <w:ind w:firstLine="567"/>
        <w:jc w:val="right"/>
        <w:rPr>
          <w:rFonts w:ascii="GHEA Grapalat" w:hAnsi="GHEA Grapalat"/>
          <w:i/>
          <w:lang w:val="en-US"/>
        </w:rPr>
      </w:pPr>
    </w:p>
    <w:p w14:paraId="76FC4D6F" w14:textId="77777777" w:rsidR="00990BEA" w:rsidRPr="00990BEA" w:rsidRDefault="00990BEA" w:rsidP="00D12E3B">
      <w:pPr>
        <w:pStyle w:val="BodyText"/>
        <w:widowControl w:val="0"/>
        <w:spacing w:after="160"/>
        <w:ind w:firstLine="567"/>
        <w:jc w:val="right"/>
        <w:rPr>
          <w:rFonts w:ascii="GHEA Grapalat" w:hAnsi="GHEA Grapalat"/>
          <w:i/>
          <w:lang w:val="en-US"/>
        </w:rPr>
      </w:pPr>
    </w:p>
    <w:p w14:paraId="7EA8DE5F" w14:textId="77777777" w:rsidR="00990BEA" w:rsidRPr="00990BEA" w:rsidRDefault="00990BEA" w:rsidP="00D12E3B">
      <w:pPr>
        <w:pStyle w:val="BodyText"/>
        <w:widowControl w:val="0"/>
        <w:spacing w:after="160"/>
        <w:ind w:firstLine="567"/>
        <w:jc w:val="right"/>
        <w:rPr>
          <w:rFonts w:ascii="GHEA Grapalat" w:hAnsi="GHEA Grapalat"/>
          <w:i/>
          <w:lang w:val="en-US"/>
        </w:rPr>
      </w:pPr>
    </w:p>
    <w:p w14:paraId="4145E339" w14:textId="77777777" w:rsidR="00990BEA" w:rsidRPr="00990BEA" w:rsidRDefault="00990BEA" w:rsidP="00D12E3B">
      <w:pPr>
        <w:pStyle w:val="BodyText"/>
        <w:widowControl w:val="0"/>
        <w:spacing w:after="160"/>
        <w:ind w:firstLine="567"/>
        <w:jc w:val="right"/>
        <w:rPr>
          <w:rFonts w:ascii="GHEA Grapalat" w:hAnsi="GHEA Grapalat"/>
          <w:i/>
          <w:lang w:val="en-US"/>
        </w:rPr>
      </w:pPr>
    </w:p>
    <w:p w14:paraId="534C8601" w14:textId="77777777" w:rsidR="00990BEA" w:rsidRPr="00990BEA" w:rsidRDefault="00990BEA" w:rsidP="00D12E3B">
      <w:pPr>
        <w:pStyle w:val="BodyText"/>
        <w:widowControl w:val="0"/>
        <w:spacing w:after="160"/>
        <w:ind w:firstLine="567"/>
        <w:jc w:val="right"/>
        <w:rPr>
          <w:rFonts w:ascii="GHEA Grapalat" w:hAnsi="GHEA Grapalat"/>
          <w:i/>
          <w:lang w:val="en-US"/>
        </w:rPr>
      </w:pPr>
    </w:p>
    <w:p w14:paraId="0CEF5634" w14:textId="77777777" w:rsidR="00990BEA" w:rsidRDefault="00990BEA" w:rsidP="00990BEA">
      <w:pPr>
        <w:pStyle w:val="BodyText"/>
        <w:widowControl w:val="0"/>
        <w:spacing w:after="160"/>
        <w:ind w:firstLine="567"/>
        <w:jc w:val="right"/>
        <w:rPr>
          <w:rFonts w:ascii="GHEA Grapalat" w:hAnsi="GHEA Grapalat"/>
          <w:i/>
          <w:lang w:val="en-US"/>
        </w:rPr>
      </w:pPr>
    </w:p>
    <w:p w14:paraId="2B3497F3" w14:textId="77777777" w:rsidR="005039AB" w:rsidRDefault="005039AB" w:rsidP="00990BEA">
      <w:pPr>
        <w:pStyle w:val="BodyText"/>
        <w:widowControl w:val="0"/>
        <w:spacing w:after="160"/>
        <w:ind w:firstLine="567"/>
        <w:jc w:val="right"/>
        <w:rPr>
          <w:rFonts w:ascii="GHEA Grapalat" w:hAnsi="GHEA Grapalat"/>
          <w:i/>
          <w:lang w:val="en-US"/>
        </w:rPr>
      </w:pPr>
    </w:p>
    <w:p w14:paraId="31119EE5" w14:textId="77777777" w:rsidR="005039AB" w:rsidRPr="00B94A77" w:rsidRDefault="005039AB" w:rsidP="00990BEA">
      <w:pPr>
        <w:pStyle w:val="BodyText"/>
        <w:widowControl w:val="0"/>
        <w:spacing w:after="160"/>
        <w:ind w:firstLine="567"/>
        <w:jc w:val="right"/>
        <w:rPr>
          <w:rFonts w:ascii="GHEA Grapalat" w:hAnsi="GHEA Grapalat"/>
          <w:i/>
          <w:lang w:val="en-US"/>
        </w:rPr>
      </w:pPr>
    </w:p>
    <w:p w14:paraId="54CAC6B5" w14:textId="77777777" w:rsidR="00990BEA" w:rsidRPr="009044F1" w:rsidRDefault="00990BEA" w:rsidP="00990BEA">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0235E1FA" w14:textId="0A367418" w:rsidR="00990BEA" w:rsidRPr="009044F1" w:rsidRDefault="00990BEA" w:rsidP="00990BEA">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Pr>
          <w:rFonts w:ascii="GHEA Grapalat" w:hAnsi="GHEA Grapalat"/>
        </w:rPr>
        <w:t>запроса котировок</w:t>
      </w:r>
      <w:r w:rsidRPr="001B32D9">
        <w:rPr>
          <w:rFonts w:ascii="GHEA Grapalat" w:hAnsi="GHEA Grapalat" w:cs="Sylfaen"/>
          <w:i/>
        </w:rPr>
        <w:br/>
      </w:r>
      <w:r w:rsidRPr="009044F1">
        <w:rPr>
          <w:rFonts w:ascii="GHEA Grapalat" w:hAnsi="GHEA Grapalat"/>
          <w:i/>
        </w:rPr>
        <w:t xml:space="preserve">под кодом </w:t>
      </w:r>
      <w:r w:rsidRPr="00FA67F9">
        <w:rPr>
          <w:rFonts w:ascii="GHEA Grapalat" w:hAnsi="GHEA Grapalat"/>
          <w:i/>
        </w:rPr>
        <w:t>"GGAK-GHTsDzB-</w:t>
      </w:r>
      <w:r>
        <w:rPr>
          <w:rFonts w:ascii="GHEA Grapalat" w:hAnsi="GHEA Grapalat"/>
          <w:i/>
        </w:rPr>
        <w:t>25/</w:t>
      </w:r>
      <w:r w:rsidRPr="00990BEA">
        <w:rPr>
          <w:rFonts w:ascii="GHEA Grapalat" w:hAnsi="GHEA Grapalat"/>
          <w:i/>
        </w:rPr>
        <w:t>16</w:t>
      </w:r>
      <w:r>
        <w:rPr>
          <w:rFonts w:ascii="GHEA Grapalat" w:hAnsi="GHEA Grapalat"/>
          <w:i/>
        </w:rPr>
        <w:t>/G</w:t>
      </w:r>
      <w:r w:rsidRPr="00FA67F9">
        <w:rPr>
          <w:rFonts w:ascii="GHEA Grapalat" w:hAnsi="GHEA Grapalat"/>
          <w:i/>
        </w:rPr>
        <w:t>"</w:t>
      </w:r>
      <w:r w:rsidRPr="001B32D9">
        <w:rPr>
          <w:rFonts w:ascii="GHEA Grapalat" w:hAnsi="GHEA Grapalat" w:cs="Times Armenian"/>
          <w:i/>
        </w:rPr>
        <w:br/>
      </w:r>
      <w:r>
        <w:rPr>
          <w:rFonts w:ascii="GHEA Grapalat" w:hAnsi="GHEA Grapalat"/>
          <w:i/>
        </w:rPr>
        <w:t xml:space="preserve">№ </w:t>
      </w:r>
      <w:r>
        <w:rPr>
          <w:rFonts w:ascii="GHEA Grapalat" w:hAnsi="GHEA Grapalat"/>
          <w:i/>
          <w:lang w:val="hy-AM"/>
        </w:rPr>
        <w:t>1</w:t>
      </w:r>
      <w:r w:rsidRPr="009044F1">
        <w:rPr>
          <w:rFonts w:ascii="GHEA Grapalat" w:hAnsi="GHEA Grapalat"/>
          <w:i/>
        </w:rPr>
        <w:t xml:space="preserve"> от </w:t>
      </w:r>
      <w:r w:rsidRPr="00990BEA">
        <w:rPr>
          <w:rFonts w:ascii="GHEA Grapalat" w:hAnsi="GHEA Grapalat"/>
          <w:i/>
        </w:rPr>
        <w:t>12 ию</w:t>
      </w:r>
      <w:r w:rsidRPr="00CC0245">
        <w:rPr>
          <w:rFonts w:ascii="GHEA Grapalat" w:hAnsi="GHEA Grapalat"/>
          <w:i/>
        </w:rPr>
        <w:t>ня 2025</w:t>
      </w:r>
      <w:r>
        <w:rPr>
          <w:rFonts w:ascii="GHEA Grapalat" w:hAnsi="GHEA Grapalat"/>
          <w:i/>
        </w:rPr>
        <w:t>г</w:t>
      </w:r>
      <w:r w:rsidRPr="009044F1">
        <w:rPr>
          <w:rFonts w:ascii="GHEA Grapalat" w:hAnsi="GHEA Grapalat"/>
          <w:i/>
        </w:rPr>
        <w:t>.</w:t>
      </w:r>
    </w:p>
    <w:p w14:paraId="682AED97" w14:textId="77777777" w:rsidR="00990BEA" w:rsidRPr="009044F1" w:rsidRDefault="00990BEA" w:rsidP="00990BEA">
      <w:pPr>
        <w:pStyle w:val="BodyText"/>
        <w:widowControl w:val="0"/>
        <w:spacing w:after="160"/>
        <w:ind w:right="-7" w:firstLine="567"/>
        <w:jc w:val="center"/>
        <w:rPr>
          <w:rFonts w:ascii="GHEA Grapalat" w:hAnsi="GHEA Grapalat"/>
        </w:rPr>
      </w:pPr>
    </w:p>
    <w:p w14:paraId="51E9956B" w14:textId="77777777" w:rsidR="00990BEA" w:rsidRDefault="00990BEA" w:rsidP="00990BEA">
      <w:pPr>
        <w:pStyle w:val="BodyText"/>
        <w:widowControl w:val="0"/>
        <w:spacing w:after="160"/>
        <w:ind w:right="-7" w:firstLine="567"/>
        <w:jc w:val="center"/>
        <w:rPr>
          <w:rFonts w:ascii="GHEA Grapalat" w:hAnsi="GHEA Grapalat"/>
          <w:i/>
        </w:rPr>
      </w:pPr>
    </w:p>
    <w:p w14:paraId="0916195E" w14:textId="77777777" w:rsidR="00990BEA" w:rsidRDefault="00990BEA" w:rsidP="00990BEA">
      <w:pPr>
        <w:pStyle w:val="BodyText"/>
        <w:widowControl w:val="0"/>
        <w:spacing w:after="160"/>
        <w:ind w:right="-7" w:firstLine="567"/>
        <w:jc w:val="center"/>
        <w:rPr>
          <w:rFonts w:ascii="GHEA Grapalat" w:hAnsi="GHEA Grapalat"/>
          <w:i/>
        </w:rPr>
      </w:pPr>
    </w:p>
    <w:p w14:paraId="2FD7E96A" w14:textId="77777777" w:rsidR="00990BEA" w:rsidRPr="006258B0" w:rsidRDefault="00990BEA" w:rsidP="00990BEA">
      <w:pPr>
        <w:pStyle w:val="BodyText"/>
        <w:widowControl w:val="0"/>
        <w:spacing w:after="160"/>
        <w:ind w:right="-7" w:firstLine="567"/>
        <w:jc w:val="center"/>
        <w:rPr>
          <w:rFonts w:ascii="GHEA Grapalat" w:hAnsi="GHEA Grapalat"/>
          <w:b/>
          <w:i/>
        </w:rPr>
      </w:pPr>
    </w:p>
    <w:p w14:paraId="09225F2D" w14:textId="77777777" w:rsidR="00990BEA" w:rsidRPr="006258B0" w:rsidRDefault="00990BEA" w:rsidP="00990BEA">
      <w:pPr>
        <w:pStyle w:val="BodyText"/>
        <w:jc w:val="center"/>
        <w:rPr>
          <w:rFonts w:ascii="GHEA Grapalat" w:hAnsi="GHEA Grapalat"/>
          <w:b/>
          <w:i/>
        </w:rPr>
      </w:pPr>
      <w:r w:rsidRPr="006258B0">
        <w:rPr>
          <w:rFonts w:ascii="GHEA Grapalat" w:hAnsi="GHEA Grapalat"/>
          <w:b/>
          <w:i/>
        </w:rPr>
        <w:t>ГНКО «ЦЕНТР АУКЦИОНА И ОЦЕНКИ ИМУЩЕСТВА»</w:t>
      </w:r>
    </w:p>
    <w:p w14:paraId="06AA08C2" w14:textId="77777777" w:rsidR="00990BEA" w:rsidRPr="006258B0" w:rsidRDefault="00990BEA" w:rsidP="00990BEA">
      <w:pPr>
        <w:pStyle w:val="BodyText"/>
        <w:jc w:val="center"/>
        <w:rPr>
          <w:rFonts w:ascii="GHEA Grapalat" w:hAnsi="GHEA Grapalat"/>
          <w:b/>
          <w:i/>
        </w:rPr>
      </w:pPr>
    </w:p>
    <w:p w14:paraId="441EB1EC" w14:textId="77777777" w:rsidR="00990BEA" w:rsidRPr="006258B0" w:rsidRDefault="00990BEA" w:rsidP="00990BEA">
      <w:pPr>
        <w:pStyle w:val="BodyText"/>
        <w:jc w:val="center"/>
        <w:rPr>
          <w:rFonts w:ascii="GHEA Grapalat" w:hAnsi="GHEA Grapalat"/>
          <w:b/>
          <w:i/>
        </w:rPr>
      </w:pPr>
    </w:p>
    <w:p w14:paraId="689C9475" w14:textId="77777777" w:rsidR="00990BEA" w:rsidRDefault="00990BEA" w:rsidP="00990BEA">
      <w:pPr>
        <w:pStyle w:val="BodyText"/>
        <w:jc w:val="center"/>
        <w:rPr>
          <w:rFonts w:ascii="GHEA Grapalat" w:hAnsi="GHEA Grapalat"/>
          <w:b/>
          <w:i/>
        </w:rPr>
      </w:pPr>
      <w:r w:rsidRPr="006258B0">
        <w:rPr>
          <w:rFonts w:ascii="GHEA Grapalat" w:hAnsi="GHEA Grapalat"/>
          <w:b/>
          <w:i/>
        </w:rPr>
        <w:t>ПРИГЛАШЕНИЕ</w:t>
      </w:r>
    </w:p>
    <w:p w14:paraId="59F831A8" w14:textId="74D2090D" w:rsidR="00990BEA" w:rsidRPr="002836F1" w:rsidRDefault="00973896" w:rsidP="00990BEA">
      <w:pPr>
        <w:pStyle w:val="BodyText"/>
        <w:ind w:right="-7"/>
        <w:jc w:val="center"/>
        <w:rPr>
          <w:rFonts w:ascii="GHEA Grapalat" w:hAnsi="GHEA Grapalat"/>
          <w:b/>
          <w:i/>
        </w:rPr>
      </w:pPr>
      <w:r>
        <w:rPr>
          <w:rFonts w:ascii="GHEA Grapalat" w:hAnsi="GHEA Grapalat"/>
          <w:b/>
          <w:i/>
        </w:rPr>
        <w:t>Н</w:t>
      </w:r>
      <w:r w:rsidRPr="002836F1">
        <w:rPr>
          <w:rFonts w:ascii="GHEA Grapalat" w:hAnsi="GHEA Grapalat"/>
          <w:b/>
          <w:i/>
        </w:rPr>
        <w:t xml:space="preserve">А ЗАПРОС КОТИРОВОК, ОБЪЯВЛЕННЫЙ С ЦЕЛЬЮ ПРИОБРЕТЕНИЯ </w:t>
      </w:r>
      <w:r>
        <w:rPr>
          <w:rFonts w:ascii="GHEA Grapalat" w:hAnsi="GHEA Grapalat"/>
          <w:b/>
          <w:i/>
        </w:rPr>
        <w:t>«УСЛУГИ ПО ОЦЕНКЕ ГОСУДАРСТВЕННОГО НЕДВИЖИМОГО И ДВИЖИМОГО ИМУЩЕСТВА И ИМУЩЕСТВЕННЫХ ПРАВ НА НЕГО»</w:t>
      </w:r>
      <w:r w:rsidRPr="006258B0">
        <w:rPr>
          <w:rFonts w:ascii="GHEA Grapalat" w:hAnsi="GHEA Grapalat"/>
          <w:b/>
          <w:i/>
        </w:rPr>
        <w:t xml:space="preserve"> </w:t>
      </w:r>
      <w:r w:rsidRPr="002836F1">
        <w:rPr>
          <w:rFonts w:ascii="GHEA Grapalat" w:hAnsi="GHEA Grapalat"/>
          <w:b/>
          <w:i/>
        </w:rPr>
        <w:t>ДЛЯ НУЖД ГНКО «ЦЕНТР АУКЦИОНА И ОЦЕНКИ ИМУЩЕСТВА»</w:t>
      </w:r>
    </w:p>
    <w:p w14:paraId="2195DC1D" w14:textId="77777777" w:rsidR="00990BEA" w:rsidRPr="009044F1" w:rsidRDefault="00990BEA" w:rsidP="00990BEA">
      <w:pPr>
        <w:pStyle w:val="BodyText"/>
        <w:widowControl w:val="0"/>
        <w:spacing w:after="160"/>
        <w:ind w:right="-7" w:firstLine="567"/>
        <w:jc w:val="center"/>
        <w:rPr>
          <w:rFonts w:ascii="GHEA Grapalat" w:hAnsi="GHEA Grapalat"/>
        </w:rPr>
      </w:pPr>
    </w:p>
    <w:p w14:paraId="0D2A1576" w14:textId="77777777" w:rsidR="00990BEA" w:rsidRPr="009044F1" w:rsidRDefault="00990BEA" w:rsidP="00990BEA">
      <w:pPr>
        <w:pStyle w:val="BodyText"/>
        <w:widowControl w:val="0"/>
        <w:spacing w:after="160"/>
        <w:ind w:right="-7" w:firstLine="567"/>
        <w:jc w:val="center"/>
        <w:rPr>
          <w:rFonts w:ascii="GHEA Grapalat" w:hAnsi="GHEA Grapalat"/>
        </w:rPr>
      </w:pPr>
    </w:p>
    <w:p w14:paraId="228609F0" w14:textId="77777777" w:rsidR="00990BEA" w:rsidRDefault="00990BEA" w:rsidP="00990BEA">
      <w:pPr>
        <w:rPr>
          <w:rFonts w:ascii="GHEA Grapalat" w:hAnsi="GHEA Grapalat"/>
        </w:rPr>
      </w:pPr>
      <w:r>
        <w:rPr>
          <w:rFonts w:ascii="GHEA Grapalat" w:hAnsi="GHEA Grapalat"/>
        </w:rPr>
        <w:br w:type="page"/>
      </w:r>
    </w:p>
    <w:p w14:paraId="0B380D43" w14:textId="77777777" w:rsidR="00990BEA" w:rsidRPr="009044F1" w:rsidRDefault="00990BEA" w:rsidP="00990BEA">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0618B5A" w14:textId="77777777" w:rsidR="00990BEA" w:rsidRPr="009044F1" w:rsidRDefault="00990BEA" w:rsidP="00990BEA">
      <w:pPr>
        <w:widowControl w:val="0"/>
        <w:spacing w:after="160"/>
        <w:ind w:firstLine="567"/>
        <w:jc w:val="center"/>
        <w:rPr>
          <w:rFonts w:ascii="GHEA Grapalat" w:hAnsi="GHEA Grapalat" w:cs="Sylfaen"/>
          <w:b/>
        </w:rPr>
      </w:pPr>
      <w:r w:rsidRPr="009044F1">
        <w:rPr>
          <w:rFonts w:ascii="GHEA Grapalat" w:hAnsi="GHEA Grapalat"/>
        </w:rPr>
        <w:br w:type="page"/>
      </w:r>
    </w:p>
    <w:p w14:paraId="392B9E2A" w14:textId="77777777" w:rsidR="00990BEA" w:rsidRDefault="00990BEA" w:rsidP="00990BEA">
      <w:pPr>
        <w:widowControl w:val="0"/>
        <w:spacing w:after="160"/>
        <w:jc w:val="center"/>
        <w:rPr>
          <w:rFonts w:ascii="GHEA Grapalat" w:hAnsi="GHEA Grapalat"/>
          <w:b/>
        </w:rPr>
      </w:pPr>
      <w:r w:rsidRPr="009044F1">
        <w:rPr>
          <w:rFonts w:ascii="GHEA Grapalat" w:hAnsi="GHEA Grapalat"/>
          <w:b/>
        </w:rPr>
        <w:lastRenderedPageBreak/>
        <w:t>СОДЕРЖАНИЕ</w:t>
      </w:r>
      <w:r>
        <w:rPr>
          <w:rFonts w:ascii="GHEA Grapalat" w:hAnsi="GHEA Grapalat"/>
          <w:b/>
        </w:rPr>
        <w:t xml:space="preserve"> </w:t>
      </w:r>
      <w:r w:rsidRPr="009044F1">
        <w:rPr>
          <w:rFonts w:ascii="GHEA Grapalat" w:hAnsi="GHEA Grapalat"/>
          <w:b/>
        </w:rPr>
        <w:t xml:space="preserve">ПРИГЛАШЕНИЯ </w:t>
      </w:r>
    </w:p>
    <w:p w14:paraId="595F7A03" w14:textId="21EA0088" w:rsidR="00990BEA" w:rsidRPr="002836F1" w:rsidRDefault="00973896" w:rsidP="00990BEA">
      <w:pPr>
        <w:pStyle w:val="BodyText"/>
        <w:ind w:right="-7"/>
        <w:jc w:val="center"/>
        <w:rPr>
          <w:rFonts w:ascii="GHEA Grapalat" w:hAnsi="GHEA Grapalat"/>
          <w:b/>
          <w:i/>
        </w:rPr>
      </w:pPr>
      <w:r>
        <w:rPr>
          <w:rFonts w:ascii="GHEA Grapalat" w:hAnsi="GHEA Grapalat"/>
          <w:b/>
          <w:i/>
        </w:rPr>
        <w:t>Н</w:t>
      </w:r>
      <w:r w:rsidRPr="002836F1">
        <w:rPr>
          <w:rFonts w:ascii="GHEA Grapalat" w:hAnsi="GHEA Grapalat"/>
          <w:b/>
          <w:i/>
        </w:rPr>
        <w:t xml:space="preserve">А ЗАПРОС КОТИРОВОК, ОБЪЯВЛЕННЫЙ С ЦЕЛЬЮ ПРИОБРЕТЕНИЯ </w:t>
      </w:r>
      <w:r>
        <w:rPr>
          <w:rFonts w:ascii="GHEA Grapalat" w:hAnsi="GHEA Grapalat"/>
          <w:b/>
          <w:i/>
        </w:rPr>
        <w:t>«УСЛУГИ ПО ОЦЕНКЕ ГОСУДАРСТВЕННОГО НЕДВИЖИМОГО И ДВИЖИМОГО ИМУЩЕСТВА И ИМУЩЕСТВЕННЫХ ПРАВ НА НЕГО»</w:t>
      </w:r>
      <w:r w:rsidRPr="006258B0">
        <w:rPr>
          <w:rFonts w:ascii="GHEA Grapalat" w:hAnsi="GHEA Grapalat"/>
          <w:b/>
          <w:i/>
        </w:rPr>
        <w:t xml:space="preserve"> </w:t>
      </w:r>
      <w:r w:rsidRPr="002836F1">
        <w:rPr>
          <w:rFonts w:ascii="GHEA Grapalat" w:hAnsi="GHEA Grapalat"/>
          <w:b/>
          <w:i/>
        </w:rPr>
        <w:t>ДЛЯ НУЖД ГНКО «ЦЕНТР АУКЦИОНА И ОЦЕНКИ ИМУЩЕСТВА»</w:t>
      </w:r>
    </w:p>
    <w:p w14:paraId="1BA2D09A" w14:textId="77777777" w:rsidR="00990BEA" w:rsidRPr="009044F1" w:rsidRDefault="00990BEA" w:rsidP="00990BEA">
      <w:pPr>
        <w:widowControl w:val="0"/>
        <w:spacing w:after="160"/>
        <w:jc w:val="center"/>
        <w:rPr>
          <w:rFonts w:ascii="GHEA Grapalat" w:hAnsi="GHEA Grapalat" w:cs="Sylfaen"/>
          <w:b/>
        </w:rPr>
      </w:pPr>
    </w:p>
    <w:p w14:paraId="502977DD" w14:textId="77777777" w:rsidR="00990BEA" w:rsidRPr="008842CE" w:rsidRDefault="00990BEA" w:rsidP="00990BEA">
      <w:pPr>
        <w:widowControl w:val="0"/>
        <w:spacing w:after="160"/>
        <w:jc w:val="center"/>
        <w:rPr>
          <w:rFonts w:ascii="GHEA Grapalat" w:hAnsi="GHEA Grapalat"/>
          <w:b/>
        </w:rPr>
      </w:pPr>
      <w:r w:rsidRPr="009044F1">
        <w:rPr>
          <w:rFonts w:ascii="GHEA Grapalat" w:hAnsi="GHEA Grapalat"/>
          <w:b/>
        </w:rPr>
        <w:t>ЧАСТЬ I.</w:t>
      </w:r>
    </w:p>
    <w:p w14:paraId="36DFBA27" w14:textId="77777777" w:rsidR="00CC0245" w:rsidRPr="009044F1" w:rsidRDefault="00CC0245" w:rsidP="00CC024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3FF54D13" w14:textId="77777777" w:rsidR="00CC0245" w:rsidRDefault="00CC0245" w:rsidP="00CC024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w:t>
      </w:r>
      <w:r w:rsidRPr="008C1FF8">
        <w:rPr>
          <w:rFonts w:ascii="GHEA Grapalat" w:hAnsi="GHEA Grapalat"/>
        </w:rPr>
        <w:t>квалификационные критерии</w:t>
      </w:r>
      <w:r>
        <w:rPr>
          <w:rFonts w:ascii="GHEA Grapalat" w:hAnsi="GHEA Grapalat"/>
        </w:rPr>
        <w:t xml:space="preserve"> и порядок их оценки</w:t>
      </w:r>
    </w:p>
    <w:p w14:paraId="409AA2C0" w14:textId="77777777" w:rsidR="00CC0245" w:rsidRPr="00543BAE" w:rsidRDefault="00CC0245" w:rsidP="00CC024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07627938" w14:textId="77777777" w:rsidR="00CC0245" w:rsidRPr="009044F1" w:rsidRDefault="00CC0245" w:rsidP="00CC024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67D1082C" w14:textId="77777777" w:rsidR="00CC0245" w:rsidRPr="009044F1" w:rsidRDefault="00CC0245" w:rsidP="00CC024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59336DFA" w14:textId="77777777" w:rsidR="00CC0245" w:rsidRPr="009044F1" w:rsidRDefault="00CC0245" w:rsidP="00CC024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4BE11F21" w14:textId="42F21915" w:rsidR="00CC0245" w:rsidRPr="008842CE" w:rsidRDefault="00CC0245" w:rsidP="00CC0245">
      <w:pPr>
        <w:widowControl w:val="0"/>
        <w:tabs>
          <w:tab w:val="left" w:pos="1134"/>
        </w:tabs>
        <w:spacing w:after="160"/>
        <w:ind w:left="1134" w:hanging="567"/>
        <w:jc w:val="both"/>
        <w:rPr>
          <w:rFonts w:ascii="GHEA Grapalat" w:hAnsi="GHEA Grapalat" w:cs="Sylfaen"/>
        </w:rPr>
      </w:pPr>
      <w:r w:rsidRPr="00CC0245">
        <w:rPr>
          <w:rFonts w:ascii="GHEA Grapalat" w:hAnsi="GHEA Grapalat"/>
        </w:rPr>
        <w:t>7</w:t>
      </w:r>
      <w:r w:rsidRPr="009044F1">
        <w:rPr>
          <w:rFonts w:ascii="GHEA Grapalat" w:hAnsi="GHEA Grapalat"/>
        </w:rPr>
        <w:t>.</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16741B45" w14:textId="413C6952" w:rsidR="00CC0245" w:rsidRPr="003A1EBB" w:rsidRDefault="00CC0245" w:rsidP="00CC0245">
      <w:pPr>
        <w:widowControl w:val="0"/>
        <w:tabs>
          <w:tab w:val="left" w:pos="1134"/>
        </w:tabs>
        <w:spacing w:after="160"/>
        <w:ind w:left="1134" w:hanging="567"/>
        <w:jc w:val="both"/>
        <w:rPr>
          <w:rFonts w:ascii="GHEA Grapalat" w:hAnsi="GHEA Grapalat"/>
        </w:rPr>
      </w:pPr>
      <w:r w:rsidRPr="00CC0245">
        <w:rPr>
          <w:rFonts w:ascii="GHEA Grapalat" w:hAnsi="GHEA Grapalat"/>
        </w:rPr>
        <w:t>8</w:t>
      </w:r>
      <w:r w:rsidRPr="009044F1">
        <w:rPr>
          <w:rFonts w:ascii="GHEA Grapalat" w:hAnsi="GHEA Grapalat"/>
        </w:rPr>
        <w:t>.</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7F46D737" w14:textId="04CDD20A" w:rsidR="00CC0245" w:rsidRPr="009044F1" w:rsidRDefault="00CC0245" w:rsidP="00CC0245">
      <w:pPr>
        <w:widowControl w:val="0"/>
        <w:tabs>
          <w:tab w:val="left" w:pos="1134"/>
        </w:tabs>
        <w:spacing w:after="160"/>
        <w:ind w:left="1134" w:hanging="567"/>
        <w:jc w:val="both"/>
        <w:rPr>
          <w:rFonts w:ascii="GHEA Grapalat" w:hAnsi="GHEA Grapalat"/>
        </w:rPr>
      </w:pPr>
      <w:r w:rsidRPr="00CC0245">
        <w:rPr>
          <w:rFonts w:ascii="GHEA Grapalat" w:hAnsi="GHEA Grapalat"/>
        </w:rPr>
        <w:t>9</w:t>
      </w:r>
      <w:r w:rsidRPr="009044F1">
        <w:rPr>
          <w:rFonts w:ascii="GHEA Grapalat" w:hAnsi="GHEA Grapalat"/>
        </w:rPr>
        <w:t>.</w:t>
      </w:r>
      <w:r w:rsidRPr="003A1EBB">
        <w:rPr>
          <w:rFonts w:ascii="GHEA Grapalat" w:hAnsi="GHEA Grapalat"/>
        </w:rPr>
        <w:tab/>
      </w:r>
      <w:r>
        <w:rPr>
          <w:rFonts w:ascii="GHEA Grapalat" w:hAnsi="GHEA Grapalat"/>
        </w:rPr>
        <w:t>Обеспечение договора</w:t>
      </w:r>
      <w:r w:rsidRPr="009044F1">
        <w:rPr>
          <w:rFonts w:ascii="GHEA Grapalat" w:hAnsi="GHEA Grapalat"/>
        </w:rPr>
        <w:t xml:space="preserve"> </w:t>
      </w:r>
    </w:p>
    <w:p w14:paraId="5BBB5F2D" w14:textId="6FCBEB3C" w:rsidR="00CC0245" w:rsidRPr="003A1EBB" w:rsidRDefault="00CC0245" w:rsidP="00CC024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C0245">
        <w:rPr>
          <w:rFonts w:ascii="GHEA Grapalat" w:hAnsi="GHEA Grapalat"/>
        </w:rPr>
        <w:t>0</w:t>
      </w:r>
      <w:r w:rsidRPr="009044F1">
        <w:rPr>
          <w:rFonts w:ascii="GHEA Grapalat" w:hAnsi="GHEA Grapalat"/>
        </w:rPr>
        <w:t>.</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3E3F277A" w14:textId="59EEEDA5" w:rsidR="00CC0245" w:rsidRPr="00543BAE" w:rsidRDefault="00CC0245" w:rsidP="00CC024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C0245">
        <w:rPr>
          <w:rFonts w:ascii="GHEA Grapalat" w:hAnsi="GHEA Grapalat"/>
        </w:rPr>
        <w:t>1</w:t>
      </w:r>
      <w:r w:rsidRPr="009044F1">
        <w:rPr>
          <w:rFonts w:ascii="GHEA Grapalat" w:hAnsi="GHEA Grapalat"/>
        </w:rPr>
        <w:t>.</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06018DEE" w14:textId="77777777" w:rsidR="00990BEA" w:rsidRDefault="00990BEA" w:rsidP="00990BEA">
      <w:pPr>
        <w:widowControl w:val="0"/>
        <w:spacing w:after="160"/>
        <w:jc w:val="center"/>
        <w:rPr>
          <w:rFonts w:ascii="GHEA Grapalat" w:hAnsi="GHEA Grapalat"/>
          <w:b/>
        </w:rPr>
      </w:pPr>
    </w:p>
    <w:p w14:paraId="04AEA687" w14:textId="77777777" w:rsidR="00990BEA" w:rsidRPr="00374F4A" w:rsidRDefault="00990BEA" w:rsidP="00990BEA">
      <w:pPr>
        <w:widowControl w:val="0"/>
        <w:spacing w:after="160"/>
        <w:jc w:val="center"/>
        <w:rPr>
          <w:rFonts w:ascii="GHEA Grapalat" w:hAnsi="GHEA Grapalat"/>
          <w:b/>
        </w:rPr>
      </w:pPr>
      <w:r>
        <w:rPr>
          <w:rFonts w:ascii="GHEA Grapalat" w:hAnsi="GHEA Grapalat"/>
          <w:b/>
        </w:rPr>
        <w:t xml:space="preserve">ЧАСТЬ II. </w:t>
      </w:r>
    </w:p>
    <w:p w14:paraId="3B372BF6" w14:textId="77777777" w:rsidR="00990BEA" w:rsidRDefault="00990BEA" w:rsidP="00990BEA">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4E9E4892" w14:textId="77777777" w:rsidR="00990BEA" w:rsidRPr="003A1EBB" w:rsidRDefault="00990BEA" w:rsidP="00990BEA">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2952D877" w14:textId="77777777" w:rsidR="00990BEA" w:rsidRPr="003A1EBB" w:rsidRDefault="00990BEA" w:rsidP="00990BEA">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A471562" w14:textId="77777777" w:rsidR="00990BEA" w:rsidRPr="00625529" w:rsidRDefault="00990BEA" w:rsidP="00990BEA">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440C4DBB" w14:textId="65AED0BE" w:rsidR="00990BEA" w:rsidRPr="006D2DF7" w:rsidRDefault="00990BEA" w:rsidP="00990BEA">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FA67F9">
        <w:rPr>
          <w:rFonts w:ascii="GHEA Grapalat" w:hAnsi="GHEA Grapalat"/>
          <w:spacing w:val="-6"/>
        </w:rPr>
        <w:t>"GGAK-GHTsDzB-</w:t>
      </w:r>
      <w:r>
        <w:rPr>
          <w:rFonts w:ascii="GHEA Grapalat" w:hAnsi="GHEA Grapalat"/>
          <w:spacing w:val="-6"/>
        </w:rPr>
        <w:t>25/</w:t>
      </w:r>
      <w:r w:rsidR="00CC0245" w:rsidRPr="00CC0245">
        <w:rPr>
          <w:rFonts w:ascii="GHEA Grapalat" w:hAnsi="GHEA Grapalat"/>
          <w:spacing w:val="-6"/>
        </w:rPr>
        <w:t>16</w:t>
      </w:r>
      <w:r>
        <w:rPr>
          <w:rFonts w:ascii="GHEA Grapalat" w:hAnsi="GHEA Grapalat"/>
          <w:spacing w:val="-6"/>
        </w:rPr>
        <w:t>/G</w:t>
      </w:r>
      <w:r w:rsidRPr="00FA67F9">
        <w:rPr>
          <w:rFonts w:ascii="GHEA Grapalat" w:hAnsi="GHEA Grapalat"/>
          <w:spacing w:val="-6"/>
        </w:rPr>
        <w:t xml:space="preserve">" </w:t>
      </w:r>
      <w:r w:rsidRPr="006D2DF7">
        <w:rPr>
          <w:rFonts w:ascii="GHEA Grapalat" w:hAnsi="GHEA Grapalat"/>
          <w:spacing w:val="-6"/>
        </w:rPr>
        <w:t>(далее — процедура).</w:t>
      </w:r>
    </w:p>
    <w:p w14:paraId="270EE5D0" w14:textId="77777777" w:rsidR="00990BEA" w:rsidRPr="000B2CFA" w:rsidRDefault="00990BEA" w:rsidP="00990BEA">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58B0">
        <w:rPr>
          <w:rFonts w:ascii="GHEA Grapalat" w:hAnsi="GHEA Grapalat"/>
        </w:rPr>
        <w:t xml:space="preserve">ГНКО «Центр аукциона и оценки имущества»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1931F1A" w14:textId="77777777" w:rsidR="00990BEA" w:rsidRPr="009044F1" w:rsidRDefault="00990BEA" w:rsidP="00990BEA">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41CE750" w14:textId="77777777" w:rsidR="00990BEA" w:rsidRPr="009044F1" w:rsidRDefault="00990BEA" w:rsidP="00990BEA">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3E2AABF" w14:textId="77777777" w:rsidR="00990BEA" w:rsidRPr="009044F1" w:rsidRDefault="00990BEA" w:rsidP="00990BE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10" w:history="1">
        <w:r>
          <w:rPr>
            <w:rStyle w:val="Hyperlink"/>
            <w:rFonts w:ascii="GHEA Grapalat" w:hAnsi="GHEA Grapalat"/>
            <w:lang w:val="af-ZA"/>
          </w:rPr>
          <w:t>auction.gnum@spm.am</w:t>
        </w:r>
      </w:hyperlink>
    </w:p>
    <w:p w14:paraId="40C784E9" w14:textId="77777777" w:rsidR="00990BEA" w:rsidRPr="00990BEA" w:rsidRDefault="00990BEA" w:rsidP="00D12E3B">
      <w:pPr>
        <w:pStyle w:val="BodyText"/>
        <w:widowControl w:val="0"/>
        <w:spacing w:after="160"/>
        <w:ind w:firstLine="567"/>
        <w:jc w:val="right"/>
        <w:rPr>
          <w:rFonts w:ascii="GHEA Grapalat" w:hAnsi="GHEA Grapalat"/>
          <w:i/>
        </w:rPr>
      </w:pPr>
    </w:p>
    <w:p w14:paraId="3810DA31" w14:textId="77777777" w:rsidR="00990BEA" w:rsidRPr="00990BEA" w:rsidRDefault="00990BEA" w:rsidP="00D12E3B">
      <w:pPr>
        <w:pStyle w:val="BodyText"/>
        <w:widowControl w:val="0"/>
        <w:spacing w:after="160"/>
        <w:ind w:firstLine="567"/>
        <w:jc w:val="right"/>
        <w:rPr>
          <w:rFonts w:ascii="GHEA Grapalat" w:hAnsi="GHEA Grapalat"/>
          <w:i/>
        </w:rPr>
      </w:pPr>
    </w:p>
    <w:p w14:paraId="0E3EAD1F" w14:textId="77777777" w:rsidR="00990BEA" w:rsidRPr="00990BEA" w:rsidRDefault="00990BEA" w:rsidP="00D12E3B">
      <w:pPr>
        <w:pStyle w:val="BodyText"/>
        <w:widowControl w:val="0"/>
        <w:spacing w:after="160"/>
        <w:ind w:firstLine="567"/>
        <w:jc w:val="right"/>
        <w:rPr>
          <w:rFonts w:ascii="GHEA Grapalat" w:hAnsi="GHEA Grapalat"/>
          <w:i/>
        </w:rPr>
      </w:pPr>
    </w:p>
    <w:p w14:paraId="0DE1D567" w14:textId="77777777" w:rsidR="00990BEA" w:rsidRPr="00990BEA" w:rsidRDefault="00990BEA" w:rsidP="00D12E3B">
      <w:pPr>
        <w:pStyle w:val="BodyText"/>
        <w:widowControl w:val="0"/>
        <w:spacing w:after="160"/>
        <w:ind w:firstLine="567"/>
        <w:jc w:val="right"/>
        <w:rPr>
          <w:rFonts w:ascii="GHEA Grapalat" w:hAnsi="GHEA Grapalat"/>
          <w:i/>
        </w:rPr>
      </w:pPr>
    </w:p>
    <w:p w14:paraId="2BC88817" w14:textId="77777777" w:rsidR="00990BEA" w:rsidRPr="00990BEA" w:rsidRDefault="00990BEA" w:rsidP="00D12E3B">
      <w:pPr>
        <w:pStyle w:val="BodyText"/>
        <w:widowControl w:val="0"/>
        <w:spacing w:after="160"/>
        <w:ind w:firstLine="567"/>
        <w:jc w:val="right"/>
        <w:rPr>
          <w:rFonts w:ascii="GHEA Grapalat" w:hAnsi="GHEA Grapalat"/>
          <w:i/>
        </w:rPr>
      </w:pPr>
    </w:p>
    <w:p w14:paraId="3F0340C5" w14:textId="77777777" w:rsidR="00990BEA" w:rsidRPr="00990BEA" w:rsidRDefault="00990BEA" w:rsidP="00D12E3B">
      <w:pPr>
        <w:pStyle w:val="BodyText"/>
        <w:widowControl w:val="0"/>
        <w:spacing w:after="160"/>
        <w:ind w:firstLine="567"/>
        <w:jc w:val="right"/>
        <w:rPr>
          <w:rFonts w:ascii="GHEA Grapalat" w:hAnsi="GHEA Grapalat"/>
          <w:i/>
        </w:rPr>
      </w:pPr>
    </w:p>
    <w:p w14:paraId="61DB7C4C" w14:textId="77777777" w:rsidR="00990BEA" w:rsidRPr="00990BEA" w:rsidRDefault="00990BEA" w:rsidP="00D12E3B">
      <w:pPr>
        <w:pStyle w:val="BodyText"/>
        <w:widowControl w:val="0"/>
        <w:spacing w:after="160"/>
        <w:ind w:firstLine="567"/>
        <w:jc w:val="right"/>
        <w:rPr>
          <w:rFonts w:ascii="GHEA Grapalat" w:hAnsi="GHEA Grapalat"/>
          <w:i/>
        </w:rPr>
      </w:pPr>
    </w:p>
    <w:p w14:paraId="74865CA6" w14:textId="77777777" w:rsidR="00990BEA" w:rsidRPr="00990BEA" w:rsidRDefault="00990BEA" w:rsidP="00D12E3B">
      <w:pPr>
        <w:pStyle w:val="BodyText"/>
        <w:widowControl w:val="0"/>
        <w:spacing w:after="160"/>
        <w:ind w:firstLine="567"/>
        <w:jc w:val="right"/>
        <w:rPr>
          <w:rFonts w:ascii="GHEA Grapalat" w:hAnsi="GHEA Grapalat"/>
          <w:i/>
        </w:rPr>
      </w:pPr>
    </w:p>
    <w:p w14:paraId="6687D745" w14:textId="77777777" w:rsidR="00990BEA" w:rsidRPr="00990BEA" w:rsidRDefault="00990BEA" w:rsidP="00D12E3B">
      <w:pPr>
        <w:pStyle w:val="BodyText"/>
        <w:widowControl w:val="0"/>
        <w:spacing w:after="160"/>
        <w:ind w:firstLine="567"/>
        <w:jc w:val="right"/>
        <w:rPr>
          <w:rFonts w:ascii="GHEA Grapalat" w:hAnsi="GHEA Grapalat"/>
          <w:i/>
        </w:rPr>
      </w:pPr>
    </w:p>
    <w:p w14:paraId="1AB98B71" w14:textId="77777777" w:rsidR="00990BEA" w:rsidRPr="00990BEA" w:rsidRDefault="00990BEA" w:rsidP="00D12E3B">
      <w:pPr>
        <w:pStyle w:val="BodyText"/>
        <w:widowControl w:val="0"/>
        <w:spacing w:after="160"/>
        <w:ind w:firstLine="567"/>
        <w:jc w:val="right"/>
        <w:rPr>
          <w:rFonts w:ascii="GHEA Grapalat" w:hAnsi="GHEA Grapalat"/>
          <w:i/>
        </w:rPr>
      </w:pPr>
    </w:p>
    <w:p w14:paraId="0A268839" w14:textId="77777777" w:rsidR="00990BEA" w:rsidRPr="00990BEA" w:rsidRDefault="00990BEA" w:rsidP="00D12E3B">
      <w:pPr>
        <w:pStyle w:val="BodyText"/>
        <w:widowControl w:val="0"/>
        <w:spacing w:after="160"/>
        <w:ind w:firstLine="567"/>
        <w:jc w:val="right"/>
        <w:rPr>
          <w:rFonts w:ascii="GHEA Grapalat" w:hAnsi="GHEA Grapalat"/>
          <w:i/>
        </w:rPr>
      </w:pPr>
    </w:p>
    <w:p w14:paraId="7C9C7FC0" w14:textId="77777777" w:rsidR="00990BEA" w:rsidRPr="00990BEA" w:rsidRDefault="00990BEA" w:rsidP="00D12E3B">
      <w:pPr>
        <w:pStyle w:val="BodyText"/>
        <w:widowControl w:val="0"/>
        <w:spacing w:after="160"/>
        <w:ind w:firstLine="567"/>
        <w:jc w:val="right"/>
        <w:rPr>
          <w:rFonts w:ascii="GHEA Grapalat" w:hAnsi="GHEA Grapalat"/>
          <w:i/>
        </w:rPr>
      </w:pPr>
    </w:p>
    <w:p w14:paraId="4D6CEAD5" w14:textId="77777777" w:rsidR="00990BEA" w:rsidRPr="00990BEA" w:rsidRDefault="00990BEA" w:rsidP="00D12E3B">
      <w:pPr>
        <w:pStyle w:val="BodyText"/>
        <w:widowControl w:val="0"/>
        <w:spacing w:after="160"/>
        <w:ind w:firstLine="567"/>
        <w:jc w:val="right"/>
        <w:rPr>
          <w:rFonts w:ascii="GHEA Grapalat" w:hAnsi="GHEA Grapalat"/>
          <w:i/>
        </w:rPr>
      </w:pPr>
    </w:p>
    <w:p w14:paraId="6791EFE3" w14:textId="77777777" w:rsidR="00990BEA" w:rsidRPr="009A072E" w:rsidRDefault="00990BEA" w:rsidP="00D12E3B">
      <w:pPr>
        <w:pStyle w:val="BodyText"/>
        <w:widowControl w:val="0"/>
        <w:spacing w:after="160"/>
        <w:ind w:firstLine="567"/>
        <w:jc w:val="right"/>
        <w:rPr>
          <w:rFonts w:ascii="GHEA Grapalat" w:hAnsi="GHEA Grapalat"/>
          <w:i/>
        </w:rPr>
      </w:pPr>
    </w:p>
    <w:p w14:paraId="65E85342" w14:textId="77777777" w:rsidR="005039AB" w:rsidRPr="009A072E" w:rsidRDefault="005039AB" w:rsidP="00D12E3B">
      <w:pPr>
        <w:pStyle w:val="BodyText"/>
        <w:widowControl w:val="0"/>
        <w:spacing w:after="160"/>
        <w:ind w:firstLine="567"/>
        <w:jc w:val="right"/>
        <w:rPr>
          <w:rFonts w:ascii="GHEA Grapalat" w:hAnsi="GHEA Grapalat"/>
          <w:i/>
        </w:rPr>
      </w:pPr>
    </w:p>
    <w:p w14:paraId="5211D860" w14:textId="77777777" w:rsidR="00990BEA" w:rsidRPr="00990BEA" w:rsidRDefault="00990BEA" w:rsidP="00D12E3B">
      <w:pPr>
        <w:pStyle w:val="BodyText"/>
        <w:widowControl w:val="0"/>
        <w:spacing w:after="160"/>
        <w:ind w:firstLine="567"/>
        <w:jc w:val="right"/>
        <w:rPr>
          <w:rFonts w:ascii="GHEA Grapalat" w:hAnsi="GHEA Grapalat"/>
          <w:i/>
        </w:rPr>
      </w:pPr>
    </w:p>
    <w:p w14:paraId="0DFDB4D3" w14:textId="732C0F00"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14:paraId="2B485B41" w14:textId="77777777" w:rsidR="001C2627" w:rsidRPr="009044F1" w:rsidRDefault="001C2627" w:rsidP="001C2627">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11E196CC" w14:textId="77777777" w:rsidR="001C2627" w:rsidRPr="009044F1" w:rsidRDefault="001C2627" w:rsidP="001C2627">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Pr>
          <w:rFonts w:ascii="GHEA Grapalat" w:hAnsi="GHEA Grapalat"/>
          <w:i w:val="0"/>
          <w:sz w:val="24"/>
          <w:szCs w:val="24"/>
        </w:rPr>
        <w:t>«Услуги по оценке государственного недвижимого и движимого имущества и имущественных прав на него»</w:t>
      </w:r>
      <w:r w:rsidRPr="006258B0">
        <w:rPr>
          <w:rFonts w:ascii="GHEA Grapalat" w:hAnsi="GHEA Grapalat"/>
          <w:sz w:val="24"/>
          <w:szCs w:val="24"/>
        </w:rPr>
        <w:t xml:space="preserve"> </w:t>
      </w:r>
      <w:r w:rsidRPr="009044F1">
        <w:rPr>
          <w:rFonts w:ascii="GHEA Grapalat" w:hAnsi="GHEA Grapalat"/>
          <w:i w:val="0"/>
          <w:sz w:val="24"/>
          <w:szCs w:val="24"/>
        </w:rPr>
        <w:t xml:space="preserve">(далее — также </w:t>
      </w:r>
      <w:r>
        <w:rPr>
          <w:rFonts w:ascii="GHEA Grapalat" w:hAnsi="GHEA Grapalat"/>
          <w:i w:val="0"/>
          <w:sz w:val="24"/>
          <w:szCs w:val="24"/>
        </w:rPr>
        <w:t>услуга</w:t>
      </w:r>
      <w:r w:rsidRPr="009044F1">
        <w:rPr>
          <w:rFonts w:ascii="GHEA Grapalat" w:hAnsi="GHEA Grapalat"/>
          <w:i w:val="0"/>
          <w:sz w:val="24"/>
          <w:szCs w:val="24"/>
        </w:rPr>
        <w:t xml:space="preserve">) для нужд </w:t>
      </w:r>
      <w:r w:rsidRPr="006258B0">
        <w:rPr>
          <w:rFonts w:ascii="GHEA Grapalat" w:hAnsi="GHEA Grapalat"/>
          <w:i w:val="0"/>
          <w:sz w:val="24"/>
          <w:szCs w:val="24"/>
        </w:rPr>
        <w:t xml:space="preserve"> ГНКО «Центр аукциона и оценки имущества»</w:t>
      </w:r>
      <w:r w:rsidRPr="009044F1">
        <w:rPr>
          <w:rFonts w:ascii="GHEA Grapalat" w:hAnsi="GHEA Grapalat"/>
          <w:i w:val="0"/>
          <w:sz w:val="24"/>
          <w:szCs w:val="24"/>
        </w:rPr>
        <w:t xml:space="preserve">, которые сгруппированы в </w:t>
      </w:r>
      <w:r w:rsidRPr="006258B0">
        <w:rPr>
          <w:rFonts w:ascii="GHEA Grapalat" w:hAnsi="GHEA Grapalat"/>
          <w:i w:val="0"/>
          <w:sz w:val="24"/>
          <w:szCs w:val="24"/>
        </w:rPr>
        <w:t xml:space="preserve"> 1 </w:t>
      </w:r>
      <w:r w:rsidRPr="009044F1">
        <w:rPr>
          <w:rFonts w:ascii="GHEA Grapalat" w:hAnsi="GHEA Grapalat"/>
          <w:i w:val="0"/>
          <w:sz w:val="24"/>
          <w:szCs w:val="24"/>
        </w:rPr>
        <w:t xml:space="preserve">лот </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3599"/>
        <w:gridCol w:w="5080"/>
      </w:tblGrid>
      <w:tr w:rsidR="001C2627" w:rsidRPr="009044F1" w14:paraId="69EEA17C" w14:textId="77777777" w:rsidTr="005039AB">
        <w:trPr>
          <w:jc w:val="center"/>
        </w:trPr>
        <w:tc>
          <w:tcPr>
            <w:tcW w:w="4815" w:type="dxa"/>
            <w:gridSpan w:val="2"/>
            <w:vAlign w:val="center"/>
          </w:tcPr>
          <w:p w14:paraId="1662BCD8" w14:textId="77777777" w:rsidR="001C2627" w:rsidRPr="009044F1" w:rsidRDefault="001C2627" w:rsidP="00546AC4">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080" w:type="dxa"/>
            <w:vMerge w:val="restart"/>
            <w:vAlign w:val="center"/>
          </w:tcPr>
          <w:p w14:paraId="64F36ECD" w14:textId="77777777" w:rsidR="001C2627" w:rsidRPr="009044F1" w:rsidRDefault="001C2627" w:rsidP="00546AC4">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C2627" w:rsidRPr="009044F1" w14:paraId="7A048AFE" w14:textId="77777777" w:rsidTr="005039AB">
        <w:trPr>
          <w:trHeight w:val="421"/>
          <w:jc w:val="center"/>
        </w:trPr>
        <w:tc>
          <w:tcPr>
            <w:tcW w:w="1216" w:type="dxa"/>
            <w:vAlign w:val="center"/>
          </w:tcPr>
          <w:p w14:paraId="02B60B49" w14:textId="77777777" w:rsidR="001C2627" w:rsidRPr="009044F1" w:rsidRDefault="001C2627" w:rsidP="005039AB">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3599" w:type="dxa"/>
            <w:vAlign w:val="center"/>
          </w:tcPr>
          <w:p w14:paraId="1CDB9EF4" w14:textId="77777777" w:rsidR="001C2627" w:rsidRPr="00970424" w:rsidRDefault="001C2627" w:rsidP="005039AB">
            <w:pPr>
              <w:pStyle w:val="BodyTextIndent2"/>
              <w:widowControl w:val="0"/>
              <w:spacing w:line="240" w:lineRule="auto"/>
              <w:ind w:firstLine="0"/>
              <w:jc w:val="center"/>
              <w:rPr>
                <w:rFonts w:ascii="GHEA Grapalat" w:hAnsi="GHEA Grapalat"/>
                <w:b/>
                <w:i/>
                <w:sz w:val="24"/>
                <w:szCs w:val="24"/>
              </w:rPr>
            </w:pPr>
            <w:r>
              <w:rPr>
                <w:rFonts w:ascii="GHEA Grapalat" w:hAnsi="GHEA Grapalat"/>
                <w:b/>
                <w:i/>
                <w:sz w:val="24"/>
                <w:szCs w:val="24"/>
                <w:lang w:val="hy-AM"/>
              </w:rPr>
              <w:t>Предполагаемая ц</w:t>
            </w:r>
            <w:proofErr w:type="spellStart"/>
            <w:r w:rsidRPr="00970424">
              <w:rPr>
                <w:rFonts w:ascii="GHEA Grapalat" w:hAnsi="GHEA Grapalat"/>
                <w:b/>
                <w:i/>
                <w:sz w:val="24"/>
                <w:szCs w:val="24"/>
              </w:rPr>
              <w:t>ена</w:t>
            </w:r>
            <w:proofErr w:type="spellEnd"/>
            <w:r w:rsidRPr="00970424">
              <w:rPr>
                <w:rFonts w:ascii="GHEA Grapalat" w:hAnsi="GHEA Grapalat"/>
                <w:b/>
                <w:i/>
                <w:sz w:val="24"/>
                <w:szCs w:val="24"/>
              </w:rPr>
              <w:t xml:space="preserve"> закупки</w:t>
            </w:r>
          </w:p>
        </w:tc>
        <w:tc>
          <w:tcPr>
            <w:tcW w:w="5080" w:type="dxa"/>
            <w:vMerge/>
            <w:vAlign w:val="center"/>
          </w:tcPr>
          <w:p w14:paraId="306DA94C" w14:textId="77777777" w:rsidR="001C2627" w:rsidRPr="009044F1" w:rsidRDefault="001C2627" w:rsidP="005039AB">
            <w:pPr>
              <w:pStyle w:val="BodyTextIndent2"/>
              <w:widowControl w:val="0"/>
              <w:spacing w:line="240" w:lineRule="auto"/>
              <w:ind w:firstLine="0"/>
              <w:rPr>
                <w:rFonts w:ascii="GHEA Grapalat" w:hAnsi="GHEA Grapalat"/>
                <w:sz w:val="24"/>
                <w:szCs w:val="24"/>
                <w:u w:val="single"/>
              </w:rPr>
            </w:pPr>
          </w:p>
        </w:tc>
      </w:tr>
      <w:tr w:rsidR="00263F00" w:rsidRPr="009044F1" w14:paraId="3EF84AFB" w14:textId="77777777" w:rsidTr="005039AB">
        <w:trPr>
          <w:jc w:val="center"/>
        </w:trPr>
        <w:tc>
          <w:tcPr>
            <w:tcW w:w="1216" w:type="dxa"/>
            <w:vAlign w:val="center"/>
          </w:tcPr>
          <w:p w14:paraId="1B552FEE" w14:textId="77777777" w:rsidR="00263F00" w:rsidRPr="009044F1" w:rsidRDefault="00263F00" w:rsidP="00263F00">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3599" w:type="dxa"/>
            <w:vAlign w:val="center"/>
          </w:tcPr>
          <w:p w14:paraId="2E1C8877" w14:textId="5717CC48" w:rsidR="00263F00" w:rsidRPr="005039AB" w:rsidRDefault="00263F00" w:rsidP="00263F00">
            <w:pPr>
              <w:pStyle w:val="BodyTextIndent2"/>
              <w:widowControl w:val="0"/>
              <w:spacing w:line="240" w:lineRule="auto"/>
              <w:ind w:firstLine="0"/>
              <w:jc w:val="center"/>
              <w:rPr>
                <w:rFonts w:ascii="GHEA Grapalat" w:hAnsi="GHEA Grapalat"/>
                <w:i/>
                <w:sz w:val="24"/>
                <w:szCs w:val="24"/>
              </w:rPr>
            </w:pPr>
            <w:r w:rsidRPr="005039AB">
              <w:rPr>
                <w:rFonts w:ascii="GHEA Grapalat" w:hAnsi="GHEA Grapalat"/>
                <w:i/>
                <w:sz w:val="24"/>
                <w:szCs w:val="24"/>
              </w:rPr>
              <w:t>10 884 000</w:t>
            </w:r>
          </w:p>
        </w:tc>
        <w:tc>
          <w:tcPr>
            <w:tcW w:w="5080" w:type="dxa"/>
            <w:vAlign w:val="center"/>
          </w:tcPr>
          <w:p w14:paraId="17AC1041" w14:textId="77777777" w:rsidR="00263F00" w:rsidRPr="009044F1" w:rsidRDefault="00263F00" w:rsidP="00263F00">
            <w:pPr>
              <w:pStyle w:val="BodyTextIndent2"/>
              <w:widowControl w:val="0"/>
              <w:spacing w:line="240" w:lineRule="auto"/>
              <w:ind w:firstLine="0"/>
              <w:jc w:val="center"/>
              <w:rPr>
                <w:rFonts w:ascii="GHEA Grapalat" w:hAnsi="GHEA Grapalat"/>
                <w:sz w:val="24"/>
                <w:szCs w:val="24"/>
                <w:u w:val="single"/>
                <w:vertAlign w:val="subscript"/>
              </w:rPr>
            </w:pPr>
            <w:r>
              <w:rPr>
                <w:rFonts w:ascii="GHEA Grapalat" w:hAnsi="GHEA Grapalat"/>
                <w:i/>
                <w:sz w:val="24"/>
                <w:szCs w:val="24"/>
              </w:rPr>
              <w:t>«Услуги по оценке государственного недвижимого и движимого имущества и имущественных прав на него»</w:t>
            </w:r>
          </w:p>
        </w:tc>
      </w:tr>
    </w:tbl>
    <w:p w14:paraId="1C764B92" w14:textId="41CA3369" w:rsidR="00096865" w:rsidRPr="009044F1" w:rsidRDefault="00816505" w:rsidP="006C06D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C06DE" w:rsidRPr="006C06DE">
        <w:rPr>
          <w:rFonts w:ascii="GHEA Grapalat" w:hAnsi="GHEA Grapalat"/>
          <w:sz w:val="24"/>
          <w:szCs w:val="24"/>
        </w:rPr>
        <w:t>4</w:t>
      </w:r>
      <w:r w:rsidR="006672E6" w:rsidRPr="00E21282">
        <w:rPr>
          <w:rFonts w:ascii="GHEA Grapalat" w:hAnsi="GHEA Grapalat"/>
          <w:sz w:val="24"/>
          <w:szCs w:val="24"/>
        </w:rPr>
        <w:t xml:space="preserve"> </w:t>
      </w:r>
      <w:r w:rsidRPr="00E21282">
        <w:rPr>
          <w:rFonts w:ascii="GHEA Grapalat" w:hAnsi="GHEA Grapalat"/>
          <w:sz w:val="24"/>
          <w:szCs w:val="24"/>
        </w:rPr>
        <w:t>к настоящему Приглашению.</w:t>
      </w:r>
    </w:p>
    <w:p w14:paraId="484CF297" w14:textId="517E1DB8" w:rsidR="00753E6E" w:rsidRPr="009044F1" w:rsidRDefault="00693101" w:rsidP="00757BB9">
      <w:pPr>
        <w:widowControl w:val="0"/>
        <w:jc w:val="center"/>
        <w:rPr>
          <w:rFonts w:ascii="GHEA Grapalat" w:hAnsi="GHEA Grapalat" w:cs="Arial Armenian"/>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r w:rsidR="00096865" w:rsidRPr="009044F1">
        <w:rPr>
          <w:rFonts w:ascii="GHEA Grapalat" w:hAnsi="GHEA Grapalat"/>
        </w:rPr>
        <w:t>2.1</w:t>
      </w:r>
      <w:r w:rsidR="008E6E51" w:rsidRPr="008E6E51">
        <w:rPr>
          <w:rFonts w:ascii="GHEA Grapalat" w:hAnsi="GHEA Grapalat"/>
        </w:rPr>
        <w:t>.</w:t>
      </w:r>
      <w:r w:rsidRPr="00090699">
        <w:rPr>
          <w:rFonts w:ascii="GHEA Grapalat" w:hAnsi="GHEA Grapalat"/>
        </w:rPr>
        <w:tab/>
      </w:r>
      <w:r w:rsidR="00096865" w:rsidRPr="009044F1">
        <w:rPr>
          <w:rFonts w:ascii="GHEA Grapalat" w:hAnsi="GHEA Grapalat"/>
        </w:rPr>
        <w:t>В настоящей процедуре не имеют права участвовать лица:</w:t>
      </w:r>
    </w:p>
    <w:p w14:paraId="4B037135" w14:textId="77777777" w:rsidR="00753E6E" w:rsidRPr="009044F1" w:rsidRDefault="00753E6E" w:rsidP="00757BB9">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E1ADCBD" w14:textId="77777777" w:rsidR="00753E6E" w:rsidRPr="003240F7" w:rsidRDefault="00753E6E" w:rsidP="00757BB9">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47931A5F" w14:textId="77777777" w:rsidR="00753E6E" w:rsidRPr="009044F1" w:rsidRDefault="00753E6E" w:rsidP="00757BB9">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716794F0" w14:textId="77777777" w:rsidR="00753E6E" w:rsidRPr="009044F1" w:rsidRDefault="00753E6E" w:rsidP="00757BB9">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DC9A0A4" w14:textId="77777777" w:rsidR="00753E6E" w:rsidRPr="009044F1" w:rsidRDefault="00753E6E" w:rsidP="00757BB9">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B248B52" w14:textId="77777777" w:rsidR="00990561" w:rsidRDefault="00990561" w:rsidP="00757BB9">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401972A" w14:textId="77777777" w:rsidR="004004A3" w:rsidRPr="004004A3" w:rsidRDefault="004004A3" w:rsidP="00757BB9">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3C10FFF3" w14:textId="77777777" w:rsidR="004004A3" w:rsidRDefault="004004A3" w:rsidP="00757BB9">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w:t>
      </w:r>
      <w:r w:rsidRPr="004004A3">
        <w:rPr>
          <w:rFonts w:ascii="GHEA Grapalat" w:hAnsi="GHEA Grapalat" w:cs="Sylfaen"/>
        </w:rPr>
        <w:lastRenderedPageBreak/>
        <w:t xml:space="preserve">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F7DEE" w:rsidRPr="004004A3">
        <w:rPr>
          <w:rFonts w:ascii="GHEA Grapalat" w:hAnsi="GHEA Grapalat" w:cs="Sylfaen"/>
        </w:rPr>
        <w:t xml:space="preserve">обеспечения </w:t>
      </w:r>
      <w:r w:rsidRPr="004004A3">
        <w:rPr>
          <w:rFonts w:ascii="GHEA Grapalat" w:hAnsi="GHEA Grapalat" w:cs="Sylfaen"/>
        </w:rPr>
        <w:t>заявки</w:t>
      </w:r>
      <w:r w:rsidR="006F7DEE">
        <w:rPr>
          <w:rFonts w:ascii="GHEA Grapalat" w:hAnsi="GHEA Grapalat" w:cs="Sylfaen"/>
        </w:rPr>
        <w:t xml:space="preserve"> или </w:t>
      </w:r>
      <w:r w:rsidRPr="004004A3">
        <w:rPr>
          <w:rFonts w:ascii="GHEA Grapalat" w:hAnsi="GHEA Grapalat" w:cs="Sylfaen"/>
        </w:rPr>
        <w:t>договора;</w:t>
      </w:r>
    </w:p>
    <w:p w14:paraId="3F5A41B9" w14:textId="77777777" w:rsidR="004004A3" w:rsidRPr="004004A3" w:rsidRDefault="004004A3" w:rsidP="00757BB9">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5BA0A33D" w14:textId="77777777" w:rsidR="00753E6E" w:rsidRPr="009044F1" w:rsidRDefault="00753E6E" w:rsidP="00757BB9">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CA34C3A" w14:textId="77777777" w:rsidR="00106256" w:rsidRDefault="00BA3554" w:rsidP="00757BB9">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5FB02A94" w14:textId="77777777" w:rsidR="00BA3554" w:rsidRPr="009044F1" w:rsidRDefault="00BA3554" w:rsidP="00757BB9">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45E63FC" w14:textId="77777777" w:rsidR="00D5674E" w:rsidRPr="009044F1" w:rsidRDefault="009F18D0" w:rsidP="00757BB9">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342E6375" w14:textId="77777777" w:rsidR="00D5674E" w:rsidRPr="009044F1" w:rsidRDefault="00D5674E" w:rsidP="00757BB9">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2AA6015" w14:textId="77777777" w:rsidR="00D5674E" w:rsidRPr="009044F1" w:rsidRDefault="00D5674E" w:rsidP="00757BB9">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D350B01" w14:textId="77777777" w:rsidR="00D5674E" w:rsidRPr="009044F1" w:rsidRDefault="00D5674E" w:rsidP="00757BB9">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6F3E521" w14:textId="77777777" w:rsidR="00D5674E" w:rsidRPr="009044F1" w:rsidRDefault="00D5674E" w:rsidP="00757BB9">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5A9EC92" w14:textId="77777777" w:rsidR="00D5674E" w:rsidRPr="009044F1" w:rsidRDefault="00D5674E" w:rsidP="00757BB9">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2E55EC1" w14:textId="77777777" w:rsidR="00D5674E" w:rsidRPr="009044F1" w:rsidRDefault="00D5674E" w:rsidP="00757BB9">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470D10E" w14:textId="77777777" w:rsidR="00D5674E" w:rsidRPr="008842CE" w:rsidRDefault="00D5674E" w:rsidP="00757BB9">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1710CFBE" w14:textId="77777777" w:rsidR="00D5674E" w:rsidRPr="009044F1" w:rsidRDefault="00D5674E" w:rsidP="00757BB9">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w:t>
      </w:r>
      <w:r w:rsidRPr="009044F1">
        <w:rPr>
          <w:rFonts w:ascii="GHEA Grapalat" w:hAnsi="GHEA Grapalat"/>
          <w:color w:val="000000"/>
        </w:rPr>
        <w:lastRenderedPageBreak/>
        <w:t>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AFE74B3" w14:textId="77777777" w:rsidR="00D5674E" w:rsidRPr="009044F1" w:rsidRDefault="00D5674E" w:rsidP="00757BB9">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ECFFE93" w14:textId="77777777" w:rsidR="00D5674E" w:rsidRPr="001115E9" w:rsidRDefault="00D5674E" w:rsidP="00757BB9">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C661781" w14:textId="77777777" w:rsidR="00D5674E" w:rsidRPr="009044F1" w:rsidRDefault="00D5674E" w:rsidP="00757BB9">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3A0A25A" w14:textId="77777777" w:rsidR="00D5674E" w:rsidRPr="009044F1" w:rsidRDefault="00D5674E" w:rsidP="00757BB9">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54B33972" w14:textId="3A91523C" w:rsidR="009A072E" w:rsidRPr="009A072E" w:rsidRDefault="009A072E" w:rsidP="009A072E">
      <w:pPr>
        <w:widowControl w:val="0"/>
        <w:tabs>
          <w:tab w:val="left" w:pos="1134"/>
        </w:tabs>
        <w:ind w:firstLine="567"/>
        <w:jc w:val="both"/>
        <w:rPr>
          <w:rFonts w:ascii="GHEA Grapalat" w:hAnsi="GHEA Grapalat"/>
        </w:rPr>
      </w:pPr>
      <w:r w:rsidRPr="009A072E">
        <w:rPr>
          <w:rFonts w:ascii="GHEA Grapalat" w:hAnsi="GHEA Grapalat"/>
        </w:rPr>
        <w:t>2.4.</w:t>
      </w:r>
      <w:r w:rsidRPr="009A072E">
        <w:rPr>
          <w:rFonts w:ascii="GHEA Grapalat" w:hAnsi="GHEA Grapalat"/>
        </w:rPr>
        <w:t xml:space="preserve">  </w:t>
      </w:r>
      <w:r w:rsidRPr="009A072E">
        <w:rPr>
          <w:rFonts w:ascii="GHEA Grapalat" w:hAnsi="GHEA Grapalat"/>
        </w:rPr>
        <w:t>Участник должен иметь требуемые для исполнения предусмотренных заключаемым договором обязательств:</w:t>
      </w:r>
    </w:p>
    <w:p w14:paraId="3E45EE68" w14:textId="56E9DC9D" w:rsidR="009A072E" w:rsidRPr="009A072E" w:rsidRDefault="009A072E" w:rsidP="009A072E">
      <w:pPr>
        <w:widowControl w:val="0"/>
        <w:tabs>
          <w:tab w:val="left" w:pos="1134"/>
        </w:tabs>
        <w:ind w:firstLine="567"/>
        <w:jc w:val="both"/>
        <w:rPr>
          <w:rFonts w:ascii="GHEA Grapalat" w:hAnsi="GHEA Grapalat"/>
        </w:rPr>
      </w:pPr>
      <w:r w:rsidRPr="009A072E">
        <w:rPr>
          <w:rFonts w:ascii="GHEA Grapalat" w:hAnsi="GHEA Grapalat"/>
        </w:rPr>
        <w:t>1)</w:t>
      </w:r>
      <w:r w:rsidRPr="009A072E">
        <w:rPr>
          <w:rFonts w:ascii="GHEA Grapalat" w:hAnsi="GHEA Grapalat"/>
        </w:rPr>
        <w:tab/>
        <w:t>соответствие профессиональной деятельности предусмотренной договором деятельности</w:t>
      </w:r>
      <w:r w:rsidRPr="009A072E">
        <w:rPr>
          <w:rFonts w:ascii="GHEA Grapalat" w:hAnsi="GHEA Grapalat"/>
        </w:rPr>
        <w:t xml:space="preserve"> и </w:t>
      </w:r>
      <w:r w:rsidRPr="009A072E">
        <w:rPr>
          <w:rFonts w:ascii="GHEA Grapalat" w:hAnsi="GHEA Grapalat"/>
        </w:rPr>
        <w:t>профессиональный опыт,</w:t>
      </w:r>
    </w:p>
    <w:p w14:paraId="1BD7EE51" w14:textId="69697F9E" w:rsidR="009A072E" w:rsidRDefault="009A072E" w:rsidP="009A072E">
      <w:pPr>
        <w:widowControl w:val="0"/>
        <w:tabs>
          <w:tab w:val="left" w:pos="1134"/>
        </w:tabs>
        <w:ind w:firstLine="567"/>
        <w:jc w:val="both"/>
        <w:rPr>
          <w:rFonts w:ascii="GHEA Grapalat" w:hAnsi="GHEA Grapalat"/>
        </w:rPr>
      </w:pPr>
      <w:r w:rsidRPr="009A072E">
        <w:rPr>
          <w:rFonts w:ascii="GHEA Grapalat" w:hAnsi="GHEA Grapalat"/>
        </w:rPr>
        <w:t>2</w:t>
      </w:r>
      <w:r w:rsidRPr="009A072E">
        <w:rPr>
          <w:rFonts w:ascii="GHEA Grapalat" w:hAnsi="GHEA Grapalat"/>
        </w:rPr>
        <w:t>)</w:t>
      </w:r>
      <w:r w:rsidRPr="009A072E">
        <w:rPr>
          <w:rFonts w:ascii="GHEA Grapalat" w:hAnsi="GHEA Grapalat"/>
        </w:rPr>
        <w:tab/>
        <w:t>трудовые ресурсы.</w:t>
      </w:r>
    </w:p>
    <w:p w14:paraId="04DF5C7F" w14:textId="77777777" w:rsidR="009A072E" w:rsidRDefault="009A072E" w:rsidP="009A072E">
      <w:pPr>
        <w:widowControl w:val="0"/>
        <w:tabs>
          <w:tab w:val="left" w:pos="1134"/>
        </w:tabs>
        <w:ind w:firstLine="567"/>
        <w:jc w:val="both"/>
        <w:rPr>
          <w:rFonts w:ascii="GHEA Grapalat" w:hAnsi="GHEA Grapalat"/>
        </w:rPr>
      </w:pPr>
      <w:r>
        <w:rPr>
          <w:rFonts w:ascii="GHEA Grapalat" w:hAnsi="GHEA Grapalat"/>
        </w:rPr>
        <w:t xml:space="preserve">2.4.1 </w:t>
      </w:r>
      <w:r w:rsidRPr="009044F1">
        <w:rPr>
          <w:rFonts w:ascii="GHEA Grapalat" w:hAnsi="GHEA Grapalat"/>
        </w:rPr>
        <w:t>Предъявляемые к участнику:</w:t>
      </w:r>
    </w:p>
    <w:p w14:paraId="07EC1C01" w14:textId="13DF6ADB" w:rsidR="009A072E" w:rsidRPr="009A072E" w:rsidRDefault="009A072E" w:rsidP="009A072E">
      <w:pPr>
        <w:widowControl w:val="0"/>
        <w:tabs>
          <w:tab w:val="left" w:pos="1134"/>
        </w:tabs>
        <w:ind w:firstLine="567"/>
        <w:jc w:val="both"/>
        <w:rPr>
          <w:rFonts w:ascii="GHEA Grapalat" w:hAnsi="GHEA Grapalat" w:cs="Arial"/>
        </w:rPr>
      </w:pPr>
      <w:r w:rsidRPr="00EC3482">
        <w:rPr>
          <w:rFonts w:ascii="GHEA Grapalat" w:hAnsi="GHEA Grapalat" w:cs="Arial"/>
        </w:rPr>
        <w:t>1. Квалификационные критерии</w:t>
      </w:r>
      <w:r w:rsidRPr="009A072E">
        <w:rPr>
          <w:rFonts w:ascii="GHEA Grapalat" w:hAnsi="GHEA Grapalat" w:cs="Arial"/>
        </w:rPr>
        <w:t xml:space="preserve"> </w:t>
      </w:r>
      <w:r w:rsidRPr="00EC3482">
        <w:rPr>
          <w:rFonts w:ascii="GHEA Grapalat" w:hAnsi="GHEA Grapalat" w:cs="Arial"/>
        </w:rPr>
        <w:t>«соответствие профессиональной деятельности предусмотренной договором» и « профессиональный опыт» устанавливаются и оцениваются в следующем порядке: Участник</w:t>
      </w:r>
      <w:r w:rsidRPr="006E01A4">
        <w:rPr>
          <w:rFonts w:ascii="GHEA Grapalat" w:hAnsi="GHEA Grapalat" w:cs="Arial"/>
        </w:rPr>
        <w:t xml:space="preserve"> в течени</w:t>
      </w:r>
      <w:r w:rsidRPr="005653B2">
        <w:rPr>
          <w:rFonts w:ascii="GHEA Grapalat" w:hAnsi="GHEA Grapalat" w:cs="Arial"/>
        </w:rPr>
        <w:t>и</w:t>
      </w:r>
      <w:r w:rsidRPr="00EC3482">
        <w:rPr>
          <w:rFonts w:ascii="GHEA Grapalat" w:hAnsi="GHEA Grapalat" w:cs="Arial"/>
        </w:rPr>
        <w:t xml:space="preserve"> не менее трех последних лет подряд должен быть зарегистрирован в установленном законом РА «Об оценочной деятельности» порядке в списке организаций, имеющих квалификацию для осуществления оценочной деятельности, который ведет комитет кадастра Республики Армения</w:t>
      </w:r>
      <w:r w:rsidRPr="009A072E">
        <w:rPr>
          <w:rFonts w:ascii="GHEA Grapalat" w:hAnsi="GHEA Grapalat" w:cs="Arial"/>
        </w:rPr>
        <w:t>.</w:t>
      </w:r>
    </w:p>
    <w:p w14:paraId="07FAF7C2" w14:textId="7D131EA2" w:rsidR="009A072E" w:rsidRPr="009A072E" w:rsidRDefault="009A072E" w:rsidP="009A072E">
      <w:pPr>
        <w:widowControl w:val="0"/>
        <w:tabs>
          <w:tab w:val="left" w:pos="1134"/>
        </w:tabs>
        <w:ind w:firstLine="567"/>
        <w:jc w:val="both"/>
        <w:rPr>
          <w:rFonts w:ascii="GHEA Grapalat" w:hAnsi="GHEA Grapalat" w:cs="Arial"/>
        </w:rPr>
      </w:pPr>
      <w:r w:rsidRPr="00EC3482">
        <w:rPr>
          <w:rFonts w:ascii="GHEA Grapalat" w:hAnsi="GHEA Grapalat" w:cs="Arial"/>
        </w:rPr>
        <w:t xml:space="preserve">Квалификация участника по данным критериям оценивается как удовлетворительная, если последний обеспечивает условия и требования, предусмотренные настоящим подпунктом. </w:t>
      </w:r>
    </w:p>
    <w:p w14:paraId="5012DD3F" w14:textId="33520393" w:rsidR="009A072E" w:rsidRDefault="009A072E" w:rsidP="009A072E">
      <w:pPr>
        <w:widowControl w:val="0"/>
        <w:tabs>
          <w:tab w:val="left" w:pos="1134"/>
        </w:tabs>
        <w:ind w:firstLine="567"/>
        <w:jc w:val="both"/>
        <w:rPr>
          <w:rFonts w:ascii="GHEA Grapalat" w:hAnsi="GHEA Grapalat"/>
        </w:rPr>
      </w:pPr>
    </w:p>
    <w:p w14:paraId="6C5FF684" w14:textId="0421FBB9" w:rsidR="009A072E" w:rsidRDefault="009A072E" w:rsidP="009A072E">
      <w:pPr>
        <w:widowControl w:val="0"/>
        <w:tabs>
          <w:tab w:val="left" w:pos="1134"/>
        </w:tabs>
        <w:ind w:firstLine="567"/>
        <w:jc w:val="both"/>
        <w:rPr>
          <w:rFonts w:ascii="GHEA Grapalat" w:hAnsi="GHEA Grapalat" w:cs="Arial"/>
        </w:rPr>
      </w:pPr>
      <w:r w:rsidRPr="00EC3482">
        <w:rPr>
          <w:rFonts w:ascii="GHEA Grapalat" w:hAnsi="GHEA Grapalat" w:cs="Arial"/>
        </w:rPr>
        <w:t>2. Квалификационный критерий "трудовые ресурсы" устанавливается и оценивается в следующем порядке: В аппарате участника должны быть задействованы не менее 3 оценщиков, имеющих соответствующую квалификацию оценщика в порядке, установленном законодательством РА</w:t>
      </w:r>
    </w:p>
    <w:p w14:paraId="12DE3A1F" w14:textId="77777777" w:rsidR="009A072E" w:rsidRPr="00EC3482" w:rsidRDefault="009A072E" w:rsidP="009A072E">
      <w:pPr>
        <w:widowControl w:val="0"/>
        <w:tabs>
          <w:tab w:val="left" w:pos="1134"/>
        </w:tabs>
        <w:ind w:firstLine="567"/>
        <w:jc w:val="both"/>
        <w:rPr>
          <w:rFonts w:ascii="GHEA Grapalat" w:hAnsi="GHEA Grapalat" w:cs="Arial"/>
        </w:rPr>
      </w:pPr>
      <w:r w:rsidRPr="00EC3482">
        <w:rPr>
          <w:rFonts w:ascii="GHEA Grapalat" w:hAnsi="GHEA Grapalat" w:cs="Arial"/>
        </w:rPr>
        <w:t>Квалификация участника по этому критерию оценивается как удовлетворительная, если последний обеспечивает условия и требования, предусмотренные настоящим подпунктом:</w:t>
      </w:r>
    </w:p>
    <w:p w14:paraId="26C29BC2" w14:textId="52989661" w:rsidR="009A072E" w:rsidRDefault="009A072E" w:rsidP="009A072E">
      <w:pPr>
        <w:widowControl w:val="0"/>
        <w:tabs>
          <w:tab w:val="left" w:pos="1134"/>
        </w:tabs>
        <w:ind w:firstLine="567"/>
        <w:jc w:val="both"/>
        <w:rPr>
          <w:rFonts w:ascii="GHEA Grapalat" w:hAnsi="GHEA Grapalat"/>
        </w:rPr>
      </w:pPr>
    </w:p>
    <w:p w14:paraId="69B677A7" w14:textId="343ADD40" w:rsidR="009A072E" w:rsidRPr="009A072E" w:rsidRDefault="009A072E" w:rsidP="009A072E">
      <w:pPr>
        <w:widowControl w:val="0"/>
        <w:tabs>
          <w:tab w:val="left" w:pos="1134"/>
        </w:tabs>
        <w:ind w:firstLine="567"/>
        <w:jc w:val="both"/>
        <w:rPr>
          <w:rFonts w:ascii="GHEA Grapalat" w:hAnsi="GHEA Grapalat" w:cs="Arial"/>
        </w:rPr>
      </w:pPr>
      <w:r w:rsidRPr="009A072E">
        <w:rPr>
          <w:rFonts w:ascii="GHEA Grapalat" w:hAnsi="GHEA Grapalat"/>
        </w:rPr>
        <w:t>Для проверки соответствия требованиям квалификационных критериев, предусмотренных в пункте 2.4.1, участник представляет справку,</w:t>
      </w:r>
      <w:r w:rsidRPr="009A072E">
        <w:rPr>
          <w:rFonts w:ascii="GHEA Grapalat" w:hAnsi="GHEA Grapalat"/>
        </w:rPr>
        <w:t xml:space="preserve"> </w:t>
      </w:r>
      <w:r w:rsidRPr="009A072E">
        <w:rPr>
          <w:rFonts w:ascii="GHEA Grapalat" w:hAnsi="GHEA Grapalat"/>
        </w:rPr>
        <w:t>выданную</w:t>
      </w:r>
      <w:r w:rsidRPr="00EC3482">
        <w:rPr>
          <w:rFonts w:ascii="GHEA Grapalat" w:hAnsi="GHEA Grapalat" w:cs="Arial"/>
        </w:rPr>
        <w:t xml:space="preserve"> комитетом </w:t>
      </w:r>
      <w:r w:rsidRPr="00EC3482">
        <w:rPr>
          <w:rFonts w:ascii="GHEA Grapalat" w:hAnsi="GHEA Grapalat" w:cs="Arial"/>
        </w:rPr>
        <w:lastRenderedPageBreak/>
        <w:t>кадастра РА, о непрерывном учете участника</w:t>
      </w:r>
      <w:r w:rsidRPr="005653B2">
        <w:rPr>
          <w:rFonts w:ascii="GHEA Grapalat" w:hAnsi="GHEA Grapalat" w:cs="Arial"/>
        </w:rPr>
        <w:t xml:space="preserve"> в течении не менее трех последних лет </w:t>
      </w:r>
      <w:r w:rsidRPr="00EC3482">
        <w:rPr>
          <w:rFonts w:ascii="GHEA Grapalat" w:hAnsi="GHEA Grapalat" w:cs="Arial"/>
        </w:rPr>
        <w:t>в списке организаций, имеющих квалификацию для осуществления оценочной деятельности, установленном законом РА» Об оценочной деятельности"</w:t>
      </w:r>
      <w:r w:rsidRPr="00CD756C">
        <w:rPr>
          <w:rFonts w:ascii="GHEA Grapalat" w:hAnsi="GHEA Grapalat" w:cs="Arial"/>
        </w:rPr>
        <w:t xml:space="preserve"> и </w:t>
      </w:r>
      <w:r w:rsidRPr="00EC3482">
        <w:rPr>
          <w:rFonts w:ascii="GHEA Grapalat" w:hAnsi="GHEA Grapalat" w:cs="Arial"/>
        </w:rPr>
        <w:t xml:space="preserve"> о количестве квалифицированных оценщиков </w:t>
      </w:r>
    </w:p>
    <w:p w14:paraId="46017039"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403B1E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71CBEAF"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4CC1FB5"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05E93E52"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600881EA"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16CDBB4"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8355F3C" w14:textId="72C5957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02934848"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748B092"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AAB6A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w:t>
      </w:r>
      <w:r w:rsidRPr="009044F1">
        <w:rPr>
          <w:rFonts w:ascii="GHEA Grapalat" w:hAnsi="GHEA Grapalat"/>
        </w:rPr>
        <w:lastRenderedPageBreak/>
        <w:t xml:space="preserve">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322DAE1C"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D7D3DAB" w14:textId="2A1824EA"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68B38643" w14:textId="77777777" w:rsidR="00B051BE" w:rsidRPr="009044F1" w:rsidRDefault="00B051BE" w:rsidP="00B46D58">
      <w:pPr>
        <w:widowControl w:val="0"/>
        <w:spacing w:after="160"/>
        <w:jc w:val="center"/>
        <w:rPr>
          <w:rFonts w:ascii="GHEA Grapalat" w:hAnsi="GHEA Grapalat"/>
          <w:b/>
        </w:rPr>
      </w:pPr>
    </w:p>
    <w:p w14:paraId="4A329A92"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C037DA5" w14:textId="77777777" w:rsidR="00791BD9" w:rsidRPr="009044F1" w:rsidRDefault="00791BD9" w:rsidP="00791BD9">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F80ACA" w14:textId="77777777" w:rsidR="00791BD9" w:rsidRPr="009044F1" w:rsidRDefault="00791BD9" w:rsidP="00791BD9">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2C2DE4C" w14:textId="77777777" w:rsidR="00791BD9" w:rsidRPr="005114D0" w:rsidRDefault="00791BD9" w:rsidP="00791BD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Pr>
          <w:rFonts w:ascii="GHEA Grapalat" w:hAnsi="GHEA Grapalat"/>
          <w:sz w:val="24"/>
          <w:szCs w:val="24"/>
        </w:rPr>
        <w:t>запрос котировок</w:t>
      </w:r>
      <w:r w:rsidRPr="009044F1">
        <w:rPr>
          <w:rFonts w:ascii="GHEA Grapalat" w:hAnsi="GHEA Grapalat"/>
          <w:sz w:val="24"/>
          <w:szCs w:val="24"/>
        </w:rPr>
        <w:t>.</w:t>
      </w:r>
    </w:p>
    <w:p w14:paraId="78D6C733" w14:textId="3A0FDC61" w:rsidR="00791BD9" w:rsidRDefault="00791BD9" w:rsidP="00791BD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proofErr w:type="spellStart"/>
      <w:r>
        <w:rPr>
          <w:rFonts w:ascii="GHEA Grapalat" w:hAnsi="GHEA Grapalat"/>
          <w:sz w:val="24"/>
          <w:szCs w:val="24"/>
          <w:vertAlign w:val="subscript"/>
        </w:rPr>
        <w:t>ул</w:t>
      </w:r>
      <w:proofErr w:type="spellEnd"/>
      <w:r>
        <w:rPr>
          <w:rFonts w:ascii="GHEA Grapalat" w:hAnsi="GHEA Grapalat"/>
          <w:sz w:val="24"/>
          <w:szCs w:val="24"/>
          <w:vertAlign w:val="subscript"/>
        </w:rPr>
        <w:t xml:space="preserve"> </w:t>
      </w:r>
      <w:proofErr w:type="spellStart"/>
      <w:r>
        <w:rPr>
          <w:rFonts w:ascii="GHEA Grapalat" w:hAnsi="GHEA Grapalat"/>
          <w:sz w:val="24"/>
          <w:szCs w:val="24"/>
          <w:vertAlign w:val="subscript"/>
        </w:rPr>
        <w:t>Закяна</w:t>
      </w:r>
      <w:proofErr w:type="spellEnd"/>
      <w:r>
        <w:rPr>
          <w:rFonts w:ascii="GHEA Grapalat" w:hAnsi="GHEA Grapalat"/>
          <w:sz w:val="24"/>
          <w:szCs w:val="24"/>
          <w:vertAlign w:val="subscript"/>
        </w:rPr>
        <w:t xml:space="preserve"> 10</w:t>
      </w:r>
      <w:r>
        <w:rPr>
          <w:rFonts w:ascii="GHEA Grapalat" w:hAnsi="GHEA Grapalat"/>
          <w:sz w:val="24"/>
          <w:szCs w:val="24"/>
        </w:rPr>
        <w:t>" не позднее, чем "</w:t>
      </w:r>
      <w:r>
        <w:rPr>
          <w:rFonts w:ascii="GHEA Grapalat" w:hAnsi="GHEA Grapalat"/>
          <w:sz w:val="24"/>
          <w:szCs w:val="24"/>
          <w:vertAlign w:val="subscript"/>
        </w:rPr>
        <w:t>11,00</w:t>
      </w:r>
      <w:r>
        <w:rPr>
          <w:rFonts w:ascii="GHEA Grapalat" w:hAnsi="GHEA Grapalat"/>
          <w:sz w:val="24"/>
          <w:szCs w:val="24"/>
        </w:rPr>
        <w:t>" часов</w:t>
      </w:r>
      <w:r w:rsidRPr="00DE6199">
        <w:rPr>
          <w:rFonts w:ascii="GHEA Grapalat" w:hAnsi="GHEA Grapalat"/>
          <w:sz w:val="24"/>
          <w:szCs w:val="24"/>
        </w:rPr>
        <w:t xml:space="preserve"> </w:t>
      </w:r>
      <w:r w:rsidRPr="00791BD9">
        <w:rPr>
          <w:rFonts w:ascii="GHEA Grapalat" w:hAnsi="GHEA Grapalat"/>
          <w:sz w:val="24"/>
          <w:szCs w:val="24"/>
        </w:rPr>
        <w:t>26 июня 2025</w:t>
      </w:r>
      <w:r w:rsidRPr="00DE6199">
        <w:rPr>
          <w:rFonts w:ascii="GHEA Grapalat" w:hAnsi="GHEA Grapalat"/>
          <w:sz w:val="24"/>
          <w:szCs w:val="24"/>
        </w:rPr>
        <w:t>года</w:t>
      </w:r>
      <w:r>
        <w:rPr>
          <w:rFonts w:ascii="GHEA Grapalat" w:hAnsi="GHEA Grapalat"/>
          <w:sz w:val="24"/>
          <w:szCs w:val="24"/>
        </w:rPr>
        <w:t xml:space="preserve">. </w:t>
      </w:r>
    </w:p>
    <w:p w14:paraId="62A4D534" w14:textId="77777777" w:rsidR="00791BD9" w:rsidRDefault="00791BD9" w:rsidP="00791BD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Pr>
          <w:rFonts w:ascii="GHEA Grapalat" w:hAnsi="GHEA Grapalat"/>
        </w:rPr>
        <w:t>Армине</w:t>
      </w:r>
      <w:proofErr w:type="spellEnd"/>
      <w:r>
        <w:rPr>
          <w:rFonts w:ascii="GHEA Grapalat" w:hAnsi="GHEA Grapalat"/>
        </w:rPr>
        <w:t xml:space="preserve"> </w:t>
      </w:r>
      <w:proofErr w:type="spellStart"/>
      <w:r>
        <w:rPr>
          <w:rFonts w:ascii="GHEA Grapalat" w:hAnsi="GHEA Grapalat"/>
        </w:rPr>
        <w:t>Мирумян</w:t>
      </w:r>
      <w:proofErr w:type="spellEnd"/>
      <w:r>
        <w:rPr>
          <w:rFonts w:ascii="GHEA Grapalat" w:hAnsi="GHEA Grapalat"/>
        </w:rPr>
        <w:t xml:space="preserve"> .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4FD20CB6" w14:textId="2026DBE6" w:rsidR="00B67CCD" w:rsidRPr="00F25D0C" w:rsidRDefault="00B67CCD" w:rsidP="00B80176">
      <w:pPr>
        <w:pStyle w:val="BodyTextIndent2"/>
        <w:widowControl w:val="0"/>
        <w:tabs>
          <w:tab w:val="left" w:pos="1134"/>
        </w:tabs>
        <w:spacing w:line="240" w:lineRule="auto"/>
        <w:ind w:firstLine="567"/>
        <w:rPr>
          <w:rFonts w:ascii="GHEA Grapalat" w:hAnsi="GHEA Grapalat"/>
          <w:b/>
          <w:bCs/>
          <w:sz w:val="24"/>
          <w:szCs w:val="24"/>
        </w:rPr>
      </w:pPr>
      <w:r w:rsidRPr="00F25D0C">
        <w:rPr>
          <w:rFonts w:ascii="GHEA Grapalat" w:hAnsi="GHEA Grapalat"/>
          <w:b/>
          <w:bCs/>
          <w:sz w:val="24"/>
          <w:szCs w:val="24"/>
        </w:rPr>
        <w:t>4.3.</w:t>
      </w:r>
      <w:r w:rsidR="003065C4" w:rsidRPr="00F25D0C">
        <w:rPr>
          <w:rFonts w:ascii="GHEA Grapalat" w:hAnsi="GHEA Grapalat"/>
          <w:b/>
          <w:bCs/>
          <w:sz w:val="24"/>
          <w:szCs w:val="24"/>
        </w:rPr>
        <w:tab/>
      </w:r>
      <w:r w:rsidRPr="00F25D0C">
        <w:rPr>
          <w:rFonts w:ascii="GHEA Grapalat" w:hAnsi="GHEA Grapalat"/>
          <w:b/>
          <w:bCs/>
          <w:sz w:val="24"/>
          <w:szCs w:val="24"/>
        </w:rPr>
        <w:t>В заявке участник представляет:</w:t>
      </w:r>
    </w:p>
    <w:p w14:paraId="483E7A62" w14:textId="77777777" w:rsidR="005F25EF" w:rsidRDefault="005F25EF" w:rsidP="00B80176">
      <w:pPr>
        <w:jc w:val="both"/>
        <w:rPr>
          <w:rFonts w:ascii="GHEA Grapalat" w:hAnsi="GHEA Grapalat"/>
        </w:rPr>
      </w:pPr>
      <w:r w:rsidRPr="00F25D0C">
        <w:rPr>
          <w:rFonts w:ascii="GHEA Grapalat" w:hAnsi="GHEA Grapalat"/>
          <w:b/>
          <w:bCs/>
        </w:rPr>
        <w:t>1) утвержденное им заявление-объявление, предусмотренное пунктом 2.1 части 2</w:t>
      </w:r>
      <w:r>
        <w:rPr>
          <w:rFonts w:ascii="GHEA Grapalat" w:hAnsi="GHEA Grapalat"/>
        </w:rPr>
        <w:t xml:space="preserve">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1FE9DA65" w14:textId="77777777" w:rsidR="005F25EF" w:rsidRDefault="005F25EF" w:rsidP="00B80176">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696C1188" w14:textId="77777777" w:rsidR="00C648DF" w:rsidRDefault="005F25EF" w:rsidP="00B80176">
      <w:pPr>
        <w:jc w:val="both"/>
        <w:rPr>
          <w:rFonts w:ascii="GHEA Grapalat" w:hAnsi="GHEA Grapalat"/>
        </w:rPr>
      </w:pPr>
      <w:r>
        <w:rPr>
          <w:rFonts w:ascii="GHEA Grapalat" w:hAnsi="GHEA Grapalat"/>
        </w:rPr>
        <w:t xml:space="preserve">   б)</w:t>
      </w:r>
      <w:r w:rsidR="00F62119">
        <w:rPr>
          <w:rFonts w:ascii="GHEA Grapalat" w:hAnsi="GHEA Grapalat"/>
        </w:rPr>
        <w:t xml:space="preserve"> </w:t>
      </w:r>
      <w:r w:rsidR="00F62119"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2E067C">
        <w:rPr>
          <w:rFonts w:ascii="GHEA Grapalat" w:hAnsi="GHEA Grapalat"/>
        </w:rPr>
        <w:t>;</w:t>
      </w:r>
      <w:r w:rsidR="0049623A" w:rsidRPr="00D3436F">
        <w:rPr>
          <w:rFonts w:ascii="GHEA Grapalat" w:hAnsi="GHEA Grapalat"/>
        </w:rPr>
        <w:t xml:space="preserve">    </w:t>
      </w:r>
    </w:p>
    <w:p w14:paraId="71E97B20" w14:textId="77777777" w:rsidR="005F25EF" w:rsidRDefault="005F25EF" w:rsidP="00B80176">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252569F8" w14:textId="77777777" w:rsidR="005F25EF" w:rsidRDefault="005F25EF" w:rsidP="00B80176">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275F25F0" w14:textId="5F90A354" w:rsidR="00EA0D10" w:rsidRDefault="001361B2" w:rsidP="00B80176">
      <w:pPr>
        <w:pStyle w:val="norm"/>
        <w:widowControl w:val="0"/>
        <w:tabs>
          <w:tab w:val="left" w:pos="1134"/>
        </w:tabs>
        <w:spacing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w:t>
      </w:r>
      <w:r w:rsidR="009A072E" w:rsidRPr="009A072E">
        <w:rPr>
          <w:rFonts w:ascii="GHEA Grapalat" w:hAnsi="GHEA Grapalat"/>
          <w:sz w:val="24"/>
          <w:szCs w:val="24"/>
        </w:rPr>
        <w:t>1.3</w:t>
      </w:r>
      <w:r w:rsidR="00AF101C" w:rsidRPr="00985FFB">
        <w:rPr>
          <w:rFonts w:ascii="GHEA Grapalat" w:hAnsi="GHEA Grapalat"/>
          <w:sz w:val="24"/>
          <w:szCs w:val="24"/>
        </w:rPr>
        <w:t xml:space="preserve">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083F2FAC" w14:textId="77777777" w:rsidR="00B67CCD" w:rsidRPr="00B80176" w:rsidRDefault="008E58A2" w:rsidP="00B46D58">
      <w:pPr>
        <w:pStyle w:val="norm"/>
        <w:widowControl w:val="0"/>
        <w:tabs>
          <w:tab w:val="left" w:pos="1134"/>
        </w:tabs>
        <w:spacing w:after="160" w:line="240" w:lineRule="auto"/>
        <w:ind w:firstLine="567"/>
        <w:rPr>
          <w:rFonts w:ascii="GHEA Grapalat" w:hAnsi="GHEA Grapalat" w:cs="Sylfaen"/>
          <w:b/>
          <w:bCs/>
          <w:sz w:val="24"/>
          <w:szCs w:val="24"/>
        </w:rPr>
      </w:pPr>
      <w:r w:rsidRPr="00B80176">
        <w:rPr>
          <w:rFonts w:ascii="GHEA Grapalat" w:hAnsi="GHEA Grapalat"/>
          <w:b/>
          <w:bCs/>
          <w:sz w:val="24"/>
          <w:szCs w:val="24"/>
        </w:rPr>
        <w:t>2</w:t>
      </w:r>
      <w:r w:rsidR="0047117B" w:rsidRPr="00B80176">
        <w:rPr>
          <w:rFonts w:ascii="GHEA Grapalat" w:hAnsi="GHEA Grapalat"/>
          <w:b/>
          <w:bCs/>
          <w:sz w:val="24"/>
          <w:szCs w:val="24"/>
        </w:rPr>
        <w:t>)</w:t>
      </w:r>
      <w:r w:rsidR="00444026" w:rsidRPr="00B80176">
        <w:rPr>
          <w:rFonts w:ascii="GHEA Grapalat" w:hAnsi="GHEA Grapalat"/>
          <w:b/>
          <w:bCs/>
          <w:sz w:val="24"/>
          <w:szCs w:val="24"/>
        </w:rPr>
        <w:tab/>
      </w:r>
      <w:r w:rsidR="0047117B" w:rsidRPr="00B80176">
        <w:rPr>
          <w:rFonts w:ascii="GHEA Grapalat" w:hAnsi="GHEA Grapalat"/>
          <w:b/>
          <w:bCs/>
          <w:sz w:val="24"/>
          <w:szCs w:val="24"/>
        </w:rPr>
        <w:t>утвержденное им ценовое предложение;</w:t>
      </w:r>
    </w:p>
    <w:p w14:paraId="60143828" w14:textId="28BA3CB0" w:rsidR="000845F6" w:rsidRPr="009044F1" w:rsidRDefault="00B80176" w:rsidP="00B46D58">
      <w:pPr>
        <w:pStyle w:val="norm"/>
        <w:widowControl w:val="0"/>
        <w:tabs>
          <w:tab w:val="left" w:pos="1134"/>
        </w:tabs>
        <w:spacing w:after="160" w:line="240" w:lineRule="auto"/>
        <w:ind w:firstLine="567"/>
        <w:rPr>
          <w:rFonts w:ascii="GHEA Grapalat" w:hAnsi="GHEA Grapalat" w:cs="Sylfaen"/>
          <w:sz w:val="24"/>
          <w:szCs w:val="24"/>
        </w:rPr>
      </w:pPr>
      <w:r w:rsidRPr="00B80176">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2BB3C10" w14:textId="059C6988" w:rsidR="000845F6" w:rsidRPr="00D3436F" w:rsidRDefault="00B80176" w:rsidP="00B46D58">
      <w:pPr>
        <w:pStyle w:val="norm"/>
        <w:widowControl w:val="0"/>
        <w:tabs>
          <w:tab w:val="left" w:pos="1134"/>
        </w:tabs>
        <w:spacing w:after="160" w:line="240" w:lineRule="auto"/>
        <w:ind w:firstLine="567"/>
        <w:rPr>
          <w:rFonts w:ascii="GHEA Grapalat" w:hAnsi="GHEA Grapalat"/>
          <w:sz w:val="24"/>
          <w:szCs w:val="24"/>
        </w:rPr>
      </w:pPr>
      <w:r w:rsidRPr="00F90829">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3FBEA02"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24D3169"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66D5C16"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C72BB1E"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388142F1"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1F1F79C" w14:textId="77777777" w:rsidR="00A45946" w:rsidRPr="009044F1" w:rsidRDefault="00C8055A" w:rsidP="00F90829">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AB4F044" w14:textId="77777777" w:rsidR="00B95FE0" w:rsidRPr="009044F1" w:rsidRDefault="00C8055A" w:rsidP="00F9082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1A723D51" w14:textId="77777777" w:rsidR="00A70A2B" w:rsidRDefault="00940B86" w:rsidP="00F90829">
      <w:pPr>
        <w:pStyle w:val="norm"/>
        <w:widowControl w:val="0"/>
        <w:spacing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2723DDF7" w14:textId="77777777" w:rsidR="00B95FE0" w:rsidRPr="009044F1" w:rsidRDefault="00A70A2B" w:rsidP="00F90829">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2607145D" w14:textId="77777777" w:rsidR="00B95FE0" w:rsidRPr="008C1A8A" w:rsidRDefault="00B95FE0" w:rsidP="00F9082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lastRenderedPageBreak/>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78A50022" w14:textId="77777777" w:rsidR="00B95FE0" w:rsidRPr="009044F1" w:rsidRDefault="00B95FE0" w:rsidP="00F9082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D031C13" w14:textId="77777777" w:rsidR="00A45946" w:rsidRPr="00565078" w:rsidRDefault="00B95FE0" w:rsidP="00F90829">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2B58EB55" w14:textId="77777777" w:rsidR="00B9778A" w:rsidRPr="00207098" w:rsidRDefault="00B9778A" w:rsidP="00F90829">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0D48DB0C" w14:textId="77777777" w:rsidR="00A14685" w:rsidRDefault="00A14685" w:rsidP="00F9082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F08138E" w14:textId="77777777" w:rsidR="00147FD7" w:rsidRPr="00936CA6" w:rsidRDefault="00147FD7" w:rsidP="00F90829">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291A4003" w14:textId="77777777" w:rsidR="0048059F" w:rsidRPr="009044F1" w:rsidRDefault="0048059F" w:rsidP="00F9082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F16728D" w14:textId="77777777" w:rsidR="00580617" w:rsidRDefault="00C8055A" w:rsidP="00F90829">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4B3585A8" w14:textId="77777777" w:rsidR="00A45946" w:rsidRPr="009044F1" w:rsidRDefault="00C8055A" w:rsidP="00F90829">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C54CE38" w14:textId="77777777" w:rsidR="00A17F37" w:rsidRPr="009A072E" w:rsidRDefault="00A17F37" w:rsidP="00B46D58">
      <w:pPr>
        <w:widowControl w:val="0"/>
        <w:spacing w:after="160"/>
        <w:ind w:left="567" w:right="565"/>
        <w:jc w:val="center"/>
        <w:rPr>
          <w:rFonts w:ascii="GHEA Grapalat" w:hAnsi="GHEA Grapalat"/>
          <w:b/>
        </w:rPr>
      </w:pPr>
    </w:p>
    <w:p w14:paraId="767BD6AD" w14:textId="038A5112"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7E7A3D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C85EFE2"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1D04493" w14:textId="77777777" w:rsidR="00A225E0" w:rsidRDefault="00A225E0" w:rsidP="00B46D58">
      <w:pPr>
        <w:rPr>
          <w:rFonts w:ascii="GHEA Grapalat" w:hAnsi="GHEA Grapalat" w:cs="Sylfaen"/>
        </w:rPr>
      </w:pPr>
    </w:p>
    <w:p w14:paraId="2DE369C9" w14:textId="32647C7E" w:rsidR="00096865" w:rsidRPr="009044F1" w:rsidRDefault="00855C1A" w:rsidP="00E953CB">
      <w:pPr>
        <w:widowControl w:val="0"/>
        <w:jc w:val="center"/>
        <w:rPr>
          <w:rFonts w:ascii="GHEA Grapalat" w:hAnsi="GHEA Grapalat"/>
          <w:b/>
        </w:rPr>
      </w:pPr>
      <w:r>
        <w:rPr>
          <w:rFonts w:ascii="GHEA Grapalat" w:hAnsi="GHEA Grapalat"/>
          <w:b/>
        </w:rPr>
        <w:t>7.</w:t>
      </w:r>
      <w:r w:rsidR="00E70FC4">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85E0836" w14:textId="477FE479" w:rsidR="00A9098A" w:rsidRPr="00AD29CE" w:rsidRDefault="00855C1A" w:rsidP="00E953CB">
      <w:pPr>
        <w:pStyle w:val="BodyTextIndent2"/>
        <w:widowControl w:val="0"/>
        <w:tabs>
          <w:tab w:val="left" w:pos="1134"/>
        </w:tabs>
        <w:spacing w:line="240" w:lineRule="auto"/>
        <w:ind w:firstLine="567"/>
        <w:rPr>
          <w:rFonts w:ascii="GHEA Grapalat" w:hAnsi="GHEA Grapalat" w:cs="Tahoma"/>
          <w:sz w:val="24"/>
          <w:szCs w:val="24"/>
        </w:rPr>
      </w:pPr>
      <w:r>
        <w:rPr>
          <w:rFonts w:ascii="GHEA Grapalat" w:hAnsi="GHEA Grapalat"/>
          <w:sz w:val="24"/>
          <w:szCs w:val="24"/>
        </w:rPr>
        <w:t>7.</w:t>
      </w:r>
      <w:r w:rsidR="00FD2748" w:rsidRPr="009044F1">
        <w:rPr>
          <w:rFonts w:ascii="GHEA Grapalat" w:hAnsi="GHEA Grapalat"/>
          <w:sz w:val="24"/>
          <w:szCs w:val="24"/>
        </w:rPr>
        <w:t>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Pr="00855C1A">
        <w:rPr>
          <w:rFonts w:ascii="GHEA Grapalat" w:hAnsi="GHEA Grapalat"/>
          <w:sz w:val="24"/>
          <w:szCs w:val="24"/>
        </w:rPr>
        <w:t>14</w:t>
      </w:r>
      <w:r w:rsidR="00A9098A" w:rsidRPr="00AD29CE">
        <w:rPr>
          <w:rFonts w:ascii="GHEA Grapalat" w:hAnsi="GHEA Grapalat"/>
          <w:sz w:val="24"/>
          <w:szCs w:val="24"/>
        </w:rPr>
        <w:t>"-ый день в "</w:t>
      </w:r>
      <w:r w:rsidRPr="00855C1A">
        <w:rPr>
          <w:rFonts w:ascii="GHEA Grapalat" w:hAnsi="GHEA Grapalat"/>
          <w:sz w:val="24"/>
          <w:szCs w:val="24"/>
        </w:rPr>
        <w:t>11.00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1A6DAEF9" w14:textId="77777777" w:rsidR="00A9098A" w:rsidRDefault="00A9098A" w:rsidP="00E953CB">
      <w:pPr>
        <w:widowControl w:val="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7CDE5880" w14:textId="77777777" w:rsidR="00A9098A" w:rsidRDefault="00A9098A" w:rsidP="00E953CB">
      <w:pPr>
        <w:widowControl w:val="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w:t>
      </w:r>
      <w:r w:rsidRPr="00AD29CE">
        <w:rPr>
          <w:rFonts w:ascii="GHEA Grapalat" w:hAnsi="GHEA Grapalat"/>
        </w:rPr>
        <w:lastRenderedPageBreak/>
        <w:t xml:space="preserve">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78F622BA" w14:textId="77777777" w:rsidR="00A9098A" w:rsidRDefault="00A9098A" w:rsidP="00E953CB">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59F4012" w14:textId="77777777" w:rsidR="00A9098A" w:rsidRDefault="00A9098A" w:rsidP="00E953CB">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1969A7D1" w14:textId="77777777" w:rsidR="00A9098A" w:rsidRDefault="00A9098A" w:rsidP="00E953CB">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0557B606" w14:textId="77777777" w:rsidR="00A9098A" w:rsidRDefault="00A9098A" w:rsidP="00E953CB">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0EEC765" w14:textId="681F9C65" w:rsidR="009A796C" w:rsidRPr="009044F1" w:rsidRDefault="00855C1A" w:rsidP="00E953CB">
      <w:pPr>
        <w:widowControl w:val="0"/>
        <w:tabs>
          <w:tab w:val="left" w:pos="1134"/>
        </w:tabs>
        <w:ind w:firstLine="567"/>
        <w:jc w:val="both"/>
        <w:rPr>
          <w:rFonts w:ascii="GHEA Grapalat" w:hAnsi="GHEA Grapalat" w:cs="Sylfaen"/>
        </w:rPr>
      </w:pPr>
      <w:r>
        <w:rPr>
          <w:rFonts w:ascii="GHEA Grapalat" w:hAnsi="GHEA Grapalat"/>
        </w:rPr>
        <w:t>7.</w:t>
      </w:r>
      <w:r w:rsidR="00FD2748" w:rsidRPr="009044F1">
        <w:rPr>
          <w:rFonts w:ascii="GHEA Grapalat" w:hAnsi="GHEA Grapalat"/>
        </w:rPr>
        <w:t>2.</w:t>
      </w:r>
      <w:r w:rsidR="00D07367" w:rsidRPr="005114D0">
        <w:rPr>
          <w:rFonts w:ascii="GHEA Grapalat" w:hAnsi="GHEA Grapalat"/>
        </w:rPr>
        <w:tab/>
      </w:r>
      <w:r w:rsidR="00FD2748" w:rsidRPr="009044F1">
        <w:rPr>
          <w:rFonts w:ascii="GHEA Grapalat" w:hAnsi="GHEA Grapalat"/>
        </w:rPr>
        <w:t xml:space="preserve">Заявки оцениваются в порядке, установленном настоящим приглашением. </w:t>
      </w:r>
    </w:p>
    <w:p w14:paraId="33641E8C" w14:textId="77777777" w:rsidR="002A665D" w:rsidRPr="002A665D" w:rsidRDefault="00CF34DE" w:rsidP="00E953CB">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22F4A4D2" w14:textId="77777777" w:rsidR="00ED6836" w:rsidRPr="009044F1" w:rsidRDefault="00745561" w:rsidP="00E953CB">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1E63DC77" w14:textId="18D36282" w:rsidR="00B514E8" w:rsidRPr="009044F1" w:rsidRDefault="00855C1A" w:rsidP="00E953CB">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7.</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00FD2748" w:rsidRPr="009044F1">
        <w:rPr>
          <w:rFonts w:ascii="GHEA Grapalat" w:hAnsi="GHEA Grapalat"/>
          <w:sz w:val="24"/>
          <w:szCs w:val="24"/>
        </w:rPr>
        <w:t>частник</w:t>
      </w:r>
      <w:r w:rsidR="007A4247">
        <w:rPr>
          <w:rFonts w:ascii="GHEA Grapalat" w:hAnsi="GHEA Grapalat"/>
          <w:sz w:val="24"/>
          <w:szCs w:val="24"/>
        </w:rPr>
        <w:t xml:space="preserve"> </w:t>
      </w:r>
      <w:r w:rsidR="00FD2748"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00FD2748"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780D8257" w14:textId="3D24784C" w:rsidR="00096865" w:rsidRPr="00A01157" w:rsidRDefault="00855C1A" w:rsidP="00E953CB">
      <w:pPr>
        <w:pStyle w:val="BodyTextIndent"/>
        <w:widowControl w:val="0"/>
        <w:tabs>
          <w:tab w:val="left" w:pos="1134"/>
        </w:tabs>
        <w:spacing w:line="240" w:lineRule="auto"/>
        <w:ind w:firstLine="567"/>
        <w:rPr>
          <w:rFonts w:ascii="GHEA Grapalat" w:hAnsi="GHEA Grapalat" w:cs="Sylfaen"/>
          <w:i w:val="0"/>
          <w:sz w:val="24"/>
          <w:szCs w:val="24"/>
        </w:rPr>
      </w:pPr>
      <w:r>
        <w:rPr>
          <w:rFonts w:ascii="GHEA Grapalat" w:hAnsi="GHEA Grapalat"/>
          <w:i w:val="0"/>
          <w:sz w:val="24"/>
          <w:szCs w:val="24"/>
        </w:rPr>
        <w:t>7.</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FD2748"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855C1A">
        <w:rPr>
          <w:rFonts w:ascii="GHEA Grapalat" w:hAnsi="GHEA Grapalat"/>
          <w:i w:val="0"/>
          <w:sz w:val="24"/>
          <w:szCs w:val="24"/>
        </w:rPr>
        <w:t xml:space="preserve"> ЦБ</w:t>
      </w:r>
      <w:r w:rsidR="00A01157">
        <w:rPr>
          <w:rFonts w:ascii="GHEA Grapalat" w:hAnsi="GHEA Grapalat"/>
          <w:i w:val="0"/>
          <w:sz w:val="24"/>
          <w:szCs w:val="24"/>
        </w:rPr>
        <w:t>.</w:t>
      </w:r>
    </w:p>
    <w:p w14:paraId="394E3DE4" w14:textId="51E48EBF" w:rsidR="009B6D58" w:rsidRPr="00186559" w:rsidRDefault="00855C1A" w:rsidP="00E953CB">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7.</w:t>
      </w:r>
      <w:r w:rsidR="00B24E24">
        <w:rPr>
          <w:rFonts w:ascii="GHEA Grapalat" w:hAnsi="GHEA Grapalat"/>
          <w:sz w:val="24"/>
          <w:szCs w:val="24"/>
        </w:rPr>
        <w:t>5</w:t>
      </w:r>
      <w:r w:rsidR="00FD2748" w:rsidRPr="009044F1">
        <w:rPr>
          <w:rFonts w:ascii="GHEA Grapalat" w:hAnsi="GHEA Grapalat"/>
          <w:sz w:val="24"/>
          <w:szCs w:val="24"/>
        </w:rPr>
        <w:t>.</w:t>
      </w:r>
      <w:r w:rsidR="00644850" w:rsidRPr="005114D0">
        <w:rPr>
          <w:rFonts w:ascii="GHEA Grapalat" w:hAnsi="GHEA Grapalat"/>
          <w:sz w:val="24"/>
          <w:szCs w:val="24"/>
        </w:rPr>
        <w:tab/>
      </w:r>
      <w:r w:rsidR="00FD2748"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00FD2748" w:rsidRPr="009044F1">
        <w:rPr>
          <w:rFonts w:ascii="GHEA Grapalat" w:hAnsi="GHEA Grapalat"/>
          <w:sz w:val="24"/>
          <w:szCs w:val="24"/>
        </w:rPr>
        <w:t>участников.</w:t>
      </w:r>
      <w:r w:rsidR="00D87048">
        <w:rPr>
          <w:rFonts w:ascii="GHEA Grapalat" w:hAnsi="GHEA Grapalat"/>
          <w:sz w:val="24"/>
          <w:szCs w:val="24"/>
        </w:rPr>
        <w:t xml:space="preserve"> </w:t>
      </w:r>
      <w:r w:rsidR="00FD2748"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09A91817" w14:textId="77777777" w:rsidR="009B6D58" w:rsidRPr="009044F1" w:rsidRDefault="009B6D58" w:rsidP="00E953C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70DF00A" w14:textId="77777777" w:rsidR="009B6D58" w:rsidRPr="009044F1" w:rsidRDefault="009B6D58" w:rsidP="00E953C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CBE86A0" w14:textId="77777777" w:rsidR="009B6D58" w:rsidRPr="00A50C53" w:rsidRDefault="009B6D58" w:rsidP="00E953C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lastRenderedPageBreak/>
        <w:t>рабочий день со дня отправки извещения</w:t>
      </w:r>
      <w:r w:rsidR="00A50C53">
        <w:rPr>
          <w:rFonts w:ascii="GHEA Grapalat" w:hAnsi="GHEA Grapalat"/>
          <w:sz w:val="24"/>
          <w:szCs w:val="24"/>
        </w:rPr>
        <w:t>,</w:t>
      </w:r>
    </w:p>
    <w:p w14:paraId="243F7D8C" w14:textId="77777777" w:rsidR="009B6D58" w:rsidRPr="009044F1" w:rsidRDefault="009B6D58" w:rsidP="00E953C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2C01A09" w14:textId="77777777" w:rsidR="009B6D58" w:rsidRPr="009044F1" w:rsidRDefault="009B6D58" w:rsidP="00E953C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0EB38B43" w14:textId="1FEF6D02" w:rsidR="00E87147" w:rsidRDefault="00855C1A" w:rsidP="00E953CB">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7.</w:t>
      </w:r>
      <w:r w:rsidR="00E87147">
        <w:rPr>
          <w:rFonts w:ascii="GHEA Grapalat" w:hAnsi="GHEA Grapalat"/>
          <w:sz w:val="24"/>
          <w:szCs w:val="24"/>
        </w:rPr>
        <w:t xml:space="preserve">7 </w:t>
      </w:r>
      <w:r w:rsidR="00E87147"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sidR="00E87147">
        <w:rPr>
          <w:rFonts w:ascii="GHEA Grapalat" w:hAnsi="GHEA Grapalat"/>
          <w:sz w:val="24"/>
          <w:szCs w:val="24"/>
        </w:rPr>
        <w:t>ото</w:t>
      </w:r>
      <w:r w:rsidR="00E87147"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sidR="00E87147">
        <w:rPr>
          <w:rFonts w:ascii="GHEA Grapalat" w:hAnsi="GHEA Grapalat"/>
          <w:sz w:val="24"/>
          <w:szCs w:val="24"/>
        </w:rPr>
        <w:t>за</w:t>
      </w:r>
      <w:r w:rsidR="00E87147" w:rsidRPr="009775E8">
        <w:rPr>
          <w:rFonts w:ascii="GHEA Grapalat" w:hAnsi="GHEA Grapalat"/>
          <w:sz w:val="24"/>
          <w:szCs w:val="24"/>
        </w:rPr>
        <w:t>купки, и заключения соглашения между сторонами на его основании</w:t>
      </w:r>
      <w:r w:rsidR="00E87147">
        <w:rPr>
          <w:rFonts w:ascii="GHEA Grapalat" w:hAnsi="GHEA Grapalat"/>
          <w:sz w:val="24"/>
          <w:szCs w:val="24"/>
        </w:rPr>
        <w:t>.</w:t>
      </w:r>
      <w:r w:rsidR="00E87147" w:rsidRPr="002F249D">
        <w:t xml:space="preserve"> </w:t>
      </w:r>
      <w:r w:rsidR="00E87147"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00E87147" w:rsidRPr="002F249D">
        <w:rPr>
          <w:rFonts w:ascii="GHEA Grapalat" w:hAnsi="GHEA Grapalat"/>
          <w:sz w:val="24"/>
          <w:szCs w:val="24"/>
        </w:rPr>
        <w:t>предусматриванием</w:t>
      </w:r>
      <w:proofErr w:type="spellEnd"/>
      <w:r w:rsidR="00E87147"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00E87147">
        <w:rPr>
          <w:rFonts w:ascii="GHEA Grapalat" w:hAnsi="GHEA Grapalat"/>
          <w:sz w:val="24"/>
          <w:szCs w:val="24"/>
        </w:rPr>
        <w:t>.</w:t>
      </w:r>
      <w:r w:rsidR="00E87147" w:rsidRPr="002F249D">
        <w:t xml:space="preserve"> </w:t>
      </w:r>
      <w:r w:rsidR="00E87147"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00E87147">
        <w:rPr>
          <w:rFonts w:ascii="GHEA Grapalat" w:hAnsi="GHEA Grapalat"/>
          <w:sz w:val="24"/>
          <w:szCs w:val="24"/>
        </w:rPr>
        <w:t>.</w:t>
      </w:r>
      <w:r w:rsidR="00E87147" w:rsidRPr="00D97055">
        <w:t xml:space="preserve"> </w:t>
      </w:r>
      <w:r w:rsidR="00E87147"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sidR="00E87147">
        <w:rPr>
          <w:rFonts w:ascii="GHEA Grapalat" w:hAnsi="GHEA Grapalat"/>
          <w:sz w:val="24"/>
          <w:szCs w:val="24"/>
        </w:rPr>
        <w:t>.</w:t>
      </w:r>
    </w:p>
    <w:p w14:paraId="18F24177" w14:textId="77777777" w:rsidR="00E87147" w:rsidRPr="009044F1" w:rsidRDefault="00E87147" w:rsidP="00E953CB">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0C62795" w14:textId="25B9F93B" w:rsidR="00AD2081" w:rsidRDefault="00855C1A" w:rsidP="00E953CB">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7.7.</w:t>
      </w:r>
      <w:r w:rsidR="00213830" w:rsidRPr="005114D0">
        <w:rPr>
          <w:rFonts w:ascii="GHEA Grapalat" w:hAnsi="GHEA Grapalat"/>
          <w:sz w:val="24"/>
          <w:szCs w:val="24"/>
        </w:rPr>
        <w:tab/>
      </w:r>
      <w:r w:rsidR="00A150A9"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00A150A9"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00A150A9"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00A150A9"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CE93F31" w14:textId="77777777" w:rsidR="003B3E74" w:rsidRPr="00AA7117" w:rsidRDefault="006A3C8A" w:rsidP="00E953CB">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B2A2041" w14:textId="379C638B" w:rsidR="00C27BA4" w:rsidRDefault="00855C1A" w:rsidP="00E953CB">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7.</w:t>
      </w:r>
      <w:r w:rsidR="006C7442">
        <w:rPr>
          <w:rFonts w:ascii="GHEA Grapalat" w:hAnsi="GHEA Grapalat"/>
          <w:sz w:val="24"/>
          <w:szCs w:val="24"/>
        </w:rPr>
        <w:t>9</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Если участник исправляет зафиксированное несоответствие в срок, установленный пунктом </w:t>
      </w:r>
      <w:r>
        <w:rPr>
          <w:rFonts w:ascii="GHEA Grapalat" w:hAnsi="GHEA Grapalat"/>
          <w:sz w:val="24"/>
          <w:szCs w:val="24"/>
        </w:rPr>
        <w:t>7.7.</w:t>
      </w:r>
      <w:r w:rsidR="00A150A9" w:rsidRPr="009044F1">
        <w:rPr>
          <w:rFonts w:ascii="GHEA Grapalat" w:hAnsi="GHEA Grapalat"/>
          <w:sz w:val="24"/>
          <w:szCs w:val="24"/>
        </w:rPr>
        <w:t xml:space="preserve">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00A150A9"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A24355B" w14:textId="731E997F" w:rsidR="00E46770" w:rsidRDefault="00855C1A" w:rsidP="00E953CB">
      <w:pPr>
        <w:pStyle w:val="BodyTextIndent2"/>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1</w:t>
      </w:r>
      <w:r w:rsidR="006C7442">
        <w:rPr>
          <w:rFonts w:ascii="GHEA Grapalat" w:hAnsi="GHEA Grapalat"/>
          <w:sz w:val="24"/>
          <w:szCs w:val="24"/>
        </w:rPr>
        <w:t>0</w:t>
      </w:r>
      <w:r w:rsidR="00A150A9"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w:t>
      </w:r>
      <w:r w:rsidR="00E46770" w:rsidRPr="00B6749E">
        <w:rPr>
          <w:rFonts w:ascii="GHEA Grapalat" w:hAnsi="GHEA Grapalat"/>
          <w:sz w:val="24"/>
          <w:szCs w:val="24"/>
        </w:rPr>
        <w:lastRenderedPageBreak/>
        <w:t>с настоящей процедурой, незамедлительно заявляет о самоотводе из настоящей процедуры.</w:t>
      </w:r>
    </w:p>
    <w:p w14:paraId="4A1FB26F" w14:textId="560AB9D2" w:rsidR="00C70652" w:rsidRDefault="00855C1A" w:rsidP="00E953CB">
      <w:pPr>
        <w:pStyle w:val="BodyTextIndent2"/>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00A150A9"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00A150A9"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D0D2604" w14:textId="0E5D8E68" w:rsidR="00E65F37" w:rsidRPr="009044F1" w:rsidRDefault="00855C1A" w:rsidP="00E953CB">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1</w:t>
      </w:r>
      <w:r w:rsidR="00874C2B">
        <w:rPr>
          <w:rFonts w:ascii="GHEA Grapalat" w:hAnsi="GHEA Grapalat"/>
          <w:sz w:val="24"/>
          <w:szCs w:val="24"/>
        </w:rPr>
        <w:t>2</w:t>
      </w:r>
      <w:r w:rsidR="00A150A9"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00A150A9" w:rsidRPr="009044F1">
        <w:rPr>
          <w:rFonts w:ascii="GHEA Grapalat" w:hAnsi="GHEA Grapalat"/>
          <w:sz w:val="24"/>
          <w:szCs w:val="24"/>
        </w:rPr>
        <w:t xml:space="preserve"> заявок секретарь комиссии: </w:t>
      </w:r>
    </w:p>
    <w:p w14:paraId="3C782B30" w14:textId="77777777" w:rsidR="00A24827" w:rsidRPr="009044F1" w:rsidRDefault="00A24827" w:rsidP="00E953C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91DB211" w14:textId="77777777" w:rsidR="008B73CD" w:rsidRPr="009044F1" w:rsidRDefault="008B73CD" w:rsidP="00E953C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3452A04" w14:textId="713047A6" w:rsidR="00E64D24" w:rsidRDefault="00855C1A" w:rsidP="00E953CB">
      <w:pPr>
        <w:widowControl w:val="0"/>
        <w:tabs>
          <w:tab w:val="left" w:pos="1276"/>
        </w:tabs>
        <w:ind w:firstLine="567"/>
        <w:jc w:val="both"/>
        <w:rPr>
          <w:rFonts w:ascii="GHEA Grapalat" w:hAnsi="GHEA Grapalat"/>
        </w:rPr>
      </w:pPr>
      <w:r>
        <w:rPr>
          <w:rFonts w:ascii="GHEA Grapalat" w:hAnsi="GHEA Grapalat"/>
        </w:rPr>
        <w:t>7.</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270F7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7F69AE3F" w14:textId="77777777" w:rsidR="006D55DC" w:rsidRPr="006D55DC" w:rsidRDefault="00392E38" w:rsidP="00E953CB">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144E9C14" w14:textId="77777777" w:rsidR="006D55DC" w:rsidRPr="006D55DC" w:rsidRDefault="006D55DC" w:rsidP="00E953CB">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3A7A2C">
        <w:rPr>
          <w:rFonts w:ascii="GHEA Grapalat" w:hAnsi="GHEA Grapalat"/>
        </w:rPr>
        <w:t xml:space="preserve"> или</w:t>
      </w:r>
      <w:r w:rsidR="003A7A2C" w:rsidRPr="006D55DC">
        <w:rPr>
          <w:rFonts w:ascii="GHEA Grapalat" w:hAnsi="GHEA Grapalat"/>
        </w:rPr>
        <w:t xml:space="preserve"> </w:t>
      </w:r>
      <w:r w:rsidRPr="006D55DC">
        <w:rPr>
          <w:rFonts w:ascii="GHEA Grapalat" w:hAnsi="GHEA Grapalat"/>
        </w:rPr>
        <w:t>договора, то заказчик не представляет в уполномоченный орган мотивированное решение о включении данного участника в список;</w:t>
      </w:r>
    </w:p>
    <w:p w14:paraId="26C6620A" w14:textId="77777777" w:rsidR="006D55DC" w:rsidRPr="006D55DC" w:rsidRDefault="006D55DC" w:rsidP="00E953CB">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lastRenderedPageBreak/>
        <w:t>выплата участником или лицом, заключившим договор, суммы обеспечения заявки</w:t>
      </w:r>
      <w:r w:rsidR="002B6240">
        <w:rPr>
          <w:rFonts w:ascii="GHEA Grapalat" w:hAnsi="GHEA Grapalat"/>
        </w:rPr>
        <w:t xml:space="preserve"> или</w:t>
      </w:r>
      <w:r w:rsidRPr="006D55DC">
        <w:rPr>
          <w:rFonts w:ascii="GHEA Grapalat" w:hAnsi="GHEA Grapalat"/>
        </w:rPr>
        <w:t xml:space="preserve"> договора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23ABEB02" w14:textId="77777777" w:rsidR="006D55DC" w:rsidRPr="0087724F" w:rsidRDefault="00C61E94" w:rsidP="00E953CB">
      <w:pPr>
        <w:widowControl w:val="0"/>
        <w:tabs>
          <w:tab w:val="left" w:pos="1276"/>
        </w:tabs>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006E41A6">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1563693F" w14:textId="104AD072" w:rsidR="00A63D83" w:rsidRPr="009044F1" w:rsidRDefault="00855C1A" w:rsidP="00E953CB">
      <w:pPr>
        <w:widowControl w:val="0"/>
        <w:tabs>
          <w:tab w:val="left" w:pos="1276"/>
        </w:tabs>
        <w:ind w:firstLine="567"/>
        <w:jc w:val="both"/>
        <w:rPr>
          <w:rFonts w:ascii="GHEA Grapalat" w:hAnsi="GHEA Grapalat"/>
        </w:rPr>
      </w:pPr>
      <w:r>
        <w:rPr>
          <w:rFonts w:ascii="GHEA Grapalat" w:hAnsi="GHEA Grapalat"/>
        </w:rPr>
        <w:t>7.</w:t>
      </w:r>
      <w:r w:rsidR="00A63D83">
        <w:rPr>
          <w:rFonts w:ascii="GHEA Grapalat" w:hAnsi="GHEA Grapalat"/>
        </w:rPr>
        <w:t>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1C94E3C" w14:textId="5B0A581C" w:rsidR="00A23E7B" w:rsidRDefault="00855C1A" w:rsidP="00E953CB">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7.</w:t>
      </w:r>
      <w:r w:rsidR="00E64D24">
        <w:rPr>
          <w:rFonts w:ascii="GHEA Grapalat" w:hAnsi="GHEA Grapalat"/>
          <w:sz w:val="24"/>
          <w:szCs w:val="24"/>
        </w:rPr>
        <w:t>1</w:t>
      </w:r>
      <w:r w:rsidR="00C44C97">
        <w:rPr>
          <w:rFonts w:ascii="GHEA Grapalat" w:hAnsi="GHEA Grapalat"/>
          <w:sz w:val="24"/>
          <w:szCs w:val="24"/>
        </w:rPr>
        <w:t>5</w:t>
      </w:r>
      <w:r w:rsidR="00E64D24">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r>
        <w:rPr>
          <w:rFonts w:ascii="GHEA Grapalat" w:hAnsi="GHEA Grapalat"/>
          <w:sz w:val="24"/>
          <w:szCs w:val="24"/>
        </w:rPr>
        <w:t>7.</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2CB1E0D" w14:textId="3D68A0E9" w:rsidR="002B121D" w:rsidRPr="001439BD" w:rsidRDefault="00855C1A" w:rsidP="00E953CB">
      <w:pPr>
        <w:pStyle w:val="BodyTextIndent2"/>
        <w:widowControl w:val="0"/>
        <w:tabs>
          <w:tab w:val="left" w:pos="1276"/>
        </w:tabs>
        <w:spacing w:line="240" w:lineRule="auto"/>
        <w:ind w:firstLine="567"/>
        <w:rPr>
          <w:rFonts w:ascii="GHEA Grapalat" w:hAnsi="GHEA Grapalat" w:cs="Sylfaen"/>
          <w:spacing w:val="-4"/>
          <w:sz w:val="24"/>
          <w:szCs w:val="24"/>
        </w:rPr>
      </w:pPr>
      <w:r>
        <w:rPr>
          <w:rFonts w:ascii="GHEA Grapalat" w:hAnsi="GHEA Grapalat"/>
          <w:sz w:val="24"/>
          <w:szCs w:val="24"/>
        </w:rPr>
        <w:t>7.</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00A150A9"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54CB2CA" w14:textId="666FEAE2" w:rsidR="00BF457D" w:rsidRPr="003E009B" w:rsidRDefault="00855C1A" w:rsidP="00E953CB">
      <w:pPr>
        <w:widowControl w:val="0"/>
        <w:tabs>
          <w:tab w:val="left" w:pos="1276"/>
        </w:tabs>
        <w:ind w:firstLine="567"/>
        <w:jc w:val="both"/>
        <w:rPr>
          <w:rFonts w:ascii="GHEA Grapalat" w:hAnsi="GHEA Grapalat"/>
        </w:rPr>
      </w:pPr>
      <w:r>
        <w:rPr>
          <w:rFonts w:ascii="GHEA Grapalat" w:hAnsi="GHEA Grapalat"/>
        </w:rPr>
        <w:t>7.</w:t>
      </w:r>
      <w:r w:rsidR="00BF457D">
        <w:rPr>
          <w:rFonts w:ascii="GHEA Grapalat" w:hAnsi="GHEA Grapalat"/>
        </w:rPr>
        <w:t>1</w:t>
      </w:r>
      <w:r w:rsidR="00E520F6">
        <w:rPr>
          <w:rFonts w:ascii="GHEA Grapalat" w:hAnsi="GHEA Grapalat"/>
        </w:rPr>
        <w:t>7</w:t>
      </w:r>
      <w:r w:rsidR="00BF457D">
        <w:rPr>
          <w:rFonts w:ascii="GHEA Grapalat" w:hAnsi="GHEA Grapalat"/>
        </w:rPr>
        <w:t>.</w:t>
      </w:r>
      <w:r w:rsidR="00BF457D">
        <w:rPr>
          <w:rFonts w:ascii="GHEA Grapalat" w:hAnsi="GHEA Grapalat"/>
        </w:rPr>
        <w:tab/>
      </w:r>
      <w:r w:rsidR="00BF457D" w:rsidRPr="00AA5BD2">
        <w:rPr>
          <w:rFonts w:ascii="GHEA Grapalat" w:hAnsi="GHEA Grapalat"/>
        </w:rPr>
        <w:t xml:space="preserve">Электронные извещения отправляются комиссией и (или) заказчиком </w:t>
      </w:r>
      <w:r w:rsidR="00BF457D">
        <w:rPr>
          <w:rFonts w:ascii="GHEA Grapalat" w:hAnsi="GHEA Grapalat"/>
        </w:rPr>
        <w:t>на электронную почту, указанную в заявке участника</w:t>
      </w:r>
      <w:r w:rsidR="00BF457D"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A73AF98" w14:textId="77777777" w:rsidR="00BF457D" w:rsidRPr="00AA5BD2" w:rsidRDefault="00BF457D" w:rsidP="00E953CB">
      <w:pPr>
        <w:widowControl w:val="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2C22905" w14:textId="75A90587" w:rsidR="00583092" w:rsidRPr="009044F1" w:rsidRDefault="00855C1A" w:rsidP="00E953CB">
      <w:pPr>
        <w:widowControl w:val="0"/>
        <w:tabs>
          <w:tab w:val="left" w:pos="1276"/>
        </w:tabs>
        <w:ind w:firstLine="567"/>
        <w:jc w:val="both"/>
        <w:rPr>
          <w:rFonts w:ascii="GHEA Grapalat" w:hAnsi="GHEA Grapalat"/>
        </w:rPr>
      </w:pPr>
      <w:r>
        <w:rPr>
          <w:rFonts w:ascii="GHEA Grapalat" w:hAnsi="GHEA Grapalat"/>
        </w:rPr>
        <w:t>7.</w:t>
      </w:r>
      <w:r w:rsidR="0018426E">
        <w:rPr>
          <w:rFonts w:ascii="GHEA Grapalat" w:hAnsi="GHEA Grapalat"/>
        </w:rPr>
        <w:t>1</w:t>
      </w:r>
      <w:r w:rsidR="00197145" w:rsidRPr="00B32371">
        <w:rPr>
          <w:rFonts w:ascii="GHEA Grapalat" w:hAnsi="GHEA Grapalat"/>
        </w:rPr>
        <w:t>8</w:t>
      </w:r>
      <w:r w:rsidR="009F2C5D" w:rsidRPr="009F2C5D">
        <w:rPr>
          <w:rFonts w:ascii="GHEA Grapalat" w:hAnsi="GHEA Grapalat"/>
        </w:rPr>
        <w:t>.</w:t>
      </w:r>
      <w:r w:rsidR="009F2C5D" w:rsidRPr="005114D0">
        <w:rPr>
          <w:rFonts w:ascii="GHEA Grapalat" w:hAnsi="GHEA Grapalat"/>
        </w:rPr>
        <w:tab/>
      </w:r>
      <w:r w:rsidR="00A150A9"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00A150A9"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00A150A9"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00A150A9"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00A150A9" w:rsidRPr="009044F1">
        <w:rPr>
          <w:rFonts w:ascii="GHEA Grapalat" w:hAnsi="GHEA Grapalat"/>
        </w:rPr>
        <w:t>, установленн</w:t>
      </w:r>
      <w:r w:rsidR="00951CE5">
        <w:rPr>
          <w:rFonts w:ascii="GHEA Grapalat" w:hAnsi="GHEA Grapalat"/>
        </w:rPr>
        <w:t>ой</w:t>
      </w:r>
      <w:r w:rsidR="00A150A9" w:rsidRPr="009044F1">
        <w:rPr>
          <w:rFonts w:ascii="GHEA Grapalat" w:hAnsi="GHEA Grapalat"/>
        </w:rPr>
        <w:t xml:space="preserve"> </w:t>
      </w:r>
      <w:r w:rsidR="00A150A9" w:rsidRPr="00E0696C">
        <w:rPr>
          <w:rFonts w:ascii="GHEA Grapalat" w:hAnsi="GHEA Grapalat"/>
        </w:rPr>
        <w:t xml:space="preserve">пунктами </w:t>
      </w:r>
      <w:r>
        <w:rPr>
          <w:rFonts w:ascii="GHEA Grapalat" w:hAnsi="GHEA Grapalat"/>
        </w:rPr>
        <w:t>7.</w:t>
      </w:r>
      <w:r w:rsidR="00A150A9" w:rsidRPr="00E0696C">
        <w:rPr>
          <w:rFonts w:ascii="GHEA Grapalat" w:hAnsi="GHEA Grapalat"/>
        </w:rPr>
        <w:t>1</w:t>
      </w:r>
      <w:r w:rsidR="00C808AC" w:rsidRPr="00E0696C">
        <w:rPr>
          <w:rFonts w:ascii="GHEA Grapalat" w:hAnsi="GHEA Grapalat"/>
        </w:rPr>
        <w:t>2</w:t>
      </w:r>
      <w:r w:rsidR="00A150A9" w:rsidRPr="00E0696C">
        <w:rPr>
          <w:rFonts w:ascii="GHEA Grapalat" w:hAnsi="GHEA Grapalat"/>
        </w:rPr>
        <w:t>-</w:t>
      </w:r>
      <w:r>
        <w:rPr>
          <w:rFonts w:ascii="GHEA Grapalat" w:hAnsi="GHEA Grapalat"/>
        </w:rPr>
        <w:t>7.</w:t>
      </w:r>
      <w:r w:rsidR="00807FD0" w:rsidRPr="00E0696C">
        <w:rPr>
          <w:rFonts w:ascii="GHEA Grapalat" w:hAnsi="GHEA Grapalat"/>
        </w:rPr>
        <w:t>1</w:t>
      </w:r>
      <w:r w:rsidR="00B32371" w:rsidRPr="00B32371">
        <w:rPr>
          <w:rFonts w:ascii="GHEA Grapalat" w:hAnsi="GHEA Grapalat"/>
        </w:rPr>
        <w:t>7</w:t>
      </w:r>
      <w:r w:rsidR="007854B2" w:rsidRPr="00E0696C">
        <w:rPr>
          <w:rFonts w:ascii="GHEA Grapalat" w:hAnsi="GHEA Grapalat"/>
        </w:rPr>
        <w:t xml:space="preserve"> </w:t>
      </w:r>
      <w:r w:rsidR="00A150A9" w:rsidRPr="009044F1">
        <w:rPr>
          <w:rFonts w:ascii="GHEA Grapalat" w:hAnsi="GHEA Grapalat"/>
        </w:rPr>
        <w:t>части 1 настоящего Приглашения.</w:t>
      </w:r>
    </w:p>
    <w:p w14:paraId="7DAC8C70" w14:textId="39110771" w:rsidR="00583092" w:rsidRPr="009044F1" w:rsidRDefault="00855C1A" w:rsidP="00E953CB">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7.</w:t>
      </w:r>
      <w:r w:rsidR="00B96682" w:rsidRPr="009A072E">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00A150A9"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F94ACE8" w14:textId="77777777" w:rsidR="00583092" w:rsidRPr="005114D0" w:rsidRDefault="00662165" w:rsidP="00E953CB">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5BA22CF" w14:textId="7FCAAC4A" w:rsidR="00583092" w:rsidRPr="00374F4A" w:rsidRDefault="00855C1A" w:rsidP="00E953CB">
      <w:pPr>
        <w:pStyle w:val="BodyTextIndent2"/>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7.</w:t>
      </w:r>
      <w:r w:rsidR="005A79EE" w:rsidRPr="009044F1">
        <w:rPr>
          <w:rFonts w:ascii="GHEA Grapalat" w:hAnsi="GHEA Grapalat"/>
          <w:sz w:val="24"/>
          <w:szCs w:val="24"/>
        </w:rPr>
        <w:t>2</w:t>
      </w:r>
      <w:r w:rsidR="00B96682" w:rsidRPr="00B96682">
        <w:rPr>
          <w:rFonts w:ascii="GHEA Grapalat" w:hAnsi="GHEA Grapalat"/>
          <w:sz w:val="24"/>
          <w:szCs w:val="24"/>
        </w:rPr>
        <w:t>0</w:t>
      </w:r>
      <w:r w:rsidR="00A150A9" w:rsidRPr="009044F1">
        <w:rPr>
          <w:rFonts w:ascii="GHEA Grapalat" w:hAnsi="GHEA Grapalat"/>
          <w:sz w:val="24"/>
          <w:szCs w:val="24"/>
        </w:rPr>
        <w:t>.</w:t>
      </w:r>
      <w:r w:rsidR="00FA2DBA" w:rsidRPr="005114D0">
        <w:rPr>
          <w:rFonts w:ascii="GHEA Grapalat" w:hAnsi="GHEA Grapalat"/>
          <w:sz w:val="24"/>
          <w:szCs w:val="24"/>
        </w:rPr>
        <w:tab/>
      </w:r>
      <w:r w:rsidR="00A150A9" w:rsidRPr="009044F1">
        <w:rPr>
          <w:rFonts w:ascii="GHEA Grapalat" w:hAnsi="GHEA Grapalat"/>
          <w:sz w:val="24"/>
          <w:szCs w:val="24"/>
        </w:rPr>
        <w:t xml:space="preserve">С целью применения пункта </w:t>
      </w:r>
      <w:r>
        <w:rPr>
          <w:rFonts w:ascii="GHEA Grapalat" w:hAnsi="GHEA Grapalat"/>
          <w:sz w:val="24"/>
          <w:szCs w:val="24"/>
        </w:rPr>
        <w:t>7.</w:t>
      </w:r>
      <w:r w:rsidR="00B96682" w:rsidRPr="00B96682">
        <w:rPr>
          <w:rFonts w:ascii="GHEA Grapalat" w:hAnsi="GHEA Grapalat"/>
          <w:sz w:val="24"/>
          <w:szCs w:val="24"/>
        </w:rPr>
        <w:t>19</w:t>
      </w:r>
      <w:r w:rsidR="00A150A9"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00A150A9" w:rsidRPr="009044F1">
        <w:rPr>
          <w:rFonts w:ascii="GHEA Grapalat" w:hAnsi="GHEA Grapalat"/>
          <w:sz w:val="24"/>
          <w:szCs w:val="24"/>
        </w:rPr>
        <w:t>внеочередное заседание комиссии.</w:t>
      </w:r>
    </w:p>
    <w:p w14:paraId="30D659EF" w14:textId="527CB78C" w:rsidR="00E45ACA" w:rsidRPr="000811C1" w:rsidRDefault="00855C1A" w:rsidP="00E953CB">
      <w:pPr>
        <w:pStyle w:val="norm"/>
        <w:widowControl w:val="0"/>
        <w:tabs>
          <w:tab w:val="left" w:pos="1276"/>
        </w:tabs>
        <w:spacing w:line="240" w:lineRule="auto"/>
        <w:ind w:firstLine="567"/>
        <w:rPr>
          <w:rFonts w:ascii="GHEA Grapalat" w:hAnsi="GHEA Grapalat"/>
          <w:sz w:val="24"/>
          <w:szCs w:val="24"/>
        </w:rPr>
      </w:pPr>
      <w:r>
        <w:rPr>
          <w:rFonts w:ascii="GHEA Grapalat" w:hAnsi="GHEA Grapalat"/>
          <w:spacing w:val="-6"/>
          <w:sz w:val="24"/>
          <w:szCs w:val="24"/>
        </w:rPr>
        <w:t>7.</w:t>
      </w:r>
      <w:r w:rsidR="007D73EF">
        <w:rPr>
          <w:rFonts w:ascii="GHEA Grapalat" w:hAnsi="GHEA Grapalat"/>
          <w:spacing w:val="-6"/>
          <w:sz w:val="24"/>
          <w:szCs w:val="24"/>
        </w:rPr>
        <w:t>2</w:t>
      </w:r>
      <w:r w:rsidR="00B96682" w:rsidRPr="009A072E">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00A150A9"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00A150A9"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00A150A9"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00A150A9" w:rsidRPr="009044F1">
        <w:rPr>
          <w:rFonts w:ascii="GHEA Grapalat" w:hAnsi="GHEA Grapalat"/>
          <w:sz w:val="24"/>
          <w:szCs w:val="24"/>
        </w:rPr>
        <w:t>периоде ожидания.</w:t>
      </w:r>
    </w:p>
    <w:p w14:paraId="2A44ED88" w14:textId="5D29A99A" w:rsidR="00583092" w:rsidRDefault="00855C1A" w:rsidP="00E953CB">
      <w:pPr>
        <w:pStyle w:val="BodyTextIndent2"/>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7.</w:t>
      </w:r>
      <w:r w:rsidR="00163324">
        <w:rPr>
          <w:rFonts w:ascii="GHEA Grapalat" w:hAnsi="GHEA Grapalat"/>
          <w:sz w:val="24"/>
          <w:szCs w:val="24"/>
        </w:rPr>
        <w:t>2</w:t>
      </w:r>
      <w:r w:rsidR="00B96682" w:rsidRPr="009A072E">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00A150A9"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1594DBA" w14:textId="4C7BC833" w:rsidR="00EE5A30" w:rsidRDefault="00EE5A30" w:rsidP="00E953CB">
      <w:pPr>
        <w:pStyle w:val="BodyTextIndent2"/>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00B96682" w:rsidRPr="00B96682">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A07B1CF" w14:textId="77777777" w:rsidR="00EE5A30" w:rsidRPr="00B6749E" w:rsidRDefault="00EE5A30" w:rsidP="00E953CB">
      <w:pPr>
        <w:pStyle w:val="BodyTextIndent2"/>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243D38DA" w14:textId="77777777" w:rsidR="00EE5A30" w:rsidRDefault="00EE5A30" w:rsidP="00E953CB">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BBAD730" w14:textId="77777777" w:rsidR="00EE5A30" w:rsidRPr="00747338" w:rsidRDefault="00EE5A30" w:rsidP="00E953CB">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DFE7A78" w14:textId="549CF4B2" w:rsidR="000313A6" w:rsidRPr="009044F1" w:rsidRDefault="00EA2C07" w:rsidP="00EA2C07">
      <w:pPr>
        <w:widowControl w:val="0"/>
        <w:jc w:val="center"/>
        <w:rPr>
          <w:rFonts w:ascii="GHEA Grapalat" w:hAnsi="GHEA Grapalat" w:cs="Arial"/>
          <w:b/>
          <w:iCs/>
        </w:rPr>
      </w:pPr>
      <w:r>
        <w:rPr>
          <w:rFonts w:ascii="GHEA Grapalat" w:hAnsi="GHEA Grapalat"/>
          <w:b/>
        </w:rPr>
        <w:t>8.</w:t>
      </w:r>
      <w:r w:rsidR="00AA0AD8" w:rsidRPr="009044F1">
        <w:rPr>
          <w:rFonts w:ascii="GHEA Grapalat" w:hAnsi="GHEA Grapalat"/>
          <w:b/>
        </w:rPr>
        <w:t xml:space="preserve"> ЗАКЛЮЧЕНИЕ ДОГОВОРА </w:t>
      </w:r>
    </w:p>
    <w:p w14:paraId="36AD24F6" w14:textId="32D63BFE" w:rsidR="00096865" w:rsidRPr="009044F1" w:rsidRDefault="00EA2C07" w:rsidP="00EA2C07">
      <w:pPr>
        <w:widowControl w:val="0"/>
        <w:tabs>
          <w:tab w:val="left" w:pos="1134"/>
        </w:tabs>
        <w:ind w:firstLine="567"/>
        <w:jc w:val="both"/>
        <w:rPr>
          <w:rFonts w:ascii="GHEA Grapalat" w:hAnsi="GHEA Grapalat" w:cs="Sylfaen"/>
        </w:rPr>
      </w:pPr>
      <w:r>
        <w:rPr>
          <w:rFonts w:ascii="GHEA Grapalat" w:hAnsi="GHEA Grapalat"/>
        </w:rPr>
        <w:t>8.</w:t>
      </w:r>
      <w:r w:rsidR="00AA0AD8" w:rsidRPr="009044F1">
        <w:rPr>
          <w:rFonts w:ascii="GHEA Grapalat" w:hAnsi="GHEA Grapalat"/>
        </w:rPr>
        <w:t>1</w:t>
      </w:r>
      <w:r w:rsidR="002A3FC1" w:rsidRPr="002A3FC1">
        <w:rPr>
          <w:rFonts w:ascii="GHEA Grapalat" w:hAnsi="GHEA Grapalat"/>
        </w:rPr>
        <w:t>.</w:t>
      </w:r>
      <w:r w:rsidR="002A3FC1" w:rsidRPr="005114D0">
        <w:rPr>
          <w:rFonts w:ascii="GHEA Grapalat" w:hAnsi="GHEA Grapalat"/>
        </w:rPr>
        <w:tab/>
      </w:r>
      <w:r w:rsidR="00AA0AD8"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B6FC344" w14:textId="21943BCA" w:rsidR="00EB6E54" w:rsidRPr="009044F1" w:rsidRDefault="00EA2C07" w:rsidP="00EA2C07">
      <w:pPr>
        <w:widowControl w:val="0"/>
        <w:tabs>
          <w:tab w:val="left" w:pos="1134"/>
        </w:tabs>
        <w:ind w:firstLine="567"/>
        <w:jc w:val="both"/>
        <w:rPr>
          <w:rFonts w:ascii="GHEA Grapalat" w:hAnsi="GHEA Grapalat" w:cs="Sylfaen"/>
        </w:rPr>
      </w:pPr>
      <w:r>
        <w:rPr>
          <w:rFonts w:ascii="GHEA Grapalat" w:hAnsi="GHEA Grapalat"/>
        </w:rPr>
        <w:t>8.</w:t>
      </w:r>
      <w:r w:rsidR="00AA0AD8" w:rsidRPr="009044F1">
        <w:rPr>
          <w:rFonts w:ascii="GHEA Grapalat" w:hAnsi="GHEA Grapalat"/>
        </w:rPr>
        <w:t>2.</w:t>
      </w:r>
      <w:r w:rsidR="002A3FC1" w:rsidRPr="005114D0">
        <w:rPr>
          <w:rFonts w:ascii="GHEA Grapalat" w:hAnsi="GHEA Grapalat"/>
        </w:rPr>
        <w:tab/>
      </w:r>
      <w:r w:rsidR="005F0A8F">
        <w:rPr>
          <w:rFonts w:ascii="GHEA Grapalat" w:hAnsi="GHEA Grapalat"/>
        </w:rPr>
        <w:t>На</w:t>
      </w:r>
      <w:r w:rsidR="00AA0AD8" w:rsidRPr="009044F1">
        <w:rPr>
          <w:rFonts w:ascii="GHEA Grapalat" w:hAnsi="GHEA Grapalat"/>
        </w:rPr>
        <w:t xml:space="preserve"> чет</w:t>
      </w:r>
      <w:r w:rsidR="005F0A8F">
        <w:rPr>
          <w:rFonts w:ascii="GHEA Grapalat" w:hAnsi="GHEA Grapalat"/>
        </w:rPr>
        <w:t>вертый</w:t>
      </w:r>
      <w:r w:rsidR="00AA0AD8" w:rsidRPr="009044F1">
        <w:rPr>
          <w:rFonts w:ascii="GHEA Grapalat" w:hAnsi="GHEA Grapalat"/>
        </w:rPr>
        <w:t xml:space="preserve"> рабочи</w:t>
      </w:r>
      <w:r w:rsidR="005F0A8F">
        <w:rPr>
          <w:rFonts w:ascii="GHEA Grapalat" w:hAnsi="GHEA Grapalat"/>
        </w:rPr>
        <w:t>й</w:t>
      </w:r>
      <w:r w:rsidR="00AA0AD8" w:rsidRPr="009044F1">
        <w:rPr>
          <w:rFonts w:ascii="GHEA Grapalat" w:hAnsi="GHEA Grapalat"/>
        </w:rPr>
        <w:t xml:space="preserve"> д</w:t>
      </w:r>
      <w:r w:rsidR="005F0A8F">
        <w:rPr>
          <w:rFonts w:ascii="GHEA Grapalat" w:hAnsi="GHEA Grapalat"/>
        </w:rPr>
        <w:t>е</w:t>
      </w:r>
      <w:r w:rsidR="00AA0AD8" w:rsidRPr="009044F1">
        <w:rPr>
          <w:rFonts w:ascii="GHEA Grapalat" w:hAnsi="GHEA Grapalat"/>
        </w:rPr>
        <w:t>н</w:t>
      </w:r>
      <w:r w:rsidR="005F0A8F">
        <w:rPr>
          <w:rFonts w:ascii="GHEA Grapalat" w:hAnsi="GHEA Grapalat"/>
        </w:rPr>
        <w:t>ь</w:t>
      </w:r>
      <w:r w:rsidR="00AA0AD8" w:rsidRPr="009044F1">
        <w:rPr>
          <w:rFonts w:ascii="GHEA Grapalat" w:hAnsi="GHEA Grapalat"/>
        </w:rPr>
        <w:t>, следующи</w:t>
      </w:r>
      <w:r w:rsidR="005F0A8F">
        <w:rPr>
          <w:rFonts w:ascii="GHEA Grapalat" w:hAnsi="GHEA Grapalat"/>
        </w:rPr>
        <w:t>й</w:t>
      </w:r>
      <w:r w:rsidR="00AA0AD8" w:rsidRPr="009044F1">
        <w:rPr>
          <w:rFonts w:ascii="GHEA Grapalat" w:hAnsi="GHEA Grapalat"/>
        </w:rPr>
        <w:t xml:space="preserve"> за окончанием периода ожидания, установленного пунктом </w:t>
      </w:r>
      <w:r w:rsidRPr="00EA2C07">
        <w:rPr>
          <w:rFonts w:ascii="GHEA Grapalat" w:hAnsi="GHEA Grapalat"/>
        </w:rPr>
        <w:t>7.22</w:t>
      </w:r>
      <w:r w:rsidR="00AA0AD8"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00AA0AD8"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00AA0AD8" w:rsidRPr="009044F1">
        <w:rPr>
          <w:rFonts w:ascii="GHEA Grapalat" w:hAnsi="GHEA Grapalat"/>
        </w:rPr>
        <w:t>части 1 настоящего Приглашения.</w:t>
      </w:r>
    </w:p>
    <w:p w14:paraId="79A2CFA2" w14:textId="30BB645B" w:rsidR="00F23A51" w:rsidRPr="009044F1" w:rsidRDefault="00EA2C07" w:rsidP="00EA2C07">
      <w:pPr>
        <w:widowControl w:val="0"/>
        <w:tabs>
          <w:tab w:val="left" w:pos="1134"/>
        </w:tabs>
        <w:ind w:firstLine="567"/>
        <w:jc w:val="both"/>
        <w:rPr>
          <w:rFonts w:ascii="GHEA Grapalat" w:hAnsi="GHEA Grapalat" w:cs="Sylfaen"/>
        </w:rPr>
      </w:pPr>
      <w:r>
        <w:rPr>
          <w:rFonts w:ascii="GHEA Grapalat" w:hAnsi="GHEA Grapalat"/>
        </w:rPr>
        <w:t>8.</w:t>
      </w:r>
      <w:r w:rsidR="00AA0AD8" w:rsidRPr="009044F1">
        <w:rPr>
          <w:rFonts w:ascii="GHEA Grapalat" w:hAnsi="GHEA Grapalat"/>
        </w:rPr>
        <w:t>3.</w:t>
      </w:r>
      <w:r w:rsidR="002A3FC1" w:rsidRPr="005114D0">
        <w:rPr>
          <w:rFonts w:ascii="GHEA Grapalat" w:hAnsi="GHEA Grapalat"/>
        </w:rPr>
        <w:tab/>
      </w:r>
      <w:r w:rsidR="00AA0AD8"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00AA0AD8"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76046213" w14:textId="716DBC8E" w:rsidR="00B06EC9" w:rsidRDefault="00EA2C07" w:rsidP="00EA2C07">
      <w:pPr>
        <w:widowControl w:val="0"/>
        <w:tabs>
          <w:tab w:val="left" w:pos="1134"/>
        </w:tabs>
        <w:ind w:firstLine="567"/>
        <w:jc w:val="both"/>
        <w:rPr>
          <w:rFonts w:ascii="GHEA Grapalat" w:hAnsi="GHEA Grapalat"/>
          <w:color w:val="000000" w:themeColor="text1"/>
        </w:rPr>
      </w:pPr>
      <w:r>
        <w:rPr>
          <w:rFonts w:ascii="GHEA Grapalat" w:hAnsi="GHEA Grapalat"/>
        </w:rPr>
        <w:t>8.</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 xml:space="preserve">срок, предусмотренный пунктом </w:t>
      </w:r>
      <w:r w:rsidRPr="00EA2C07">
        <w:rPr>
          <w:rFonts w:ascii="GHEA Grapalat" w:hAnsi="GHEA Grapalat"/>
        </w:rPr>
        <w:t>9</w:t>
      </w:r>
      <w:r w:rsidR="00B06EC9" w:rsidRPr="00C61190">
        <w:rPr>
          <w:rFonts w:ascii="GHEA Grapalat" w:hAnsi="GHEA Grapalat"/>
        </w:rPr>
        <w:t>.1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 xml:space="preserve">ставляет заказчику </w:t>
      </w:r>
      <w:r w:rsidR="00AB3F64" w:rsidRPr="00DF59E9">
        <w:rPr>
          <w:rFonts w:ascii="GHEA Grapalat" w:hAnsi="GHEA Grapalat"/>
        </w:rPr>
        <w:t>обеспечени</w:t>
      </w:r>
      <w:r w:rsidR="00AB3F64">
        <w:rPr>
          <w:rFonts w:ascii="GHEA Grapalat" w:hAnsi="GHEA Grapalat"/>
        </w:rPr>
        <w:t xml:space="preserve">е </w:t>
      </w:r>
      <w:r w:rsidR="00B06EC9" w:rsidRPr="00DF59E9">
        <w:rPr>
          <w:rFonts w:ascii="GHEA Grapalat" w:hAnsi="GHEA Grapalat"/>
        </w:rPr>
        <w:t>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w:t>
      </w:r>
      <w:r w:rsidR="00B06EC9" w:rsidRPr="00106011">
        <w:rPr>
          <w:rFonts w:ascii="GHEA Grapalat" w:hAnsi="GHEA Grapalat"/>
        </w:rPr>
        <w:lastRenderedPageBreak/>
        <w:t>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21336638" w14:textId="77777777" w:rsidR="000313A6" w:rsidRPr="009044F1" w:rsidRDefault="00B06EC9" w:rsidP="00EA2C07">
      <w:pPr>
        <w:widowControl w:val="0"/>
        <w:tabs>
          <w:tab w:val="left" w:pos="1134"/>
        </w:tabs>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BE53ACD" w14:textId="121D6AB8" w:rsidR="00D612BC" w:rsidRPr="009044F1" w:rsidRDefault="00EA2C07" w:rsidP="00EA2C07">
      <w:pPr>
        <w:pStyle w:val="BodyTextIndent"/>
        <w:widowControl w:val="0"/>
        <w:tabs>
          <w:tab w:val="left" w:pos="1134"/>
        </w:tabs>
        <w:spacing w:line="240" w:lineRule="auto"/>
        <w:ind w:firstLine="567"/>
        <w:rPr>
          <w:rFonts w:ascii="GHEA Grapalat" w:hAnsi="GHEA Grapalat" w:cs="Sylfaen"/>
          <w:i w:val="0"/>
          <w:sz w:val="24"/>
          <w:szCs w:val="24"/>
        </w:rPr>
      </w:pPr>
      <w:r>
        <w:rPr>
          <w:rFonts w:ascii="GHEA Grapalat" w:hAnsi="GHEA Grapalat"/>
          <w:i w:val="0"/>
          <w:sz w:val="24"/>
          <w:szCs w:val="24"/>
        </w:rPr>
        <w:t>8.</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00AA0AD8" w:rsidRPr="009044F1">
        <w:rPr>
          <w:rFonts w:ascii="GHEA Grapalat" w:hAnsi="GHEA Grapalat"/>
          <w:i w:val="0"/>
          <w:sz w:val="24"/>
          <w:szCs w:val="24"/>
        </w:rPr>
        <w:t xml:space="preserve">До истечения срока, предусмотренного пунктом </w:t>
      </w:r>
      <w:r>
        <w:rPr>
          <w:rFonts w:ascii="GHEA Grapalat" w:hAnsi="GHEA Grapalat"/>
          <w:i w:val="0"/>
          <w:sz w:val="24"/>
          <w:szCs w:val="24"/>
        </w:rPr>
        <w:t>8.</w:t>
      </w:r>
      <w:r w:rsidR="005729B9" w:rsidRPr="005729B9">
        <w:rPr>
          <w:rFonts w:ascii="GHEA Grapalat" w:hAnsi="GHEA Grapalat"/>
          <w:i w:val="0"/>
          <w:sz w:val="24"/>
          <w:szCs w:val="24"/>
        </w:rPr>
        <w:t>4</w:t>
      </w:r>
      <w:r w:rsidR="00AA0AD8"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00AA0AD8" w:rsidRPr="009044F1">
        <w:rPr>
          <w:rFonts w:ascii="GHEA Grapalat" w:hAnsi="GHEA Grapalat"/>
          <w:i w:val="0"/>
          <w:sz w:val="24"/>
          <w:szCs w:val="24"/>
        </w:rPr>
        <w:t>цены, предложенной отобранным участником.</w:t>
      </w:r>
      <w:r w:rsidR="00AA0AD8" w:rsidRPr="009044F1">
        <w:rPr>
          <w:rFonts w:ascii="GHEA Grapalat" w:hAnsi="GHEA Grapalat"/>
          <w:spacing w:val="-8"/>
          <w:sz w:val="24"/>
          <w:szCs w:val="24"/>
        </w:rPr>
        <w:t xml:space="preserve"> </w:t>
      </w:r>
    </w:p>
    <w:p w14:paraId="70D36977" w14:textId="77777777" w:rsidR="00465E76" w:rsidRPr="009A072E" w:rsidRDefault="00465E76" w:rsidP="009E460F">
      <w:pPr>
        <w:rPr>
          <w:rFonts w:ascii="GHEA Grapalat" w:hAnsi="GHEA Grapalat"/>
          <w:b/>
        </w:rPr>
      </w:pPr>
    </w:p>
    <w:p w14:paraId="340D96C0" w14:textId="00E7006D" w:rsidR="00096865" w:rsidRPr="00925DE0" w:rsidRDefault="00615F34" w:rsidP="00615F34">
      <w:pPr>
        <w:jc w:val="center"/>
        <w:rPr>
          <w:rFonts w:ascii="GHEA Grapalat" w:hAnsi="GHEA Grapalat"/>
          <w:b/>
        </w:rPr>
      </w:pPr>
      <w:r>
        <w:rPr>
          <w:rFonts w:ascii="GHEA Grapalat" w:hAnsi="GHEA Grapalat"/>
          <w:b/>
        </w:rPr>
        <w:t>9.</w:t>
      </w:r>
      <w:r w:rsidR="00030D40" w:rsidRPr="009044F1">
        <w:rPr>
          <w:rFonts w:ascii="GHEA Grapalat" w:hAnsi="GHEA Grapalat"/>
          <w:b/>
        </w:rPr>
        <w:t xml:space="preserve">. </w:t>
      </w:r>
      <w:r w:rsidR="00526DC0" w:rsidRPr="009044F1">
        <w:rPr>
          <w:rFonts w:ascii="GHEA Grapalat" w:hAnsi="GHEA Grapalat"/>
          <w:b/>
        </w:rPr>
        <w:t>ОБЕСПЕЧЕНИ</w:t>
      </w:r>
      <w:r w:rsidR="00526DC0">
        <w:rPr>
          <w:rFonts w:ascii="GHEA Grapalat" w:hAnsi="GHEA Grapalat"/>
          <w:b/>
        </w:rPr>
        <w:t xml:space="preserve">Е </w:t>
      </w:r>
      <w:r w:rsidR="00F83409" w:rsidRPr="009044F1">
        <w:rPr>
          <w:rFonts w:ascii="GHEA Grapalat" w:hAnsi="GHEA Grapalat"/>
          <w:b/>
        </w:rPr>
        <w:t xml:space="preserve"> </w:t>
      </w:r>
      <w:r w:rsidR="00030D40" w:rsidRPr="009044F1">
        <w:rPr>
          <w:rFonts w:ascii="GHEA Grapalat" w:hAnsi="GHEA Grapalat"/>
          <w:b/>
        </w:rPr>
        <w:t>ДОГОВОРА</w:t>
      </w:r>
    </w:p>
    <w:p w14:paraId="085D1A25" w14:textId="054DE433" w:rsidR="007C56B2" w:rsidRPr="009A072E" w:rsidRDefault="00615F34" w:rsidP="0057550D">
      <w:pPr>
        <w:widowControl w:val="0"/>
        <w:tabs>
          <w:tab w:val="left" w:pos="1276"/>
        </w:tabs>
        <w:spacing w:after="160"/>
        <w:ind w:firstLine="567"/>
        <w:jc w:val="both"/>
        <w:rPr>
          <w:rFonts w:ascii="GHEA Grapalat" w:hAnsi="GHEA Grapalat"/>
        </w:rPr>
      </w:pPr>
      <w:r>
        <w:rPr>
          <w:rFonts w:ascii="GHEA Grapalat" w:hAnsi="GHEA Grapalat"/>
        </w:rPr>
        <w:t>9.</w:t>
      </w:r>
      <w:r w:rsidR="00030D40" w:rsidRPr="009044F1">
        <w:rPr>
          <w:rFonts w:ascii="GHEA Grapalat" w:hAnsi="GHEA Grapalat"/>
        </w:rPr>
        <w:t>.1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 xml:space="preserve">На основании требования о предоставлении </w:t>
      </w:r>
      <w:r w:rsidR="00FB2C22" w:rsidRPr="00681C1F">
        <w:rPr>
          <w:rFonts w:ascii="GHEA Grapalat" w:hAnsi="GHEA Grapalat"/>
          <w:color w:val="000000" w:themeColor="text1"/>
        </w:rPr>
        <w:t>обеспечени</w:t>
      </w:r>
      <w:r w:rsidR="00FB2C22">
        <w:rPr>
          <w:rFonts w:ascii="GHEA Grapalat" w:hAnsi="GHEA Grapalat"/>
          <w:color w:val="000000" w:themeColor="text1"/>
        </w:rPr>
        <w:t xml:space="preserve">я </w:t>
      </w:r>
      <w:r w:rsidR="007C56B2" w:rsidRPr="00681C1F">
        <w:rPr>
          <w:rFonts w:ascii="GHEA Grapalat" w:hAnsi="GHEA Grapalat"/>
          <w:color w:val="000000" w:themeColor="text1"/>
        </w:rPr>
        <w:t xml:space="preserve">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 xml:space="preserve">дня его получения, обязан представить </w:t>
      </w:r>
      <w:r w:rsidR="00FB2C22" w:rsidRPr="00681C1F">
        <w:rPr>
          <w:rFonts w:ascii="GHEA Grapalat" w:hAnsi="GHEA Grapalat"/>
          <w:color w:val="000000" w:themeColor="text1"/>
        </w:rPr>
        <w:t>обеспечени</w:t>
      </w:r>
      <w:r w:rsidR="00FB2C22">
        <w:rPr>
          <w:rFonts w:ascii="GHEA Grapalat" w:hAnsi="GHEA Grapalat"/>
          <w:color w:val="000000" w:themeColor="text1"/>
        </w:rPr>
        <w:t>е</w:t>
      </w:r>
      <w:r w:rsidR="00FB2C22" w:rsidRPr="00681C1F">
        <w:rPr>
          <w:rFonts w:ascii="GHEA Grapalat" w:hAnsi="GHEA Grapalat"/>
          <w:color w:val="000000" w:themeColor="text1"/>
        </w:rPr>
        <w:t xml:space="preserve"> </w:t>
      </w:r>
      <w:r w:rsidR="007C56B2" w:rsidRPr="00681C1F">
        <w:rPr>
          <w:rFonts w:ascii="GHEA Grapalat" w:hAnsi="GHEA Grapalat"/>
          <w:color w:val="000000" w:themeColor="text1"/>
        </w:rPr>
        <w:t>договора.</w:t>
      </w:r>
      <w:r w:rsidR="007C56B2" w:rsidRPr="00EA7411">
        <w:rPr>
          <w:rFonts w:ascii="GHEA Grapalat" w:hAnsi="GHEA Grapalat"/>
        </w:rPr>
        <w:t xml:space="preserve"> </w:t>
      </w:r>
    </w:p>
    <w:p w14:paraId="6ACE19FD" w14:textId="1FD2AC93" w:rsidR="006C7078" w:rsidRPr="006C7078" w:rsidRDefault="001F6F8A" w:rsidP="001F6F8A">
      <w:pPr>
        <w:widowControl w:val="0"/>
        <w:tabs>
          <w:tab w:val="left" w:pos="1276"/>
        </w:tabs>
        <w:spacing w:after="160"/>
        <w:ind w:firstLine="567"/>
        <w:jc w:val="both"/>
        <w:rPr>
          <w:rFonts w:ascii="GHEA Grapalat" w:hAnsi="GHEA Grapalat"/>
        </w:rPr>
      </w:pPr>
      <w:r>
        <w:rPr>
          <w:rFonts w:ascii="GHEA Grapalat" w:hAnsi="GHEA Grapalat"/>
        </w:rPr>
        <w:t>9</w:t>
      </w:r>
      <w:r w:rsidR="008A1E28" w:rsidRPr="008A1E28">
        <w:rPr>
          <w:rFonts w:ascii="GHEA Grapalat" w:hAnsi="GHEA Grapalat"/>
        </w:rPr>
        <w:t>.2</w:t>
      </w:r>
      <w:r w:rsidRPr="00853D2D">
        <w:rPr>
          <w:rFonts w:ascii="GHEA Grapalat" w:hAnsi="GHEA Grapalat"/>
        </w:rPr>
        <w:tab/>
        <w:t xml:space="preserve">Размер обеспечения договора составляет </w:t>
      </w:r>
      <w:r w:rsidR="008A1E28" w:rsidRPr="008A1E28">
        <w:rPr>
          <w:rFonts w:ascii="GHEA Grapalat" w:hAnsi="GHEA Grapalat"/>
        </w:rPr>
        <w:t>10</w:t>
      </w:r>
      <w:r>
        <w:rPr>
          <w:rFonts w:ascii="GHEA Grapalat" w:hAnsi="GHEA Grapalat" w:cs="Sylfaen"/>
        </w:rPr>
        <w:t xml:space="preserve"> </w:t>
      </w:r>
      <w:r w:rsidRPr="00853D2D">
        <w:rPr>
          <w:rFonts w:ascii="GHEA Grapalat" w:hAnsi="GHEA Grapalat"/>
        </w:rPr>
        <w:t xml:space="preserve">процентов от </w:t>
      </w:r>
      <w:r>
        <w:rPr>
          <w:rFonts w:ascii="GHEA Grapalat" w:hAnsi="GHEA Grapalat"/>
        </w:rPr>
        <w:t>цены 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6C7078" w:rsidRPr="00853D2D">
        <w:rPr>
          <w:rFonts w:ascii="GHEA Grapalat" w:hAnsi="GHEA Grapalat"/>
        </w:rPr>
        <w:t xml:space="preserve">Обеспечение договора представляется в виде </w:t>
      </w:r>
      <w:r w:rsidR="006C7078" w:rsidRPr="00121376">
        <w:rPr>
          <w:rFonts w:ascii="GHEA Grapalat" w:hAnsi="GHEA Grapalat"/>
        </w:rPr>
        <w:t xml:space="preserve">"в одностороннем порядке утвержденного заявления-в виде неустойки (приложение </w:t>
      </w:r>
      <w:r w:rsidR="006C7078" w:rsidRPr="006C7078">
        <w:rPr>
          <w:rFonts w:ascii="GHEA Grapalat" w:hAnsi="GHEA Grapalat"/>
        </w:rPr>
        <w:t>3</w:t>
      </w:r>
      <w:r w:rsidR="006C7078" w:rsidRPr="00121376">
        <w:rPr>
          <w:rFonts w:ascii="GHEA Grapalat" w:hAnsi="GHEA Grapalat"/>
        </w:rPr>
        <w:t xml:space="preserve">.1) или наличных денег” </w:t>
      </w:r>
      <w:r w:rsidR="006C7078">
        <w:rPr>
          <w:rFonts w:ascii="GHEA Grapalat" w:hAnsi="GHEA Grapalat"/>
        </w:rPr>
        <w:t>.</w:t>
      </w:r>
    </w:p>
    <w:p w14:paraId="290E4941" w14:textId="155A5693" w:rsidR="001F6F8A" w:rsidRPr="00DC30CC" w:rsidRDefault="001F6F8A" w:rsidP="001F6F8A">
      <w:pPr>
        <w:widowControl w:val="0"/>
        <w:tabs>
          <w:tab w:val="left" w:pos="1276"/>
        </w:tabs>
        <w:spacing w:after="160"/>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6C7078" w:rsidRPr="00A60111">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14:paraId="241D0BD2" w14:textId="77777777" w:rsidR="001F6F8A" w:rsidRDefault="001F6F8A" w:rsidP="001F6F8A">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FEF65FB" w14:textId="64DE74DC" w:rsidR="00D32092" w:rsidRPr="00BC2673" w:rsidRDefault="00615F34" w:rsidP="00B46D58">
      <w:pPr>
        <w:widowControl w:val="0"/>
        <w:tabs>
          <w:tab w:val="left" w:pos="1276"/>
        </w:tabs>
        <w:spacing w:after="160"/>
        <w:ind w:firstLine="567"/>
        <w:jc w:val="both"/>
        <w:rPr>
          <w:rFonts w:ascii="GHEA Grapalat" w:hAnsi="GHEA Grapalat" w:cs="Sylfaen"/>
        </w:rPr>
      </w:pPr>
      <w:r>
        <w:rPr>
          <w:rFonts w:ascii="GHEA Grapalat" w:hAnsi="GHEA Grapalat"/>
        </w:rPr>
        <w:t>9</w:t>
      </w:r>
      <w:r w:rsidR="00A60111" w:rsidRPr="00A60111">
        <w:rPr>
          <w:rFonts w:ascii="GHEA Grapalat" w:hAnsi="GHEA Grapalat"/>
        </w:rPr>
        <w:t>.3</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B561F2" w:rsidRPr="009044F1">
        <w:rPr>
          <w:rFonts w:ascii="GHEA Grapalat" w:hAnsi="GHEA Grapalat"/>
        </w:rPr>
        <w:t>обеспечени</w:t>
      </w:r>
      <w:r w:rsidR="00B561F2">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w:t>
      </w:r>
      <w:r w:rsidR="004F3E61" w:rsidRPr="00A21022">
        <w:rPr>
          <w:rFonts w:ascii="GHEA Grapalat" w:hAnsi="GHEA Grapalat" w:cs="Sylfaen"/>
        </w:rPr>
        <w:t>обеспечени</w:t>
      </w:r>
      <w:r w:rsidR="004F3E61">
        <w:rPr>
          <w:rFonts w:ascii="GHEA Grapalat" w:hAnsi="GHEA Grapalat" w:cs="Sylfaen"/>
        </w:rPr>
        <w:t>е</w:t>
      </w:r>
      <w:r w:rsidR="004F3E61" w:rsidRPr="00A21022">
        <w:rPr>
          <w:rFonts w:ascii="GHEA Grapalat" w:hAnsi="GHEA Grapalat" w:cs="Sylfaen"/>
        </w:rPr>
        <w:t xml:space="preserve"> </w:t>
      </w:r>
      <w:r w:rsidR="00D32092" w:rsidRPr="00A21022">
        <w:rPr>
          <w:rFonts w:ascii="GHEA Grapalat" w:hAnsi="GHEA Grapalat" w:cs="Sylfaen"/>
        </w:rPr>
        <w:t xml:space="preserve">договора,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53F8A0E1" w14:textId="4F6B034A"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lastRenderedPageBreak/>
        <w:t xml:space="preserve">  </w:t>
      </w:r>
      <w:r w:rsidR="00615F34">
        <w:rPr>
          <w:rFonts w:ascii="GHEA Grapalat" w:hAnsi="GHEA Grapalat"/>
        </w:rPr>
        <w:t>9</w:t>
      </w:r>
      <w:r w:rsidR="00067B90" w:rsidRPr="00067B90">
        <w:rPr>
          <w:rFonts w:ascii="GHEA Grapalat" w:hAnsi="GHEA Grapalat"/>
        </w:rPr>
        <w:t xml:space="preserve">.4 </w:t>
      </w:r>
      <w:r w:rsidRPr="0074650E">
        <w:rPr>
          <w:rFonts w:ascii="GHEA Grapalat" w:hAnsi="GHEA Grapalat"/>
        </w:rPr>
        <w:t xml:space="preserve">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14:paraId="0440AC0A" w14:textId="4F090E0D"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615F34">
        <w:rPr>
          <w:rFonts w:ascii="GHEA Grapalat" w:hAnsi="GHEA Grapalat"/>
        </w:rPr>
        <w:t>9.</w:t>
      </w:r>
      <w:r w:rsidR="00067B90" w:rsidRPr="00067B90">
        <w:rPr>
          <w:rFonts w:ascii="GHEA Grapalat" w:hAnsi="GHEA Grapalat"/>
        </w:rPr>
        <w:t>5</w:t>
      </w:r>
      <w:r w:rsidR="00004B08" w:rsidRPr="00F2342B">
        <w:rPr>
          <w:rFonts w:ascii="GHEA Grapalat" w:hAnsi="GHEA Grapalat"/>
        </w:rPr>
        <w:t xml:space="preserve">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4014A179"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72836E61"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372E6DC2"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0B358252" w14:textId="77777777" w:rsidR="00DA751A" w:rsidRDefault="00DA751A" w:rsidP="002807DD">
      <w:pPr>
        <w:rPr>
          <w:rFonts w:ascii="GHEA Grapalat" w:hAnsi="GHEA Grapalat"/>
          <w:b/>
        </w:rPr>
      </w:pPr>
    </w:p>
    <w:p w14:paraId="1ED54B46" w14:textId="509007BE" w:rsidR="00096865" w:rsidRDefault="002807DD" w:rsidP="002807DD">
      <w:pPr>
        <w:rPr>
          <w:rFonts w:ascii="GHEA Grapalat" w:hAnsi="GHEA Grapalat"/>
          <w:b/>
        </w:rPr>
      </w:pPr>
      <w:r>
        <w:rPr>
          <w:rFonts w:ascii="GHEA Grapalat" w:hAnsi="GHEA Grapalat"/>
          <w:b/>
        </w:rPr>
        <w:t xml:space="preserve">                       </w:t>
      </w:r>
      <w:r w:rsidR="00067B90">
        <w:rPr>
          <w:rFonts w:ascii="GHEA Grapalat" w:hAnsi="GHEA Grapalat"/>
          <w:b/>
        </w:rPr>
        <w:t>10.</w:t>
      </w:r>
      <w:r w:rsidR="008D5016" w:rsidRPr="009044F1">
        <w:rPr>
          <w:rFonts w:ascii="GHEA Grapalat" w:hAnsi="GHEA Grapalat"/>
          <w:b/>
        </w:rPr>
        <w:t xml:space="preserve"> ОБЪЯВЛЕНИЕ ПРОЦЕДУРЫ НЕСОСТОЯВШЕЙСЯ</w:t>
      </w:r>
    </w:p>
    <w:p w14:paraId="77B57AD8" w14:textId="77777777" w:rsidR="002807DD" w:rsidRPr="009044F1" w:rsidRDefault="002807DD" w:rsidP="002807DD">
      <w:pPr>
        <w:rPr>
          <w:rFonts w:ascii="GHEA Grapalat" w:hAnsi="GHEA Grapalat" w:cs="Arial"/>
          <w:b/>
        </w:rPr>
      </w:pPr>
    </w:p>
    <w:p w14:paraId="08369613" w14:textId="6D1B5C3F" w:rsidR="00096865" w:rsidRPr="009044F1" w:rsidRDefault="00067B90" w:rsidP="00B46D58">
      <w:pPr>
        <w:widowControl w:val="0"/>
        <w:tabs>
          <w:tab w:val="left" w:pos="1276"/>
        </w:tabs>
        <w:spacing w:after="160"/>
        <w:ind w:firstLine="567"/>
        <w:jc w:val="both"/>
        <w:rPr>
          <w:rFonts w:ascii="GHEA Grapalat" w:hAnsi="GHEA Grapalat" w:cs="Sylfaen"/>
        </w:rPr>
      </w:pPr>
      <w:r>
        <w:rPr>
          <w:rFonts w:ascii="GHEA Grapalat" w:hAnsi="GHEA Grapalat"/>
        </w:rPr>
        <w:t>10.</w:t>
      </w:r>
      <w:r w:rsidR="00096865" w:rsidRPr="009044F1">
        <w:rPr>
          <w:rFonts w:ascii="GHEA Grapalat" w:hAnsi="GHEA Grapalat"/>
        </w:rPr>
        <w:t>1</w:t>
      </w:r>
      <w:r w:rsidR="00801AC7" w:rsidRPr="00801AC7">
        <w:rPr>
          <w:rFonts w:ascii="GHEA Grapalat" w:hAnsi="GHEA Grapalat"/>
        </w:rPr>
        <w:t>.</w:t>
      </w:r>
      <w:r w:rsidR="00801AC7" w:rsidRPr="005114D0">
        <w:rPr>
          <w:rFonts w:ascii="GHEA Grapalat" w:hAnsi="GHEA Grapalat"/>
        </w:rPr>
        <w:tab/>
      </w:r>
      <w:r w:rsidR="00096865" w:rsidRPr="009044F1">
        <w:rPr>
          <w:rFonts w:ascii="GHEA Grapalat" w:hAnsi="GHEA Grapalat"/>
        </w:rPr>
        <w:t>Согласно статье 37 Закона, Комиссия объявляет настоящую процедуру несостоявшейся, если:</w:t>
      </w:r>
    </w:p>
    <w:p w14:paraId="3128161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9E368BC" w14:textId="64F2EDC4"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 </w:t>
      </w:r>
    </w:p>
    <w:p w14:paraId="5435D6F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085172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7CD50C73" w14:textId="4373C601" w:rsidR="00CA1C11" w:rsidRPr="009044F1" w:rsidRDefault="00067B90" w:rsidP="00B46D58">
      <w:pPr>
        <w:widowControl w:val="0"/>
        <w:tabs>
          <w:tab w:val="left" w:pos="1276"/>
        </w:tabs>
        <w:spacing w:after="160"/>
        <w:ind w:firstLine="567"/>
        <w:jc w:val="both"/>
        <w:rPr>
          <w:rFonts w:ascii="GHEA Grapalat" w:hAnsi="GHEA Grapalat" w:cs="Sylfaen"/>
        </w:rPr>
      </w:pPr>
      <w:r>
        <w:rPr>
          <w:rFonts w:ascii="GHEA Grapalat" w:hAnsi="GHEA Grapalat"/>
        </w:rPr>
        <w:t>10.</w:t>
      </w:r>
      <w:r w:rsidR="00731D26" w:rsidRPr="009044F1">
        <w:rPr>
          <w:rFonts w:ascii="GHEA Grapalat" w:hAnsi="GHEA Grapalat"/>
        </w:rPr>
        <w:t>2</w:t>
      </w:r>
      <w:r w:rsidR="007642C2" w:rsidRPr="007642C2">
        <w:rPr>
          <w:rFonts w:ascii="GHEA Grapalat" w:hAnsi="GHEA Grapalat"/>
        </w:rPr>
        <w:t>.</w:t>
      </w:r>
      <w:r w:rsidR="007642C2" w:rsidRPr="005114D0">
        <w:rPr>
          <w:rFonts w:ascii="GHEA Grapalat" w:hAnsi="GHEA Grapalat"/>
        </w:rPr>
        <w:tab/>
      </w:r>
      <w:r w:rsidR="00731D26"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8BDA49B" w14:textId="77777777" w:rsidR="00067B90" w:rsidRPr="009A072E" w:rsidRDefault="00067B90" w:rsidP="00B46D58">
      <w:pPr>
        <w:widowControl w:val="0"/>
        <w:spacing w:after="160"/>
        <w:ind w:left="567" w:right="565"/>
        <w:jc w:val="center"/>
        <w:rPr>
          <w:rFonts w:ascii="GHEA Grapalat" w:hAnsi="GHEA Grapalat"/>
          <w:b/>
        </w:rPr>
      </w:pPr>
    </w:p>
    <w:p w14:paraId="3E223FD6" w14:textId="77777777" w:rsidR="00067B90" w:rsidRPr="009A072E" w:rsidRDefault="00067B90" w:rsidP="00B46D58">
      <w:pPr>
        <w:widowControl w:val="0"/>
        <w:spacing w:after="160"/>
        <w:ind w:left="567" w:right="565"/>
        <w:jc w:val="center"/>
        <w:rPr>
          <w:rFonts w:ascii="GHEA Grapalat" w:hAnsi="GHEA Grapalat"/>
          <w:b/>
        </w:rPr>
      </w:pPr>
    </w:p>
    <w:p w14:paraId="144B9237" w14:textId="39946698" w:rsidR="00096865" w:rsidRPr="009044F1" w:rsidRDefault="00067B90" w:rsidP="00B46D58">
      <w:pPr>
        <w:widowControl w:val="0"/>
        <w:spacing w:after="160"/>
        <w:ind w:left="567" w:right="565"/>
        <w:jc w:val="center"/>
        <w:rPr>
          <w:rFonts w:ascii="GHEA Grapalat" w:hAnsi="GHEA Grapalat"/>
          <w:b/>
        </w:rPr>
      </w:pPr>
      <w:r>
        <w:rPr>
          <w:rFonts w:ascii="GHEA Grapalat" w:hAnsi="GHEA Grapalat"/>
          <w:b/>
        </w:rPr>
        <w:t>11.</w:t>
      </w:r>
      <w:r w:rsidR="008D5016" w:rsidRPr="009044F1">
        <w:rPr>
          <w:rFonts w:ascii="GHEA Grapalat" w:hAnsi="GHEA Grapalat"/>
          <w:b/>
        </w:rPr>
        <w:t xml:space="preserve">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008D5016"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008D5016" w:rsidRPr="009044F1">
        <w:rPr>
          <w:rFonts w:ascii="GHEA Grapalat" w:hAnsi="GHEA Grapalat"/>
          <w:b/>
        </w:rPr>
        <w:t>С</w:t>
      </w:r>
      <w:r w:rsidR="00025A85">
        <w:rPr>
          <w:rFonts w:ascii="Courier New" w:hAnsi="Courier New" w:cs="Courier New"/>
          <w:b/>
          <w:lang w:val="en-US"/>
        </w:rPr>
        <w:t> </w:t>
      </w:r>
      <w:r w:rsidR="008D5016" w:rsidRPr="009044F1">
        <w:rPr>
          <w:rFonts w:ascii="GHEA Grapalat" w:hAnsi="GHEA Grapalat"/>
          <w:b/>
        </w:rPr>
        <w:t>ПРОЦЕССОМ ЗАКУПКИ</w:t>
      </w:r>
    </w:p>
    <w:p w14:paraId="3234F3F7" w14:textId="1C1B0DC4" w:rsidR="00167353" w:rsidRPr="00216702" w:rsidRDefault="00067B90" w:rsidP="00167353">
      <w:pPr>
        <w:widowControl w:val="0"/>
        <w:tabs>
          <w:tab w:val="left" w:pos="1276"/>
        </w:tabs>
        <w:ind w:firstLine="567"/>
        <w:jc w:val="both"/>
        <w:rPr>
          <w:rFonts w:ascii="GHEA Grapalat" w:hAnsi="GHEA Grapalat"/>
        </w:rPr>
      </w:pPr>
      <w:r>
        <w:rPr>
          <w:rFonts w:ascii="GHEA Grapalat" w:hAnsi="GHEA Grapalat"/>
        </w:rPr>
        <w:t>11.</w:t>
      </w:r>
      <w:r w:rsidR="00167353" w:rsidRPr="00216702">
        <w:rPr>
          <w:rFonts w:ascii="GHEA Grapalat" w:hAnsi="GHEA Grapalat"/>
        </w:rPr>
        <w:t xml:space="preserve">1 </w:t>
      </w:r>
      <w:r w:rsidR="00167353">
        <w:rPr>
          <w:rFonts w:ascii="GHEA Grapalat" w:hAnsi="GHEA Grapalat"/>
        </w:rPr>
        <w:t>К</w:t>
      </w:r>
      <w:r w:rsidR="00167353"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00167353">
        <w:rPr>
          <w:rFonts w:ascii="GHEA Grapalat" w:hAnsi="GHEA Grapalat"/>
        </w:rPr>
        <w:t>К</w:t>
      </w:r>
      <w:r w:rsidR="00167353" w:rsidRPr="00216702">
        <w:rPr>
          <w:rFonts w:ascii="GHEA Grapalat" w:hAnsi="GHEA Grapalat"/>
        </w:rPr>
        <w:t xml:space="preserve">одекс) </w:t>
      </w:r>
      <w:r w:rsidR="00167353">
        <w:rPr>
          <w:rFonts w:ascii="GHEA Grapalat" w:hAnsi="GHEA Grapalat"/>
        </w:rPr>
        <w:t>.</w:t>
      </w:r>
    </w:p>
    <w:p w14:paraId="3480161C"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w:t>
      </w:r>
      <w:r>
        <w:rPr>
          <w:rFonts w:ascii="GHEA Grapalat" w:hAnsi="GHEA Grapalat"/>
        </w:rPr>
        <w:lastRenderedPageBreak/>
        <w:t xml:space="preserve">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0DCFFAC" w14:textId="78447D99" w:rsidR="00167353" w:rsidRDefault="00067B90" w:rsidP="00167353">
      <w:pPr>
        <w:widowControl w:val="0"/>
        <w:tabs>
          <w:tab w:val="left" w:pos="1276"/>
        </w:tabs>
        <w:ind w:firstLine="567"/>
        <w:jc w:val="both"/>
        <w:rPr>
          <w:rFonts w:ascii="GHEA Grapalat" w:hAnsi="GHEA Grapalat"/>
        </w:rPr>
      </w:pPr>
      <w:r>
        <w:rPr>
          <w:rFonts w:ascii="GHEA Grapalat" w:hAnsi="GHEA Grapalat"/>
        </w:rPr>
        <w:t>11.</w:t>
      </w:r>
      <w:r w:rsidR="00167353" w:rsidRPr="00D57ABB">
        <w:rPr>
          <w:rFonts w:ascii="GHEA Grapalat" w:hAnsi="GHEA Grapalat"/>
        </w:rPr>
        <w:t xml:space="preserve">2. Отношения, связанные с настоящей процедурой, не являются административными </w:t>
      </w:r>
      <w:r w:rsidR="00167353">
        <w:rPr>
          <w:rFonts w:ascii="GHEA Grapalat" w:hAnsi="GHEA Grapalat"/>
        </w:rPr>
        <w:t xml:space="preserve"> </w:t>
      </w:r>
      <w:r w:rsidR="00167353" w:rsidRPr="00D57ABB">
        <w:rPr>
          <w:rFonts w:ascii="GHEA Grapalat" w:hAnsi="GHEA Grapalat"/>
        </w:rPr>
        <w:t>и они регулируются законодательством Республики Армения, регулирующим гражданско-правовые отношения</w:t>
      </w:r>
      <w:r w:rsidR="00167353">
        <w:rPr>
          <w:rFonts w:ascii="GHEA Grapalat" w:hAnsi="GHEA Grapalat"/>
        </w:rPr>
        <w:t>.</w:t>
      </w:r>
    </w:p>
    <w:p w14:paraId="2949389C" w14:textId="0E8EE219" w:rsidR="00167353" w:rsidRDefault="00067B90" w:rsidP="00167353">
      <w:pPr>
        <w:widowControl w:val="0"/>
        <w:tabs>
          <w:tab w:val="left" w:pos="1276"/>
        </w:tabs>
        <w:ind w:firstLine="567"/>
        <w:jc w:val="both"/>
        <w:rPr>
          <w:rFonts w:ascii="GHEA Grapalat" w:hAnsi="GHEA Grapalat"/>
        </w:rPr>
      </w:pPr>
      <w:r>
        <w:rPr>
          <w:rFonts w:ascii="GHEA Grapalat" w:hAnsi="GHEA Grapalat"/>
        </w:rPr>
        <w:t>11.</w:t>
      </w:r>
      <w:r w:rsidR="00167353" w:rsidRPr="00420747">
        <w:rPr>
          <w:rFonts w:ascii="GHEA Grapalat" w:hAnsi="GHEA Grapalat"/>
        </w:rPr>
        <w:t>3. Убытки, причиненные вследствие действия или бездействия заказчика</w:t>
      </w:r>
      <w:r w:rsidR="00167353">
        <w:rPr>
          <w:rFonts w:ascii="GHEA Grapalat" w:hAnsi="GHEA Grapalat"/>
        </w:rPr>
        <w:t>,</w:t>
      </w:r>
      <w:r w:rsidR="00167353"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sidR="00167353">
        <w:rPr>
          <w:rFonts w:ascii="GHEA Grapalat" w:hAnsi="GHEA Grapalat"/>
        </w:rPr>
        <w:t>.</w:t>
      </w:r>
    </w:p>
    <w:p w14:paraId="790D8B51" w14:textId="6805F328" w:rsidR="00167353" w:rsidRPr="00996C18" w:rsidRDefault="00067B90" w:rsidP="00167353">
      <w:pPr>
        <w:widowControl w:val="0"/>
        <w:ind w:firstLine="567"/>
        <w:jc w:val="both"/>
        <w:rPr>
          <w:rFonts w:ascii="GHEA Grapalat" w:hAnsi="GHEA Grapalat"/>
        </w:rPr>
      </w:pPr>
      <w:r>
        <w:rPr>
          <w:rFonts w:ascii="GHEA Grapalat" w:hAnsi="GHEA Grapalat"/>
        </w:rPr>
        <w:t>11.</w:t>
      </w:r>
      <w:r w:rsidR="00167353" w:rsidRPr="000B56C9">
        <w:rPr>
          <w:rFonts w:ascii="GHEA Grapalat" w:hAnsi="GHEA Grapalat"/>
        </w:rPr>
        <w:t>4</w:t>
      </w:r>
      <w:r w:rsidR="00167353" w:rsidRPr="00826490">
        <w:rPr>
          <w:rFonts w:ascii="GHEA Grapalat" w:hAnsi="GHEA Grapalat"/>
        </w:rPr>
        <w:t xml:space="preserve">. Срок ожидания, </w:t>
      </w:r>
      <w:r w:rsidR="00167353"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A689AE" w14:textId="1E2FAD7E" w:rsidR="00167353" w:rsidRPr="00570BBD" w:rsidRDefault="00167353" w:rsidP="00167353">
      <w:pPr>
        <w:jc w:val="both"/>
        <w:rPr>
          <w:rFonts w:ascii="GHEA Grapalat" w:hAnsi="GHEA Grapalat"/>
        </w:rPr>
      </w:pPr>
      <w:r>
        <w:rPr>
          <w:rFonts w:ascii="GHEA Grapalat" w:hAnsi="GHEA Grapalat"/>
        </w:rPr>
        <w:t xml:space="preserve">       </w:t>
      </w:r>
      <w:r w:rsidR="00067B90">
        <w:rPr>
          <w:rFonts w:ascii="GHEA Grapalat" w:hAnsi="GHEA Grapalat"/>
        </w:rPr>
        <w:t>11.</w:t>
      </w:r>
      <w:r w:rsidRPr="00570BBD">
        <w:rPr>
          <w:rFonts w:ascii="GHEA Grapalat" w:hAnsi="GHEA Grapalat"/>
        </w:rPr>
        <w:t>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AFC9760" w14:textId="20C9886C" w:rsidR="00167353" w:rsidRPr="00570BBD" w:rsidRDefault="00167353" w:rsidP="00167353">
      <w:pPr>
        <w:jc w:val="both"/>
        <w:rPr>
          <w:rFonts w:ascii="GHEA Grapalat" w:hAnsi="GHEA Grapalat"/>
        </w:rPr>
      </w:pPr>
      <w:r>
        <w:rPr>
          <w:rFonts w:ascii="GHEA Grapalat" w:hAnsi="GHEA Grapalat"/>
        </w:rPr>
        <w:t xml:space="preserve">       </w:t>
      </w:r>
      <w:r w:rsidR="00067B90">
        <w:rPr>
          <w:rFonts w:ascii="GHEA Grapalat" w:hAnsi="GHEA Grapalat"/>
        </w:rPr>
        <w:t>11.</w:t>
      </w:r>
      <w:r w:rsidRPr="00570BBD">
        <w:rPr>
          <w:rFonts w:ascii="GHEA Grapalat" w:hAnsi="GHEA Grapalat"/>
        </w:rPr>
        <w:t>6. Суд решает вопрос о принятии искового заявления к производству в трехдневный срок после его подачи</w:t>
      </w:r>
      <w:r>
        <w:rPr>
          <w:rFonts w:ascii="GHEA Grapalat" w:hAnsi="GHEA Grapalat"/>
        </w:rPr>
        <w:t>.</w:t>
      </w:r>
    </w:p>
    <w:p w14:paraId="77481C6E" w14:textId="3F8AE622" w:rsidR="00167353" w:rsidRPr="00570BBD" w:rsidRDefault="00167353" w:rsidP="00167353">
      <w:pPr>
        <w:jc w:val="both"/>
        <w:rPr>
          <w:rFonts w:ascii="GHEA Grapalat" w:hAnsi="GHEA Grapalat"/>
        </w:rPr>
      </w:pPr>
      <w:r>
        <w:rPr>
          <w:rFonts w:ascii="GHEA Grapalat" w:hAnsi="GHEA Grapalat"/>
        </w:rPr>
        <w:t xml:space="preserve">      </w:t>
      </w:r>
      <w:r w:rsidR="00067B90">
        <w:rPr>
          <w:rFonts w:ascii="GHEA Grapalat" w:hAnsi="GHEA Grapalat"/>
        </w:rPr>
        <w:t>11.</w:t>
      </w:r>
      <w:r w:rsidRPr="00570BBD">
        <w:rPr>
          <w:rFonts w:ascii="GHEA Grapalat" w:hAnsi="GHEA Grapalat"/>
        </w:rPr>
        <w:t xml:space="preserve">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477B128" w14:textId="22733FB8" w:rsidR="00167353" w:rsidRPr="00570BBD" w:rsidRDefault="00067B90" w:rsidP="00167353">
      <w:pPr>
        <w:jc w:val="both"/>
        <w:rPr>
          <w:rFonts w:ascii="GHEA Grapalat" w:hAnsi="GHEA Grapalat"/>
          <w:lang w:val="hy-AM"/>
        </w:rPr>
      </w:pPr>
      <w:r>
        <w:rPr>
          <w:rFonts w:ascii="GHEA Grapalat" w:hAnsi="GHEA Grapalat"/>
        </w:rPr>
        <w:t>11.</w:t>
      </w:r>
      <w:r w:rsidR="00167353" w:rsidRPr="00570BBD">
        <w:rPr>
          <w:rFonts w:ascii="GHEA Grapalat" w:hAnsi="GHEA Grapalat"/>
        </w:rPr>
        <w:t xml:space="preserve">8. Решение о требовании доказательств </w:t>
      </w:r>
      <w:r w:rsidR="00167353">
        <w:rPr>
          <w:rFonts w:ascii="GHEA Grapalat" w:hAnsi="GHEA Grapalat"/>
        </w:rPr>
        <w:t>исполняется</w:t>
      </w:r>
      <w:r w:rsidR="00167353" w:rsidRPr="00570BBD">
        <w:rPr>
          <w:rFonts w:ascii="GHEA Grapalat" w:hAnsi="GHEA Grapalat"/>
        </w:rPr>
        <w:t xml:space="preserve"> ответчиком в пятидневный срок после получения решения</w:t>
      </w:r>
      <w:r w:rsidR="00167353">
        <w:rPr>
          <w:rFonts w:ascii="GHEA Grapalat" w:hAnsi="GHEA Grapalat"/>
        </w:rPr>
        <w:t>.</w:t>
      </w:r>
    </w:p>
    <w:p w14:paraId="1ED4157D"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49491A9A" w14:textId="18CA21AF" w:rsidR="00167353" w:rsidRDefault="00067B90" w:rsidP="00167353">
      <w:pPr>
        <w:jc w:val="both"/>
        <w:rPr>
          <w:rFonts w:ascii="GHEA Grapalat" w:hAnsi="GHEA Grapalat"/>
          <w:lang w:val="hy-AM"/>
        </w:rPr>
      </w:pPr>
      <w:r>
        <w:rPr>
          <w:rFonts w:ascii="GHEA Grapalat" w:hAnsi="GHEA Grapalat"/>
        </w:rPr>
        <w:t>11.</w:t>
      </w:r>
      <w:r w:rsidR="00167353" w:rsidRPr="00570BBD">
        <w:rPr>
          <w:rFonts w:ascii="GHEA Grapalat" w:hAnsi="GHEA Grapalat"/>
        </w:rPr>
        <w:t xml:space="preserve">9. </w:t>
      </w:r>
      <w:r w:rsidR="00167353"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00167353">
        <w:rPr>
          <w:rFonts w:ascii="GHEA Grapalat" w:hAnsi="GHEA Grapalat"/>
          <w:lang w:val="hy-AM"/>
        </w:rPr>
        <w:t>.</w:t>
      </w:r>
    </w:p>
    <w:p w14:paraId="148E56A5" w14:textId="11DEAA77" w:rsidR="00167353" w:rsidRPr="00570BBD" w:rsidRDefault="00067B90" w:rsidP="00167353">
      <w:pPr>
        <w:jc w:val="both"/>
        <w:rPr>
          <w:rFonts w:ascii="GHEA Grapalat" w:hAnsi="GHEA Grapalat"/>
          <w:lang w:val="hy-AM"/>
        </w:rPr>
      </w:pPr>
      <w:r>
        <w:rPr>
          <w:rFonts w:ascii="GHEA Grapalat" w:hAnsi="GHEA Grapalat"/>
        </w:rPr>
        <w:t>11.</w:t>
      </w:r>
      <w:r w:rsidR="00167353" w:rsidRPr="00570BBD">
        <w:rPr>
          <w:rFonts w:ascii="GHEA Grapalat" w:hAnsi="GHEA Grapalat"/>
        </w:rPr>
        <w:t>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00167353">
        <w:rPr>
          <w:rFonts w:ascii="GHEA Grapalat" w:hAnsi="GHEA Grapalat"/>
          <w:lang w:val="hy-AM"/>
        </w:rPr>
        <w:t>.</w:t>
      </w:r>
      <w:r w:rsidR="00167353"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00167353">
        <w:rPr>
          <w:rFonts w:ascii="GHEA Grapalat" w:hAnsi="GHEA Grapalat"/>
          <w:lang w:val="hy-AM"/>
        </w:rPr>
        <w:t>.</w:t>
      </w:r>
    </w:p>
    <w:p w14:paraId="339EC378" w14:textId="3D88A1A7" w:rsidR="00167353" w:rsidRPr="00570BBD" w:rsidRDefault="00067B90" w:rsidP="00167353">
      <w:pPr>
        <w:jc w:val="both"/>
        <w:rPr>
          <w:rFonts w:ascii="GHEA Grapalat" w:hAnsi="GHEA Grapalat"/>
          <w:lang w:val="hy-AM"/>
        </w:rPr>
      </w:pPr>
      <w:r>
        <w:rPr>
          <w:rFonts w:ascii="GHEA Grapalat" w:hAnsi="GHEA Grapalat"/>
        </w:rPr>
        <w:t>11.</w:t>
      </w:r>
      <w:r w:rsidR="00167353" w:rsidRPr="00570BBD">
        <w:rPr>
          <w:rFonts w:ascii="GHEA Grapalat" w:hAnsi="GHEA Grapalat"/>
        </w:rPr>
        <w:t xml:space="preserve">11. </w:t>
      </w:r>
      <w:r w:rsidR="00167353"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sidR="00167353">
        <w:rPr>
          <w:rFonts w:ascii="GHEA Grapalat" w:hAnsi="GHEA Grapalat"/>
          <w:lang w:val="hy-AM"/>
        </w:rPr>
        <w:t>.</w:t>
      </w:r>
    </w:p>
    <w:p w14:paraId="6CBDB007" w14:textId="6426A2D4" w:rsidR="00167353" w:rsidRPr="00570BBD" w:rsidRDefault="00067B90" w:rsidP="00167353">
      <w:pPr>
        <w:jc w:val="both"/>
        <w:rPr>
          <w:rFonts w:ascii="GHEA Grapalat" w:hAnsi="GHEA Grapalat"/>
        </w:rPr>
      </w:pPr>
      <w:r>
        <w:rPr>
          <w:rFonts w:ascii="GHEA Grapalat" w:hAnsi="GHEA Grapalat"/>
        </w:rPr>
        <w:t>11.</w:t>
      </w:r>
      <w:r w:rsidR="00167353" w:rsidRPr="00570BBD">
        <w:rPr>
          <w:rFonts w:ascii="GHEA Grapalat" w:hAnsi="GHEA Grapalat"/>
        </w:rPr>
        <w:t xml:space="preserve">12 </w:t>
      </w:r>
      <w:r w:rsidR="00167353">
        <w:rPr>
          <w:rFonts w:ascii="GHEA Grapalat" w:hAnsi="GHEA Grapalat"/>
        </w:rPr>
        <w:t>Л</w:t>
      </w:r>
      <w:r w:rsidR="00167353"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sidR="00167353">
        <w:rPr>
          <w:rFonts w:ascii="GHEA Grapalat" w:hAnsi="GHEA Grapalat"/>
        </w:rPr>
        <w:t>.</w:t>
      </w:r>
    </w:p>
    <w:p w14:paraId="4416E9CA" w14:textId="23F94ADD" w:rsidR="00167353" w:rsidRDefault="00067B90" w:rsidP="00167353">
      <w:pPr>
        <w:jc w:val="both"/>
        <w:rPr>
          <w:rFonts w:ascii="GHEA Grapalat" w:hAnsi="GHEA Grapalat"/>
        </w:rPr>
      </w:pPr>
      <w:r>
        <w:rPr>
          <w:rFonts w:ascii="GHEA Grapalat" w:hAnsi="GHEA Grapalat"/>
        </w:rPr>
        <w:t>11.</w:t>
      </w:r>
      <w:r w:rsidR="00167353" w:rsidRPr="00570BBD">
        <w:rPr>
          <w:rFonts w:ascii="GHEA Grapalat" w:hAnsi="GHEA Grapalat"/>
        </w:rPr>
        <w:t xml:space="preserve">13. </w:t>
      </w:r>
      <w:r w:rsidR="00167353">
        <w:rPr>
          <w:rFonts w:ascii="GHEA Grapalat" w:hAnsi="GHEA Grapalat"/>
        </w:rPr>
        <w:t>С</w:t>
      </w:r>
      <w:r w:rsidR="00167353" w:rsidRPr="00570BBD">
        <w:rPr>
          <w:rFonts w:ascii="GHEA Grapalat" w:hAnsi="GHEA Grapalat"/>
        </w:rPr>
        <w:t xml:space="preserve">уд рассматривает дела по спорам, предусмотренным настоящим разделом, и выносит </w:t>
      </w:r>
      <w:r w:rsidR="00167353">
        <w:rPr>
          <w:rFonts w:ascii="GHEA Grapalat" w:hAnsi="GHEA Grapalat"/>
        </w:rPr>
        <w:t>вердикт</w:t>
      </w:r>
      <w:r w:rsidR="00167353" w:rsidRPr="00570BBD">
        <w:rPr>
          <w:rFonts w:ascii="GHEA Grapalat" w:hAnsi="GHEA Grapalat"/>
        </w:rPr>
        <w:t xml:space="preserve"> и решения по ним </w:t>
      </w:r>
      <w:r w:rsidR="00167353">
        <w:rPr>
          <w:rFonts w:ascii="GHEA Grapalat" w:hAnsi="GHEA Grapalat"/>
        </w:rPr>
        <w:t>по</w:t>
      </w:r>
      <w:r w:rsidR="00167353" w:rsidRPr="00570BBD">
        <w:rPr>
          <w:rFonts w:ascii="GHEA Grapalat" w:hAnsi="GHEA Grapalat"/>
        </w:rPr>
        <w:t xml:space="preserve"> письменной процедуре, за исключением случаев, когда суд по </w:t>
      </w:r>
      <w:r w:rsidR="00167353" w:rsidRPr="00570BBD">
        <w:rPr>
          <w:rFonts w:ascii="GHEA Grapalat" w:hAnsi="GHEA Grapalat"/>
        </w:rPr>
        <w:lastRenderedPageBreak/>
        <w:t xml:space="preserve">ходатайству лица, участвующего в деле, </w:t>
      </w:r>
      <w:r w:rsidR="00167353" w:rsidRPr="009E7576">
        <w:rPr>
          <w:rFonts w:ascii="GHEA Grapalat" w:hAnsi="GHEA Grapalat"/>
        </w:rPr>
        <w:t xml:space="preserve">или по своей </w:t>
      </w:r>
      <w:r w:rsidR="00167353" w:rsidRPr="00570BBD">
        <w:rPr>
          <w:rFonts w:ascii="GHEA Grapalat" w:hAnsi="GHEA Grapalat"/>
        </w:rPr>
        <w:t>инициативе пришел к выводу о необходимости рассмотрения дела в судебном заседании</w:t>
      </w:r>
      <w:r w:rsidR="00167353">
        <w:rPr>
          <w:rFonts w:ascii="GHEA Grapalat" w:hAnsi="GHEA Grapalat"/>
        </w:rPr>
        <w:t xml:space="preserve">. </w:t>
      </w:r>
    </w:p>
    <w:p w14:paraId="3E13BDEE" w14:textId="4CDDDBB6" w:rsidR="00167353" w:rsidRPr="00570BBD" w:rsidRDefault="00067B90" w:rsidP="00167353">
      <w:pPr>
        <w:jc w:val="both"/>
        <w:rPr>
          <w:rFonts w:ascii="GHEA Grapalat" w:hAnsi="GHEA Grapalat"/>
        </w:rPr>
      </w:pPr>
      <w:r>
        <w:rPr>
          <w:rFonts w:ascii="GHEA Grapalat" w:hAnsi="GHEA Grapalat"/>
        </w:rPr>
        <w:t>11.</w:t>
      </w:r>
      <w:r w:rsidR="00167353" w:rsidRPr="00570BBD">
        <w:rPr>
          <w:rFonts w:ascii="GHEA Grapalat" w:hAnsi="GHEA Grapalat"/>
        </w:rPr>
        <w:t>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sidR="00167353">
        <w:rPr>
          <w:rFonts w:ascii="GHEA Grapalat" w:hAnsi="GHEA Grapalat"/>
        </w:rPr>
        <w:t>.</w:t>
      </w:r>
    </w:p>
    <w:p w14:paraId="166A1B3F" w14:textId="78F96AC2" w:rsidR="00167353" w:rsidRPr="00570BBD" w:rsidRDefault="00067B90" w:rsidP="00167353">
      <w:pPr>
        <w:jc w:val="both"/>
        <w:rPr>
          <w:rFonts w:ascii="GHEA Grapalat" w:hAnsi="GHEA Grapalat"/>
        </w:rPr>
      </w:pPr>
      <w:r>
        <w:rPr>
          <w:rFonts w:ascii="GHEA Grapalat" w:hAnsi="GHEA Grapalat"/>
        </w:rPr>
        <w:t>11.</w:t>
      </w:r>
      <w:r w:rsidR="00167353" w:rsidRPr="00570BBD">
        <w:rPr>
          <w:rFonts w:ascii="GHEA Grapalat" w:hAnsi="GHEA Grapalat"/>
        </w:rPr>
        <w:t xml:space="preserve">15. О рассмотрении дела в судебном заседании суд выносит </w:t>
      </w:r>
      <w:r w:rsidR="00167353">
        <w:rPr>
          <w:rFonts w:ascii="GHEA Grapalat" w:hAnsi="GHEA Grapalat"/>
        </w:rPr>
        <w:t>решение</w:t>
      </w:r>
      <w:r w:rsidR="00167353" w:rsidRPr="00570BBD">
        <w:rPr>
          <w:rFonts w:ascii="GHEA Grapalat" w:hAnsi="GHEA Grapalat"/>
        </w:rPr>
        <w:t xml:space="preserve"> в трехдневный срок по истечении срока, установленного для подачи искового ответа</w:t>
      </w:r>
      <w:r w:rsidR="00167353">
        <w:rPr>
          <w:rFonts w:ascii="GHEA Grapalat" w:hAnsi="GHEA Grapalat"/>
        </w:rPr>
        <w:t>.</w:t>
      </w:r>
    </w:p>
    <w:p w14:paraId="7FA3F3CF" w14:textId="6A014DAF" w:rsidR="00167353" w:rsidRPr="00570BBD" w:rsidRDefault="00067B90" w:rsidP="00167353">
      <w:pPr>
        <w:jc w:val="both"/>
        <w:rPr>
          <w:rFonts w:ascii="GHEA Grapalat" w:hAnsi="GHEA Grapalat"/>
        </w:rPr>
      </w:pPr>
      <w:r>
        <w:rPr>
          <w:rFonts w:ascii="GHEA Grapalat" w:hAnsi="GHEA Grapalat"/>
        </w:rPr>
        <w:t>11.</w:t>
      </w:r>
      <w:r w:rsidR="00167353" w:rsidRPr="00570BBD">
        <w:rPr>
          <w:rFonts w:ascii="GHEA Grapalat" w:hAnsi="GHEA Grapalat"/>
        </w:rPr>
        <w:t xml:space="preserve">16. Вопрос рассмотрения дела в судебном заседании может </w:t>
      </w:r>
      <w:r w:rsidR="00167353">
        <w:rPr>
          <w:rFonts w:ascii="GHEA Grapalat" w:hAnsi="GHEA Grapalat"/>
        </w:rPr>
        <w:t>решиться</w:t>
      </w:r>
      <w:r w:rsidR="00167353" w:rsidRPr="00570BBD">
        <w:rPr>
          <w:rFonts w:ascii="GHEA Grapalat" w:hAnsi="GHEA Grapalat"/>
        </w:rPr>
        <w:t xml:space="preserve"> также решением о принятии искового заявления к производству</w:t>
      </w:r>
      <w:r w:rsidR="00167353">
        <w:rPr>
          <w:rFonts w:ascii="GHEA Grapalat" w:hAnsi="GHEA Grapalat"/>
        </w:rPr>
        <w:t>.</w:t>
      </w:r>
    </w:p>
    <w:p w14:paraId="4FCD47AE" w14:textId="6CE4834D" w:rsidR="00167353" w:rsidRPr="00570BBD" w:rsidRDefault="00067B90" w:rsidP="00167353">
      <w:pPr>
        <w:jc w:val="both"/>
        <w:rPr>
          <w:rFonts w:ascii="GHEA Grapalat" w:hAnsi="GHEA Grapalat"/>
        </w:rPr>
      </w:pPr>
      <w:r>
        <w:rPr>
          <w:rFonts w:ascii="GHEA Grapalat" w:hAnsi="GHEA Grapalat"/>
        </w:rPr>
        <w:t>11.</w:t>
      </w:r>
      <w:r w:rsidR="00167353" w:rsidRPr="00570BBD">
        <w:rPr>
          <w:rFonts w:ascii="GHEA Grapalat" w:hAnsi="GHEA Grapalat"/>
        </w:rPr>
        <w:t xml:space="preserve">17. </w:t>
      </w:r>
      <w:r w:rsidR="00167353">
        <w:rPr>
          <w:rFonts w:ascii="GHEA Grapalat" w:hAnsi="GHEA Grapalat"/>
        </w:rPr>
        <w:t>О</w:t>
      </w:r>
      <w:r w:rsidR="00167353"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sidR="00167353">
        <w:rPr>
          <w:rFonts w:ascii="GHEA Grapalat" w:hAnsi="GHEA Grapalat"/>
        </w:rPr>
        <w:t>.</w:t>
      </w:r>
    </w:p>
    <w:p w14:paraId="1143C53E" w14:textId="06F50009" w:rsidR="00167353" w:rsidRPr="00570BBD" w:rsidRDefault="00067B90" w:rsidP="00167353">
      <w:pPr>
        <w:jc w:val="both"/>
        <w:rPr>
          <w:rFonts w:ascii="GHEA Grapalat" w:hAnsi="GHEA Grapalat"/>
        </w:rPr>
      </w:pPr>
      <w:r>
        <w:rPr>
          <w:rFonts w:ascii="GHEA Grapalat" w:hAnsi="GHEA Grapalat"/>
        </w:rPr>
        <w:t>11.</w:t>
      </w:r>
      <w:r w:rsidR="00167353" w:rsidRPr="00570BBD">
        <w:rPr>
          <w:rFonts w:ascii="GHEA Grapalat" w:hAnsi="GHEA Grapalat"/>
        </w:rPr>
        <w:t xml:space="preserve">18. </w:t>
      </w:r>
      <w:r w:rsidR="00167353"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sidR="00167353">
        <w:rPr>
          <w:rFonts w:ascii="GHEA Grapalat" w:hAnsi="GHEA Grapalat"/>
        </w:rPr>
        <w:t xml:space="preserve">о </w:t>
      </w:r>
      <w:r w:rsidR="00167353" w:rsidRPr="005319EB">
        <w:rPr>
          <w:rFonts w:ascii="GHEA Grapalat" w:hAnsi="GHEA Grapalat"/>
        </w:rPr>
        <w:t>требова</w:t>
      </w:r>
      <w:r w:rsidR="00167353">
        <w:rPr>
          <w:rFonts w:ascii="GHEA Grapalat" w:hAnsi="GHEA Grapalat"/>
        </w:rPr>
        <w:t>нии доказательств</w:t>
      </w:r>
      <w:r w:rsidR="00167353"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sidR="00167353">
        <w:rPr>
          <w:rFonts w:ascii="GHEA Grapalat" w:hAnsi="GHEA Grapalat"/>
        </w:rPr>
        <w:t>.</w:t>
      </w:r>
    </w:p>
    <w:p w14:paraId="6FF285A1" w14:textId="192B5A0F" w:rsidR="00167353" w:rsidRPr="00570BBD" w:rsidRDefault="00067B90" w:rsidP="00167353">
      <w:pPr>
        <w:jc w:val="both"/>
        <w:rPr>
          <w:rFonts w:ascii="GHEA Grapalat" w:hAnsi="GHEA Grapalat"/>
        </w:rPr>
      </w:pPr>
      <w:r>
        <w:rPr>
          <w:rFonts w:ascii="GHEA Grapalat" w:hAnsi="GHEA Grapalat"/>
        </w:rPr>
        <w:t>11.</w:t>
      </w:r>
      <w:r w:rsidR="00167353" w:rsidRPr="00570BBD">
        <w:rPr>
          <w:rFonts w:ascii="GHEA Grapalat" w:hAnsi="GHEA Grapalat"/>
        </w:rPr>
        <w:t xml:space="preserve">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w:t>
      </w:r>
      <w:r>
        <w:rPr>
          <w:rFonts w:ascii="GHEA Grapalat" w:hAnsi="GHEA Grapalat"/>
        </w:rPr>
        <w:t>11.</w:t>
      </w:r>
      <w:r w:rsidR="00167353" w:rsidRPr="00570BBD">
        <w:rPr>
          <w:rFonts w:ascii="GHEA Grapalat" w:hAnsi="GHEA Grapalat"/>
        </w:rPr>
        <w:t>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sidR="00167353">
        <w:rPr>
          <w:rFonts w:ascii="GHEA Grapalat" w:hAnsi="GHEA Grapalat"/>
        </w:rPr>
        <w:t>.</w:t>
      </w:r>
    </w:p>
    <w:p w14:paraId="45FD74D6" w14:textId="1264C581" w:rsidR="00167353" w:rsidRPr="00570BBD" w:rsidRDefault="00167353" w:rsidP="00167353">
      <w:pPr>
        <w:jc w:val="both"/>
        <w:rPr>
          <w:rFonts w:ascii="GHEA Grapalat" w:hAnsi="GHEA Grapalat"/>
        </w:rPr>
      </w:pPr>
      <w:r>
        <w:rPr>
          <w:rFonts w:ascii="GHEA Grapalat" w:hAnsi="GHEA Grapalat"/>
        </w:rPr>
        <w:t xml:space="preserve">    </w:t>
      </w:r>
      <w:r w:rsidR="00067B90">
        <w:rPr>
          <w:rFonts w:ascii="GHEA Grapalat" w:hAnsi="GHEA Grapalat"/>
        </w:rPr>
        <w:t>11.</w:t>
      </w:r>
      <w:r w:rsidRPr="00570BBD">
        <w:rPr>
          <w:rFonts w:ascii="GHEA Grapalat" w:hAnsi="GHEA Grapalat"/>
        </w:rPr>
        <w:t xml:space="preserve">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7781F9E" w14:textId="0B08F2ED" w:rsidR="00167353" w:rsidRPr="00570BBD" w:rsidRDefault="00167353" w:rsidP="00167353">
      <w:pPr>
        <w:jc w:val="both"/>
        <w:rPr>
          <w:rFonts w:ascii="GHEA Grapalat" w:hAnsi="GHEA Grapalat"/>
        </w:rPr>
      </w:pPr>
      <w:r>
        <w:rPr>
          <w:rFonts w:ascii="GHEA Grapalat" w:hAnsi="GHEA Grapalat"/>
        </w:rPr>
        <w:t xml:space="preserve">    </w:t>
      </w:r>
      <w:r w:rsidR="00067B90">
        <w:rPr>
          <w:rFonts w:ascii="GHEA Grapalat" w:hAnsi="GHEA Grapalat"/>
        </w:rPr>
        <w:t>11.</w:t>
      </w:r>
      <w:r w:rsidRPr="00570BBD">
        <w:rPr>
          <w:rFonts w:ascii="GHEA Grapalat" w:hAnsi="GHEA Grapalat"/>
        </w:rPr>
        <w:t xml:space="preserve">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661BD20" w14:textId="74395053" w:rsidR="00167353" w:rsidRPr="00570BBD" w:rsidRDefault="00167353" w:rsidP="00167353">
      <w:pPr>
        <w:jc w:val="both"/>
        <w:rPr>
          <w:rFonts w:ascii="GHEA Grapalat" w:hAnsi="GHEA Grapalat"/>
        </w:rPr>
      </w:pPr>
      <w:r>
        <w:rPr>
          <w:rFonts w:ascii="GHEA Grapalat" w:hAnsi="GHEA Grapalat"/>
        </w:rPr>
        <w:t xml:space="preserve">     </w:t>
      </w:r>
      <w:r w:rsidR="00067B90">
        <w:rPr>
          <w:rFonts w:ascii="GHEA Grapalat" w:hAnsi="GHEA Grapalat"/>
        </w:rPr>
        <w:t>11.</w:t>
      </w:r>
      <w:r w:rsidRPr="00570BBD">
        <w:rPr>
          <w:rFonts w:ascii="GHEA Grapalat" w:hAnsi="GHEA Grapalat"/>
        </w:rPr>
        <w:t xml:space="preserve">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EA14E77"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D4BFCE6" w14:textId="79DD0241" w:rsidR="00167353" w:rsidRPr="009044F1" w:rsidRDefault="00067B90" w:rsidP="00167353">
      <w:pPr>
        <w:widowControl w:val="0"/>
        <w:spacing w:after="160"/>
        <w:ind w:firstLine="567"/>
        <w:jc w:val="both"/>
        <w:rPr>
          <w:rFonts w:ascii="GHEA Grapalat" w:hAnsi="GHEA Grapalat" w:cs="Sylfaen"/>
          <w:b/>
        </w:rPr>
      </w:pPr>
      <w:r>
        <w:rPr>
          <w:rFonts w:ascii="GHEA Grapalat" w:hAnsi="GHEA Grapalat"/>
        </w:rPr>
        <w:t>11.</w:t>
      </w:r>
      <w:r w:rsidR="00167353" w:rsidRPr="00570BBD">
        <w:rPr>
          <w:rFonts w:ascii="GHEA Grapalat" w:hAnsi="GHEA Grapalat"/>
        </w:rPr>
        <w:t xml:space="preserve">23. </w:t>
      </w:r>
      <w:r w:rsidR="00167353">
        <w:rPr>
          <w:rFonts w:ascii="GHEA Grapalat" w:hAnsi="GHEA Grapalat"/>
        </w:rPr>
        <w:t>С</w:t>
      </w:r>
      <w:r w:rsidR="00167353"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732034E" w14:textId="77777777" w:rsidR="00167353" w:rsidRPr="009044F1" w:rsidRDefault="00167353" w:rsidP="00167353">
      <w:pPr>
        <w:widowControl w:val="0"/>
        <w:spacing w:after="160"/>
        <w:jc w:val="both"/>
        <w:rPr>
          <w:rFonts w:ascii="GHEA Grapalat" w:hAnsi="GHEA Grapalat" w:cs="Sylfaen"/>
          <w:b/>
        </w:rPr>
      </w:pPr>
    </w:p>
    <w:p w14:paraId="04B5BC01" w14:textId="77777777" w:rsidR="004373E3" w:rsidRDefault="004373E3" w:rsidP="00B46D58">
      <w:pPr>
        <w:rPr>
          <w:rFonts w:ascii="GHEA Grapalat" w:hAnsi="GHEA Grapalat"/>
          <w:b/>
        </w:rPr>
      </w:pPr>
    </w:p>
    <w:p w14:paraId="4AFA1EB8" w14:textId="77777777" w:rsidR="00503980" w:rsidRDefault="00503980">
      <w:pPr>
        <w:rPr>
          <w:rFonts w:ascii="GHEA Grapalat" w:hAnsi="GHEA Grapalat"/>
          <w:b/>
        </w:rPr>
      </w:pPr>
      <w:r>
        <w:rPr>
          <w:rFonts w:ascii="GHEA Grapalat" w:hAnsi="GHEA Grapalat"/>
          <w:b/>
        </w:rPr>
        <w:br w:type="page"/>
      </w:r>
    </w:p>
    <w:p w14:paraId="7879670F"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6473B211" w14:textId="77777777" w:rsidR="008842CE" w:rsidRPr="00374F4A" w:rsidRDefault="008842CE" w:rsidP="00B46D58">
      <w:pPr>
        <w:widowControl w:val="0"/>
        <w:spacing w:after="160"/>
        <w:jc w:val="center"/>
        <w:rPr>
          <w:rFonts w:ascii="GHEA Grapalat" w:hAnsi="GHEA Grapalat"/>
          <w:b/>
        </w:rPr>
      </w:pPr>
    </w:p>
    <w:p w14:paraId="45832DB0" w14:textId="0AD6D999"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90BEA">
        <w:rPr>
          <w:rFonts w:ascii="GHEA Grapalat" w:hAnsi="GHEA Grapalat"/>
          <w:b/>
        </w:rPr>
        <w:t>ЗАПРОС КОТИРОВОК</w:t>
      </w:r>
    </w:p>
    <w:p w14:paraId="547C87E9" w14:textId="77777777" w:rsidR="00096865" w:rsidRPr="009044F1" w:rsidRDefault="00096865" w:rsidP="00B46D58">
      <w:pPr>
        <w:widowControl w:val="0"/>
        <w:spacing w:after="160"/>
        <w:jc w:val="center"/>
        <w:rPr>
          <w:rFonts w:ascii="GHEA Grapalat" w:hAnsi="GHEA Grapalat"/>
        </w:rPr>
      </w:pPr>
    </w:p>
    <w:p w14:paraId="4876E0B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397BBF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F13241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C5C37A8"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8D015CD" w14:textId="77777777" w:rsidR="00140A36" w:rsidRDefault="00140A36" w:rsidP="00B46D58">
      <w:pPr>
        <w:widowControl w:val="0"/>
        <w:spacing w:after="160"/>
        <w:jc w:val="center"/>
        <w:rPr>
          <w:rFonts w:ascii="GHEA Grapalat" w:hAnsi="GHEA Grapalat"/>
          <w:b/>
        </w:rPr>
      </w:pPr>
    </w:p>
    <w:p w14:paraId="41E1374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7812AEE1"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FCBD2E3" w14:textId="77777777" w:rsidR="00412DF7" w:rsidRPr="00067B90" w:rsidRDefault="00412DF7" w:rsidP="00412DF7">
      <w:pPr>
        <w:widowControl w:val="0"/>
        <w:spacing w:after="160" w:line="360" w:lineRule="auto"/>
        <w:ind w:firstLine="567"/>
        <w:jc w:val="both"/>
        <w:rPr>
          <w:rFonts w:ascii="GHEA Grapalat" w:hAnsi="GHEA Grapalat" w:cs="Sylfaen"/>
          <w:b/>
          <w:bCs/>
        </w:rPr>
      </w:pPr>
      <w:r w:rsidRPr="00067B90">
        <w:rPr>
          <w:rFonts w:ascii="GHEA Grapalat" w:hAnsi="GHEA Grapalat"/>
          <w:b/>
          <w:bCs/>
        </w:rPr>
        <w:t>Участник заявкой представляет утвержденные им:</w:t>
      </w:r>
    </w:p>
    <w:p w14:paraId="4966570F" w14:textId="77777777" w:rsidR="00096865" w:rsidRPr="00067B90" w:rsidRDefault="002D5CF0" w:rsidP="00B46D58">
      <w:pPr>
        <w:widowControl w:val="0"/>
        <w:tabs>
          <w:tab w:val="left" w:pos="1134"/>
        </w:tabs>
        <w:spacing w:after="160"/>
        <w:ind w:firstLine="567"/>
        <w:jc w:val="both"/>
        <w:rPr>
          <w:rFonts w:ascii="GHEA Grapalat" w:hAnsi="GHEA Grapalat"/>
          <w:b/>
          <w:bCs/>
        </w:rPr>
      </w:pPr>
      <w:r w:rsidRPr="00067B90">
        <w:rPr>
          <w:rFonts w:ascii="GHEA Grapalat" w:hAnsi="GHEA Grapalat"/>
          <w:b/>
          <w:bCs/>
        </w:rPr>
        <w:t>2.1</w:t>
      </w:r>
      <w:r w:rsidR="005114D0" w:rsidRPr="00067B90">
        <w:rPr>
          <w:rFonts w:ascii="GHEA Grapalat" w:hAnsi="GHEA Grapalat"/>
          <w:b/>
          <w:bCs/>
        </w:rPr>
        <w:t>.</w:t>
      </w:r>
      <w:r w:rsidR="009873F3" w:rsidRPr="00067B90">
        <w:rPr>
          <w:rFonts w:ascii="GHEA Grapalat" w:hAnsi="GHEA Grapalat"/>
          <w:b/>
          <w:bCs/>
        </w:rPr>
        <w:tab/>
      </w:r>
      <w:r w:rsidRPr="00067B90">
        <w:rPr>
          <w:rFonts w:ascii="GHEA Grapalat" w:hAnsi="GHEA Grapalat"/>
          <w:b/>
          <w:bCs/>
        </w:rPr>
        <w:t>заявление</w:t>
      </w:r>
      <w:r w:rsidR="00EB3C28" w:rsidRPr="00067B90">
        <w:rPr>
          <w:rFonts w:ascii="GHEA Grapalat" w:hAnsi="GHEA Grapalat"/>
          <w:b/>
          <w:bCs/>
        </w:rPr>
        <w:t>--</w:t>
      </w:r>
      <w:proofErr w:type="spellStart"/>
      <w:r w:rsidR="00EB3C28" w:rsidRPr="00067B90">
        <w:rPr>
          <w:rFonts w:ascii="GHEA Grapalat" w:hAnsi="GHEA Grapalat"/>
          <w:b/>
          <w:bCs/>
        </w:rPr>
        <w:t>объявлени</w:t>
      </w:r>
      <w:proofErr w:type="spellEnd"/>
      <w:r w:rsidR="00EB3C28" w:rsidRPr="00067B90">
        <w:rPr>
          <w:rFonts w:ascii="GHEA Grapalat" w:hAnsi="GHEA Grapalat"/>
          <w:b/>
          <w:bCs/>
          <w:lang w:val="en-US"/>
        </w:rPr>
        <w:t>e</w:t>
      </w:r>
      <w:r w:rsidR="00EB3C28" w:rsidRPr="00067B90">
        <w:rPr>
          <w:rFonts w:ascii="GHEA Grapalat" w:hAnsi="GHEA Grapalat"/>
          <w:b/>
          <w:bCs/>
        </w:rPr>
        <w:t xml:space="preserve"> </w:t>
      </w:r>
      <w:r w:rsidRPr="00067B90">
        <w:rPr>
          <w:rFonts w:ascii="GHEA Grapalat" w:hAnsi="GHEA Grapalat"/>
          <w:b/>
          <w:bCs/>
        </w:rPr>
        <w:t xml:space="preserve"> на участие в процедуре согласно Приложению №1;</w:t>
      </w:r>
    </w:p>
    <w:p w14:paraId="7626B961"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6A2C3C3"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14:paraId="53119E93" w14:textId="0C1A1AC1" w:rsidR="00E67BA7" w:rsidRPr="00E267E5" w:rsidRDefault="00096865" w:rsidP="00067B90">
      <w:pPr>
        <w:widowControl w:val="0"/>
        <w:tabs>
          <w:tab w:val="left" w:pos="1134"/>
        </w:tabs>
        <w:ind w:firstLine="567"/>
        <w:jc w:val="both"/>
        <w:rPr>
          <w:rFonts w:ascii="GHEA Grapalat" w:hAnsi="GHEA Grapalat"/>
        </w:rPr>
      </w:pPr>
      <w:r w:rsidRPr="009044F1">
        <w:rPr>
          <w:rFonts w:ascii="GHEA Grapalat" w:hAnsi="GHEA Grapalat"/>
        </w:rPr>
        <w:t>2.</w:t>
      </w:r>
      <w:r w:rsidR="00067B90" w:rsidRPr="009A072E">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5FD4E22" w14:textId="2FE4A7C3" w:rsidR="00B2550C" w:rsidRPr="008C1FF8" w:rsidRDefault="00B2550C" w:rsidP="00067B90">
      <w:pPr>
        <w:pStyle w:val="HTMLPreformatted"/>
        <w:shd w:val="clear" w:color="auto" w:fill="F8F9FA"/>
        <w:tabs>
          <w:tab w:val="left" w:pos="9922"/>
        </w:tabs>
        <w:spacing w:line="540" w:lineRule="atLeast"/>
        <w:ind w:firstLine="426"/>
        <w:jc w:val="both"/>
        <w:rPr>
          <w:rStyle w:val="y2iqfc"/>
          <w:rFonts w:ascii="GHEA Grapalat" w:hAnsi="GHEA Grapalat"/>
          <w:color w:val="1F1F1F"/>
          <w:sz w:val="24"/>
          <w:szCs w:val="24"/>
          <w:lang w:val="ru-RU"/>
        </w:rPr>
      </w:pPr>
      <w:r>
        <w:rPr>
          <w:rFonts w:ascii="GHEA Grapalat" w:hAnsi="GHEA Grapalat"/>
          <w:sz w:val="24"/>
          <w:szCs w:val="24"/>
          <w:lang w:val="ru-RU"/>
        </w:rPr>
        <w:t>2.</w:t>
      </w:r>
      <w:r w:rsidR="004775FD" w:rsidRPr="009C64F5">
        <w:rPr>
          <w:rFonts w:ascii="GHEA Grapalat" w:hAnsi="GHEA Grapalat"/>
          <w:sz w:val="24"/>
          <w:szCs w:val="24"/>
          <w:lang w:val="ru-RU"/>
        </w:rPr>
        <w:t>5</w:t>
      </w:r>
      <w:r>
        <w:rPr>
          <w:rFonts w:ascii="GHEA Grapalat" w:hAnsi="GHEA Grapalat"/>
          <w:sz w:val="24"/>
          <w:szCs w:val="24"/>
          <w:lang w:val="ru-RU"/>
        </w:rPr>
        <w:t xml:space="preserve"> </w:t>
      </w:r>
      <w:r w:rsidRPr="008C1FF8">
        <w:rPr>
          <w:rFonts w:ascii="GHEA Grapalat" w:hAnsi="GHEA Grapalat"/>
          <w:sz w:val="24"/>
          <w:szCs w:val="24"/>
          <w:lang w:val="ru-RU"/>
        </w:rPr>
        <w:t xml:space="preserve"> по </w:t>
      </w:r>
      <w:r w:rsidRPr="008C1FF8">
        <w:rPr>
          <w:rStyle w:val="y2iqfc"/>
          <w:rFonts w:ascii="GHEA Grapalat" w:hAnsi="GHEA Grapalat"/>
          <w:color w:val="1F1F1F"/>
          <w:sz w:val="24"/>
          <w:szCs w:val="24"/>
          <w:lang w:val="ru-RU"/>
        </w:rPr>
        <w:t>пункту 2.4.1 части 1 настоящего приглашения.</w:t>
      </w:r>
    </w:p>
    <w:p w14:paraId="41AB5B4C" w14:textId="77777777" w:rsidR="00B2550C" w:rsidRPr="008C1FF8" w:rsidRDefault="00B2550C" w:rsidP="009C64F5">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1) документы, предусмотренные подпунктом 1, </w:t>
      </w:r>
    </w:p>
    <w:p w14:paraId="65DA507E" w14:textId="77777777" w:rsidR="00B2550C" w:rsidRPr="008C1FF8" w:rsidRDefault="00B2550C" w:rsidP="009C64F5">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lastRenderedPageBreak/>
        <w:t xml:space="preserve">2) сведения, предусмотренные подпунктом 2,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1</w:t>
      </w:r>
      <w:r w:rsidRPr="008C1FF8">
        <w:rPr>
          <w:rStyle w:val="y2iqfc"/>
          <w:rFonts w:ascii="GHEA Grapalat" w:hAnsi="GHEA Grapalat"/>
          <w:color w:val="1F1F1F"/>
          <w:sz w:val="24"/>
          <w:szCs w:val="24"/>
          <w:lang w:val="ru-RU"/>
        </w:rPr>
        <w:t xml:space="preserve"> и документы, предусмотренные этим подпунктом,</w:t>
      </w:r>
    </w:p>
    <w:p w14:paraId="0452D044" w14:textId="6C4D77C0" w:rsidR="00B2550C" w:rsidRPr="008C1FF8" w:rsidRDefault="00B2550C" w:rsidP="009C64F5">
      <w:pPr>
        <w:pStyle w:val="HTMLPreformatted"/>
        <w:shd w:val="clear" w:color="auto" w:fill="F8F9FA"/>
        <w:tabs>
          <w:tab w:val="clear" w:pos="10076"/>
          <w:tab w:val="left" w:pos="9922"/>
        </w:tabs>
        <w:rPr>
          <w:rFonts w:ascii="GHEA Grapalat" w:hAnsi="GHEA Grapalat"/>
          <w:color w:val="1F1F1F"/>
          <w:sz w:val="24"/>
          <w:szCs w:val="24"/>
          <w:lang w:val="ru-RU"/>
        </w:rPr>
      </w:pPr>
    </w:p>
    <w:p w14:paraId="780C7CCB" w14:textId="77777777" w:rsidR="00E52441" w:rsidRPr="00925DE0" w:rsidRDefault="00E52441" w:rsidP="00E24455">
      <w:pPr>
        <w:widowControl w:val="0"/>
        <w:spacing w:after="160" w:line="360" w:lineRule="auto"/>
        <w:jc w:val="center"/>
        <w:rPr>
          <w:rFonts w:ascii="GHEA Grapalat" w:hAnsi="GHEA Grapalat"/>
          <w:b/>
        </w:rPr>
      </w:pPr>
    </w:p>
    <w:p w14:paraId="121C8282"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6AC768DA"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7F0E52CD" w14:textId="2E916AAA"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C64F5" w:rsidRPr="009C64F5">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38B79FB"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D38798"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6605C442"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6470381"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6D5E1213"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4CE8552B"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08182C9D"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22743C48"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6039674D" w14:textId="77777777" w:rsidR="009C1687" w:rsidRDefault="009C1687">
      <w:pPr>
        <w:rPr>
          <w:rFonts w:ascii="GHEA Grapalat" w:hAnsi="GHEA Grapalat"/>
          <w:b/>
        </w:rPr>
      </w:pPr>
    </w:p>
    <w:p w14:paraId="153CEA50" w14:textId="77777777" w:rsidR="00107A05" w:rsidRDefault="00107A05">
      <w:pPr>
        <w:rPr>
          <w:rFonts w:ascii="GHEA Grapalat" w:hAnsi="GHEA Grapalat"/>
          <w:b/>
        </w:rPr>
      </w:pPr>
      <w:r>
        <w:rPr>
          <w:rFonts w:ascii="GHEA Grapalat" w:hAnsi="GHEA Grapalat"/>
          <w:b/>
        </w:rPr>
        <w:br w:type="page"/>
      </w:r>
    </w:p>
    <w:p w14:paraId="5CF5C3C5"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B644C0F" w14:textId="007308EF"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990BEA">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9C64F5" w:rsidRPr="009C64F5">
        <w:rPr>
          <w:rFonts w:ascii="GHEA Grapalat" w:hAnsi="GHEA Grapalat"/>
          <w:sz w:val="22"/>
          <w:szCs w:val="22"/>
        </w:rPr>
        <w:t xml:space="preserve"> </w:t>
      </w:r>
      <w:r w:rsidR="009C64F5" w:rsidRPr="00C478D8">
        <w:rPr>
          <w:rFonts w:ascii="GHEA Grapalat" w:hAnsi="GHEA Grapalat"/>
          <w:sz w:val="22"/>
          <w:szCs w:val="22"/>
        </w:rPr>
        <w:t>GGAK-GHTsDzB-25/16/G</w:t>
      </w:r>
      <w:r w:rsidR="009C64F5">
        <w:rPr>
          <w:rFonts w:ascii="GHEA Grapalat" w:hAnsi="GHEA Grapalat"/>
          <w:sz w:val="24"/>
          <w:szCs w:val="24"/>
        </w:rPr>
        <w:t xml:space="preserve"> </w:t>
      </w:r>
      <w:r w:rsidR="006132ED">
        <w:rPr>
          <w:rFonts w:ascii="GHEA Grapalat" w:hAnsi="GHEA Grapalat"/>
          <w:sz w:val="24"/>
          <w:szCs w:val="24"/>
        </w:rPr>
        <w:t>"</w:t>
      </w:r>
    </w:p>
    <w:p w14:paraId="31C6C014" w14:textId="77777777" w:rsidR="00B2572B" w:rsidRDefault="00B2572B" w:rsidP="00B46D58">
      <w:pPr>
        <w:widowControl w:val="0"/>
        <w:spacing w:after="120"/>
        <w:jc w:val="center"/>
        <w:rPr>
          <w:rFonts w:ascii="GHEA Grapalat" w:hAnsi="GHEA Grapalat" w:cs="Sylfaen"/>
          <w:b/>
        </w:rPr>
      </w:pPr>
    </w:p>
    <w:p w14:paraId="30C396EF" w14:textId="77777777" w:rsidR="00D87B1D" w:rsidRPr="00374F4A" w:rsidRDefault="00D87B1D" w:rsidP="00B46D58">
      <w:pPr>
        <w:widowControl w:val="0"/>
        <w:spacing w:after="120"/>
        <w:jc w:val="center"/>
        <w:rPr>
          <w:rFonts w:ascii="GHEA Grapalat" w:hAnsi="GHEA Grapalat" w:cs="Sylfaen"/>
          <w:b/>
        </w:rPr>
      </w:pPr>
    </w:p>
    <w:p w14:paraId="5A82163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B9BB33E"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2F383B40" w14:textId="77777777" w:rsidR="00B2572B" w:rsidRPr="00374F4A" w:rsidRDefault="00B2572B" w:rsidP="00B46D58">
      <w:pPr>
        <w:widowControl w:val="0"/>
        <w:spacing w:after="120"/>
        <w:jc w:val="center"/>
        <w:rPr>
          <w:rFonts w:ascii="GHEA Grapalat" w:hAnsi="GHEA Grapalat"/>
        </w:rPr>
      </w:pPr>
    </w:p>
    <w:p w14:paraId="1B45C50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EA4F2B6"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9002766"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15F47ADB"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862FE18" w14:textId="48E3F0FD" w:rsidR="00410972" w:rsidRPr="00410972" w:rsidRDefault="00374F4A" w:rsidP="00B46D58">
      <w:pPr>
        <w:jc w:val="both"/>
        <w:rPr>
          <w:rFonts w:ascii="GHEA Grapalat" w:hAnsi="GHEA Grapalat"/>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410972" w:rsidRPr="00410972">
        <w:rPr>
          <w:rFonts w:ascii="GHEA Grapalat" w:hAnsi="GHEA Grapalat"/>
        </w:rPr>
        <w:t>----</w:t>
      </w:r>
      <w:r w:rsidR="00C478D8">
        <w:rPr>
          <w:rFonts w:ascii="GHEA Grapalat" w:hAnsi="GHEA Grapalat"/>
        </w:rPr>
        <w:t>-</w:t>
      </w:r>
      <w:proofErr w:type="spellStart"/>
      <w:r w:rsidR="00C478D8">
        <w:rPr>
          <w:rFonts w:ascii="GHEA Grapalat" w:hAnsi="GHEA Grapalat"/>
        </w:rPr>
        <w:t>GHTsDzB</w:t>
      </w:r>
      <w:proofErr w:type="spellEnd"/>
      <w:r w:rsidR="00C478D8">
        <w:rPr>
          <w:rFonts w:ascii="GHEA Grapalat" w:hAnsi="GHEA Grapalat"/>
        </w:rPr>
        <w:t>-</w:t>
      </w:r>
      <w:r w:rsidR="00A241F8" w:rsidRPr="009A072E">
        <w:rPr>
          <w:rFonts w:ascii="GHEA Grapalat" w:hAnsi="GHEA Grapalat"/>
        </w:rPr>
        <w:t>-/--</w:t>
      </w:r>
      <w:r w:rsidR="006132ED">
        <w:rPr>
          <w:rFonts w:ascii="GHEA Grapalat" w:hAnsi="GHEA Grapalat"/>
        </w:rPr>
        <w:t>"</w:t>
      </w:r>
      <w:r w:rsidR="00410972" w:rsidRPr="00410972">
        <w:rPr>
          <w:rFonts w:ascii="GHEA Grapalat" w:hAnsi="GHEA Grapalat"/>
        </w:rPr>
        <w:t xml:space="preserve"> </w:t>
      </w:r>
    </w:p>
    <w:p w14:paraId="7C0DD4F1"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9AF0CA0" w14:textId="2EFDDA89" w:rsidR="00374F4A" w:rsidRPr="00DA5EA0" w:rsidRDefault="00990BEA" w:rsidP="00B46D58">
      <w:pPr>
        <w:spacing w:after="160"/>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0B841F55"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6B2C51C"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7340BD14"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5A2966A"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9711496" w14:textId="77777777" w:rsidR="000612B9" w:rsidRDefault="000612B9" w:rsidP="00B46D58">
      <w:pPr>
        <w:jc w:val="both"/>
        <w:rPr>
          <w:rFonts w:ascii="GHEA Grapalat" w:hAnsi="GHEA Grapalat"/>
        </w:rPr>
      </w:pPr>
    </w:p>
    <w:p w14:paraId="222F7B3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129598DD"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10160126" w14:textId="77777777" w:rsidR="000612B9" w:rsidRDefault="000612B9" w:rsidP="00B46D58">
      <w:pPr>
        <w:jc w:val="both"/>
        <w:rPr>
          <w:rFonts w:ascii="GHEA Grapalat" w:hAnsi="GHEA Grapalat"/>
        </w:rPr>
      </w:pPr>
    </w:p>
    <w:p w14:paraId="3736BE63"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A329C8E"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12ACBD18" w14:textId="77777777" w:rsidR="00B138F3" w:rsidRDefault="00B138F3" w:rsidP="00B46D58">
      <w:pPr>
        <w:jc w:val="both"/>
        <w:rPr>
          <w:rFonts w:ascii="GHEA Grapalat" w:hAnsi="GHEA Grapalat"/>
        </w:rPr>
      </w:pPr>
    </w:p>
    <w:p w14:paraId="07DEFC77"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1088244B"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1E51A86" w14:textId="77777777" w:rsidR="00B138F3" w:rsidRDefault="00B138F3" w:rsidP="00F96993">
      <w:pPr>
        <w:jc w:val="both"/>
        <w:rPr>
          <w:rFonts w:ascii="GHEA Grapalat" w:hAnsi="GHEA Grapalat"/>
        </w:rPr>
      </w:pPr>
    </w:p>
    <w:p w14:paraId="5D37793E"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4333550"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2B910638" w14:textId="77777777" w:rsidR="00B16483" w:rsidRDefault="00B16483" w:rsidP="00F96993">
      <w:pPr>
        <w:jc w:val="both"/>
        <w:rPr>
          <w:rFonts w:ascii="GHEA Grapalat" w:hAnsi="GHEA Grapalat"/>
          <w:sz w:val="18"/>
          <w:szCs w:val="18"/>
        </w:rPr>
      </w:pPr>
    </w:p>
    <w:p w14:paraId="75A8691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8D53E0C"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B871F52"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69C9686D"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EB7FD0E" w14:textId="77777777" w:rsidR="00D87B1D" w:rsidRDefault="00D87B1D" w:rsidP="00B46D58">
      <w:pPr>
        <w:widowControl w:val="0"/>
        <w:spacing w:after="120"/>
        <w:ind w:left="2835"/>
        <w:jc w:val="both"/>
        <w:rPr>
          <w:rFonts w:ascii="GHEA Grapalat" w:hAnsi="GHEA Grapalat"/>
          <w:sz w:val="16"/>
        </w:rPr>
      </w:pPr>
    </w:p>
    <w:p w14:paraId="2373EBA9"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312489B0"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61C2EFDD" w14:textId="77777777" w:rsidR="00833D4F" w:rsidRPr="001E7AA5" w:rsidRDefault="00833D4F" w:rsidP="00833D4F">
      <w:pPr>
        <w:rPr>
          <w:rFonts w:ascii="GHEA Grapalat" w:hAnsi="GHEA Grapalat"/>
          <w:i/>
          <w:sz w:val="16"/>
          <w:vertAlign w:val="superscript"/>
          <w:lang w:val="es-ES"/>
        </w:rPr>
      </w:pPr>
    </w:p>
    <w:p w14:paraId="0E78E3B4" w14:textId="41834857" w:rsidR="006B3E56" w:rsidRPr="00EF3DB6" w:rsidRDefault="00833D4F" w:rsidP="00EE0877">
      <w:pPr>
        <w:rPr>
          <w:rFonts w:ascii="GHEA Grapalat" w:hAnsi="GHEA Grapalat" w:cs="Arial"/>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ins w:id="0" w:author="Inesa Kocharyan" w:date="2025-03-21T20:31:00Z">
        <w:r w:rsidR="00861623">
          <w:rPr>
            <w:rFonts w:ascii="GHEA Grapalat" w:hAnsi="GHEA Grapalat"/>
            <w:color w:val="000000" w:themeColor="text1"/>
            <w:spacing w:val="-4"/>
          </w:rPr>
          <w:t xml:space="preserve"> </w:t>
        </w:r>
      </w:ins>
      <w:r w:rsidR="00861623">
        <w:rPr>
          <w:rFonts w:ascii="GHEA Grapalat" w:hAnsi="GHEA Grapalat"/>
          <w:color w:val="000000" w:themeColor="text1"/>
          <w:spacing w:val="-4"/>
        </w:rPr>
        <w:t>и квалификационным критериям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990BEA">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Pr="001E7AA5">
        <w:rPr>
          <w:rFonts w:ascii="GHEA Grapalat" w:hAnsi="GHEA Grapalat"/>
        </w:rPr>
        <w:t>"</w:t>
      </w:r>
      <w:r w:rsidR="008767E1" w:rsidRPr="008767E1">
        <w:rPr>
          <w:rFonts w:ascii="GHEA Grapalat" w:hAnsi="GHEA Grapalat"/>
          <w:sz w:val="22"/>
          <w:szCs w:val="22"/>
        </w:rPr>
        <w:t xml:space="preserve"> </w:t>
      </w:r>
      <w:r w:rsidR="008767E1" w:rsidRPr="00C478D8">
        <w:rPr>
          <w:rFonts w:ascii="GHEA Grapalat" w:hAnsi="GHEA Grapalat"/>
          <w:sz w:val="22"/>
          <w:szCs w:val="22"/>
        </w:rPr>
        <w:t>GGAK-GHTsDzB-25/16/G</w:t>
      </w:r>
      <w:r w:rsidR="008767E1" w:rsidRPr="001E7AA5">
        <w:rPr>
          <w:rFonts w:ascii="GHEA Grapalat" w:hAnsi="GHEA Grapalat"/>
        </w:rPr>
        <w:t xml:space="preserve"> </w:t>
      </w:r>
      <w:r w:rsidRPr="001E7AA5">
        <w:rPr>
          <w:rFonts w:ascii="GHEA Grapalat" w:hAnsi="GHEA Grapalat"/>
        </w:rPr>
        <w:t>"*,</w:t>
      </w:r>
      <w:r w:rsidRPr="006F3CBD">
        <w:rPr>
          <w:rFonts w:ascii="GHEA Grapalat" w:hAnsi="GHEA Grapalat"/>
          <w:color w:val="000000" w:themeColor="text1"/>
        </w:rPr>
        <w:t xml:space="preserve"> </w:t>
      </w:r>
    </w:p>
    <w:p w14:paraId="4EC431E1" w14:textId="59704477"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под кодом "</w:t>
      </w:r>
      <w:r w:rsidR="008767E1" w:rsidRPr="008767E1">
        <w:rPr>
          <w:rFonts w:ascii="GHEA Grapalat" w:hAnsi="GHEA Grapalat"/>
          <w:sz w:val="22"/>
          <w:szCs w:val="22"/>
        </w:rPr>
        <w:t xml:space="preserve"> </w:t>
      </w:r>
      <w:r w:rsidR="008767E1" w:rsidRPr="00C478D8">
        <w:rPr>
          <w:rFonts w:ascii="GHEA Grapalat" w:hAnsi="GHEA Grapalat"/>
          <w:sz w:val="22"/>
          <w:szCs w:val="22"/>
        </w:rPr>
        <w:t>GGAK-GHTsDzB-25/16/G</w:t>
      </w:r>
      <w:r w:rsidR="008767E1" w:rsidRPr="006F3CBD">
        <w:rPr>
          <w:rFonts w:ascii="GHEA Grapalat" w:hAnsi="GHEA Grapalat"/>
        </w:rPr>
        <w:t xml:space="preserve"> </w:t>
      </w:r>
      <w:r w:rsidR="006B3E56" w:rsidRPr="006F3CBD">
        <w:rPr>
          <w:rFonts w:ascii="GHEA Grapalat" w:hAnsi="GHEA Grapalat"/>
        </w:rPr>
        <w:t>"*</w:t>
      </w:r>
    </w:p>
    <w:p w14:paraId="57BA5523"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2260F5BC" w14:textId="488FE142"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90BEA">
        <w:rPr>
          <w:rFonts w:ascii="GHEA Grapalat" w:hAnsi="GHEA Grapalat"/>
        </w:rPr>
        <w:t>запрос котировок</w:t>
      </w:r>
      <w:r>
        <w:rPr>
          <w:rFonts w:ascii="GHEA Grapalat" w:hAnsi="GHEA Grapalat"/>
        </w:rPr>
        <w:t xml:space="preserve"> случая     одновременного </w:t>
      </w:r>
    </w:p>
    <w:p w14:paraId="7CBFF4DA"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B213AF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4DF112E"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CA305A0"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51BA4F8"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0946968" w14:textId="77777777"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89C6DCF"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142D6C6D"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2DA55D5A" w14:textId="77777777"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14:paraId="3BFB11AC" w14:textId="77777777" w:rsidR="002B66A2" w:rsidRPr="00AF625B" w:rsidRDefault="002B66A2" w:rsidP="002B66A2">
      <w:pPr>
        <w:jc w:val="both"/>
        <w:rPr>
          <w:rFonts w:ascii="GHEA Grapalat" w:hAnsi="GHEA Grapalat"/>
          <w:lang w:val="hy-AM"/>
        </w:rPr>
      </w:pPr>
      <w:r>
        <w:rPr>
          <w:rFonts w:ascii="GHEA Grapalat" w:hAnsi="GHEA Grapalat"/>
        </w:rPr>
        <w:t xml:space="preserve">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29E1D45E" w14:textId="77777777" w:rsidR="002B66A2" w:rsidRDefault="002B66A2" w:rsidP="002B66A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579CEEAB" w14:textId="77777777" w:rsidR="006B3E56" w:rsidRPr="00770B03" w:rsidRDefault="006B3E56" w:rsidP="00B46D58">
      <w:pPr>
        <w:tabs>
          <w:tab w:val="left" w:pos="7371"/>
        </w:tabs>
        <w:spacing w:after="160"/>
        <w:ind w:left="3544" w:firstLine="3"/>
        <w:jc w:val="both"/>
        <w:rPr>
          <w:rFonts w:ascii="GHEA Grapalat" w:hAnsi="GHEA Grapalat"/>
          <w:sz w:val="16"/>
        </w:rPr>
      </w:pPr>
    </w:p>
    <w:p w14:paraId="3A7CEBC4"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56D894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6386925"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D26900D"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B7113DF" w14:textId="77777777" w:rsidR="00652A78" w:rsidRDefault="00123294">
      <w:pPr>
        <w:rPr>
          <w:ins w:id="3" w:author="Inesa Kocharyan" w:date="2021-09-01T14:04:00Z"/>
          <w:rFonts w:ascii="GHEA Grapalat" w:hAnsi="GHEA Grapalat"/>
          <w:b/>
        </w:rPr>
      </w:pPr>
      <w:r>
        <w:rPr>
          <w:rFonts w:ascii="GHEA Grapalat" w:hAnsi="GHEA Grapalat"/>
          <w:b/>
        </w:rPr>
        <w:br w:type="page"/>
      </w:r>
    </w:p>
    <w:p w14:paraId="7068D510" w14:textId="0D29BCB9" w:rsidR="006016F3" w:rsidRPr="00A241F8" w:rsidRDefault="006016F3" w:rsidP="006016F3">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A241F8" w:rsidRPr="00A241F8">
        <w:rPr>
          <w:rFonts w:ascii="GHEA Grapalat" w:hAnsi="GHEA Grapalat"/>
          <w:b/>
          <w:i w:val="0"/>
          <w:sz w:val="24"/>
          <w:szCs w:val="24"/>
        </w:rPr>
        <w:t>2</w:t>
      </w:r>
    </w:p>
    <w:p w14:paraId="00C2ACCB" w14:textId="234F18C5" w:rsidR="006016F3" w:rsidRDefault="006016F3" w:rsidP="006016F3">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90BEA">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A241F8" w:rsidRPr="00A241F8">
        <w:rPr>
          <w:rFonts w:ascii="GHEA Grapalat" w:hAnsi="GHEA Grapalat"/>
          <w:sz w:val="22"/>
          <w:szCs w:val="22"/>
        </w:rPr>
        <w:t xml:space="preserve"> </w:t>
      </w:r>
      <w:r w:rsidR="00A241F8" w:rsidRPr="00C478D8">
        <w:rPr>
          <w:rFonts w:ascii="GHEA Grapalat" w:hAnsi="GHEA Grapalat"/>
          <w:sz w:val="22"/>
          <w:szCs w:val="22"/>
        </w:rPr>
        <w:t>GGAK-GHTsDzB-25/16/G</w:t>
      </w:r>
      <w:r w:rsidR="00A241F8" w:rsidRPr="001E7AA5">
        <w:rPr>
          <w:rFonts w:ascii="GHEA Grapalat" w:hAnsi="GHEA Grapalat"/>
        </w:rPr>
        <w:t xml:space="preserve"> </w:t>
      </w:r>
      <w:r>
        <w:rPr>
          <w:rFonts w:ascii="GHEA Grapalat" w:hAnsi="GHEA Grapalat"/>
          <w:b/>
          <w:sz w:val="24"/>
          <w:szCs w:val="24"/>
        </w:rPr>
        <w:t>"</w:t>
      </w:r>
      <w:r>
        <w:rPr>
          <w:rStyle w:val="FootnoteReference"/>
          <w:rFonts w:ascii="GHEA Grapalat" w:hAnsi="GHEA Grapalat"/>
          <w:b/>
          <w:sz w:val="24"/>
          <w:szCs w:val="24"/>
        </w:rPr>
        <w:footnoteReference w:customMarkFollows="1" w:id="3"/>
        <w:t>*</w:t>
      </w:r>
    </w:p>
    <w:p w14:paraId="476BA377" w14:textId="77777777" w:rsidR="006016F3" w:rsidRDefault="006016F3" w:rsidP="006016F3">
      <w:pPr>
        <w:pStyle w:val="BodyTextIndent3"/>
        <w:widowControl w:val="0"/>
        <w:spacing w:after="160" w:line="240" w:lineRule="auto"/>
        <w:jc w:val="right"/>
        <w:rPr>
          <w:rFonts w:ascii="GHEA Grapalat" w:hAnsi="GHEA Grapalat"/>
          <w:b/>
          <w:sz w:val="24"/>
          <w:szCs w:val="24"/>
        </w:rPr>
      </w:pPr>
    </w:p>
    <w:p w14:paraId="076ADD28" w14:textId="77777777" w:rsidR="006016F3" w:rsidRPr="006F79CA" w:rsidRDefault="006016F3" w:rsidP="006016F3">
      <w:pPr>
        <w:jc w:val="center"/>
        <w:rPr>
          <w:rFonts w:ascii="GHEA Grapalat" w:hAnsi="GHEA Grapalat"/>
          <w:b/>
        </w:rPr>
      </w:pPr>
      <w:r w:rsidRPr="006F79CA">
        <w:rPr>
          <w:rFonts w:ascii="GHEA Grapalat" w:hAnsi="GHEA Grapalat"/>
          <w:b/>
        </w:rPr>
        <w:t>ИНФОРМАЦИЯ</w:t>
      </w:r>
    </w:p>
    <w:p w14:paraId="29B30D11" w14:textId="77777777" w:rsidR="006016F3" w:rsidRPr="006F79CA" w:rsidRDefault="006016F3" w:rsidP="006016F3">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55090E3B" w14:textId="77777777" w:rsidR="006016F3" w:rsidRDefault="006016F3" w:rsidP="006016F3">
      <w:pPr>
        <w:pStyle w:val="BodyTextIndent3"/>
        <w:widowControl w:val="0"/>
        <w:spacing w:after="160"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6016F3" w:rsidRPr="008D352C" w14:paraId="7D1BC941" w14:textId="77777777" w:rsidTr="008B7AAE">
        <w:trPr>
          <w:cantSplit/>
        </w:trPr>
        <w:tc>
          <w:tcPr>
            <w:tcW w:w="817" w:type="dxa"/>
            <w:vMerge w:val="restart"/>
            <w:vAlign w:val="center"/>
          </w:tcPr>
          <w:p w14:paraId="5773CB18" w14:textId="77777777" w:rsidR="006016F3" w:rsidRPr="008D352C" w:rsidRDefault="006016F3" w:rsidP="008B7AAE">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10433382" w14:textId="77777777" w:rsidR="006016F3" w:rsidRPr="008D352C"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6016F3" w:rsidRPr="008D352C" w14:paraId="4079A661" w14:textId="77777777" w:rsidTr="008B7AAE">
        <w:trPr>
          <w:cantSplit/>
          <w:trHeight w:val="301"/>
        </w:trPr>
        <w:tc>
          <w:tcPr>
            <w:tcW w:w="817" w:type="dxa"/>
            <w:vMerge/>
            <w:vAlign w:val="center"/>
          </w:tcPr>
          <w:p w14:paraId="2E04CA4F" w14:textId="77777777" w:rsidR="006016F3" w:rsidRPr="008D352C" w:rsidRDefault="006016F3" w:rsidP="008B7AAE">
            <w:pPr>
              <w:widowControl w:val="0"/>
              <w:spacing w:after="120"/>
              <w:jc w:val="center"/>
              <w:rPr>
                <w:rFonts w:ascii="GHEA Grapalat" w:hAnsi="GHEA Grapalat"/>
                <w:sz w:val="20"/>
                <w:szCs w:val="20"/>
              </w:rPr>
            </w:pPr>
          </w:p>
        </w:tc>
        <w:tc>
          <w:tcPr>
            <w:tcW w:w="1541" w:type="dxa"/>
            <w:vMerge w:val="restart"/>
            <w:vAlign w:val="center"/>
          </w:tcPr>
          <w:p w14:paraId="08D210BE" w14:textId="77777777" w:rsidR="006016F3" w:rsidRPr="008D352C"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7DD90CE8" w14:textId="77777777" w:rsidR="006016F3" w:rsidRPr="008D352C"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0AD10FDA" w14:textId="77777777" w:rsidR="006016F3" w:rsidRPr="008D352C"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1159E382" w14:textId="77777777" w:rsidR="006016F3" w:rsidRPr="008D352C" w:rsidRDefault="006016F3" w:rsidP="008B7AAE">
            <w:pPr>
              <w:widowControl w:val="0"/>
              <w:spacing w:after="12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6016F3" w:rsidRPr="008D352C" w14:paraId="7F9A657A" w14:textId="77777777" w:rsidTr="008B7AAE">
        <w:trPr>
          <w:cantSplit/>
          <w:trHeight w:val="299"/>
        </w:trPr>
        <w:tc>
          <w:tcPr>
            <w:tcW w:w="817" w:type="dxa"/>
            <w:vMerge/>
            <w:vAlign w:val="center"/>
          </w:tcPr>
          <w:p w14:paraId="15F09AE7" w14:textId="77777777" w:rsidR="006016F3" w:rsidRPr="008D352C" w:rsidRDefault="006016F3" w:rsidP="008B7AAE">
            <w:pPr>
              <w:widowControl w:val="0"/>
              <w:spacing w:after="120"/>
              <w:jc w:val="center"/>
              <w:rPr>
                <w:rFonts w:ascii="GHEA Grapalat" w:hAnsi="GHEA Grapalat"/>
                <w:sz w:val="20"/>
                <w:szCs w:val="20"/>
              </w:rPr>
            </w:pPr>
          </w:p>
        </w:tc>
        <w:tc>
          <w:tcPr>
            <w:tcW w:w="1541" w:type="dxa"/>
            <w:vMerge/>
            <w:vAlign w:val="center"/>
          </w:tcPr>
          <w:p w14:paraId="4A734438" w14:textId="77777777" w:rsidR="006016F3" w:rsidRPr="008D352C" w:rsidRDefault="006016F3" w:rsidP="008B7AAE">
            <w:pPr>
              <w:widowControl w:val="0"/>
              <w:spacing w:after="120"/>
              <w:jc w:val="center"/>
              <w:rPr>
                <w:rFonts w:ascii="GHEA Grapalat" w:hAnsi="GHEA Grapalat"/>
                <w:sz w:val="20"/>
                <w:szCs w:val="20"/>
              </w:rPr>
            </w:pPr>
          </w:p>
        </w:tc>
        <w:tc>
          <w:tcPr>
            <w:tcW w:w="1440" w:type="dxa"/>
            <w:vMerge/>
            <w:vAlign w:val="center"/>
          </w:tcPr>
          <w:p w14:paraId="430CE9F1" w14:textId="77777777" w:rsidR="006016F3" w:rsidRPr="008D352C" w:rsidDel="006B374D" w:rsidRDefault="006016F3" w:rsidP="008B7AAE">
            <w:pPr>
              <w:widowControl w:val="0"/>
              <w:spacing w:after="120"/>
              <w:jc w:val="center"/>
              <w:rPr>
                <w:rFonts w:ascii="GHEA Grapalat" w:hAnsi="GHEA Grapalat"/>
                <w:b/>
                <w:bCs/>
                <w:sz w:val="20"/>
                <w:szCs w:val="20"/>
              </w:rPr>
            </w:pPr>
          </w:p>
        </w:tc>
        <w:tc>
          <w:tcPr>
            <w:tcW w:w="1980" w:type="dxa"/>
            <w:vAlign w:val="center"/>
          </w:tcPr>
          <w:p w14:paraId="617794F8" w14:textId="77777777" w:rsidR="006016F3" w:rsidRPr="008D352C" w:rsidDel="00B57526"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439AE6CE" w14:textId="77777777" w:rsidR="006016F3" w:rsidRPr="008D352C" w:rsidDel="00B57526"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28953837" w14:textId="77777777" w:rsidR="006016F3" w:rsidRPr="008D352C" w:rsidRDefault="006016F3" w:rsidP="008B7AAE">
            <w:pPr>
              <w:widowControl w:val="0"/>
              <w:spacing w:after="120"/>
              <w:jc w:val="center"/>
              <w:rPr>
                <w:rFonts w:ascii="GHEA Grapalat" w:hAnsi="GHEA Grapalat"/>
                <w:sz w:val="20"/>
                <w:szCs w:val="20"/>
              </w:rPr>
            </w:pPr>
          </w:p>
        </w:tc>
      </w:tr>
      <w:tr w:rsidR="006016F3" w:rsidRPr="008D352C" w14:paraId="0EA9F03F" w14:textId="77777777" w:rsidTr="008B7AAE">
        <w:trPr>
          <w:cantSplit/>
        </w:trPr>
        <w:tc>
          <w:tcPr>
            <w:tcW w:w="817" w:type="dxa"/>
          </w:tcPr>
          <w:p w14:paraId="6133EECE" w14:textId="77777777" w:rsidR="006016F3" w:rsidRPr="008D352C" w:rsidRDefault="006016F3" w:rsidP="008B7AAE">
            <w:pPr>
              <w:widowControl w:val="0"/>
              <w:spacing w:after="120"/>
              <w:jc w:val="center"/>
              <w:rPr>
                <w:rFonts w:ascii="GHEA Grapalat" w:hAnsi="GHEA Grapalat"/>
                <w:sz w:val="20"/>
                <w:szCs w:val="20"/>
              </w:rPr>
            </w:pPr>
          </w:p>
        </w:tc>
        <w:tc>
          <w:tcPr>
            <w:tcW w:w="1541" w:type="dxa"/>
          </w:tcPr>
          <w:p w14:paraId="205D4DD9" w14:textId="77777777" w:rsidR="006016F3" w:rsidRPr="008D352C" w:rsidRDefault="006016F3" w:rsidP="008B7AAE">
            <w:pPr>
              <w:widowControl w:val="0"/>
              <w:spacing w:after="120"/>
              <w:jc w:val="center"/>
              <w:rPr>
                <w:rFonts w:ascii="GHEA Grapalat" w:hAnsi="GHEA Grapalat"/>
                <w:sz w:val="20"/>
                <w:szCs w:val="20"/>
              </w:rPr>
            </w:pPr>
          </w:p>
        </w:tc>
        <w:tc>
          <w:tcPr>
            <w:tcW w:w="1440" w:type="dxa"/>
          </w:tcPr>
          <w:p w14:paraId="36803EB9" w14:textId="77777777" w:rsidR="006016F3" w:rsidRPr="008D352C" w:rsidRDefault="006016F3" w:rsidP="008B7AAE">
            <w:pPr>
              <w:widowControl w:val="0"/>
              <w:spacing w:after="120"/>
              <w:jc w:val="center"/>
              <w:rPr>
                <w:rFonts w:ascii="GHEA Grapalat" w:hAnsi="GHEA Grapalat"/>
                <w:sz w:val="20"/>
                <w:szCs w:val="20"/>
              </w:rPr>
            </w:pPr>
          </w:p>
        </w:tc>
        <w:tc>
          <w:tcPr>
            <w:tcW w:w="1980" w:type="dxa"/>
          </w:tcPr>
          <w:p w14:paraId="70F2FE38" w14:textId="77777777" w:rsidR="006016F3" w:rsidRPr="008D352C" w:rsidRDefault="006016F3" w:rsidP="008B7AAE">
            <w:pPr>
              <w:widowControl w:val="0"/>
              <w:spacing w:after="120"/>
              <w:jc w:val="center"/>
              <w:rPr>
                <w:rFonts w:ascii="GHEA Grapalat" w:hAnsi="GHEA Grapalat"/>
                <w:sz w:val="20"/>
                <w:szCs w:val="20"/>
              </w:rPr>
            </w:pPr>
          </w:p>
        </w:tc>
        <w:tc>
          <w:tcPr>
            <w:tcW w:w="2430" w:type="dxa"/>
          </w:tcPr>
          <w:p w14:paraId="350FA155" w14:textId="77777777" w:rsidR="006016F3" w:rsidRPr="008D352C" w:rsidRDefault="006016F3" w:rsidP="008B7AAE">
            <w:pPr>
              <w:widowControl w:val="0"/>
              <w:spacing w:after="120"/>
              <w:jc w:val="center"/>
              <w:rPr>
                <w:rFonts w:ascii="GHEA Grapalat" w:hAnsi="GHEA Grapalat"/>
                <w:sz w:val="20"/>
                <w:szCs w:val="20"/>
              </w:rPr>
            </w:pPr>
          </w:p>
        </w:tc>
        <w:tc>
          <w:tcPr>
            <w:tcW w:w="1710" w:type="dxa"/>
          </w:tcPr>
          <w:p w14:paraId="33ACFE70" w14:textId="77777777" w:rsidR="006016F3" w:rsidRPr="008D352C" w:rsidRDefault="006016F3" w:rsidP="008B7AAE">
            <w:pPr>
              <w:widowControl w:val="0"/>
              <w:spacing w:after="120"/>
              <w:jc w:val="center"/>
              <w:rPr>
                <w:rFonts w:ascii="GHEA Grapalat" w:hAnsi="GHEA Grapalat"/>
                <w:sz w:val="20"/>
                <w:szCs w:val="20"/>
              </w:rPr>
            </w:pPr>
          </w:p>
        </w:tc>
      </w:tr>
      <w:tr w:rsidR="006016F3" w:rsidRPr="008D352C" w14:paraId="12707C90" w14:textId="77777777" w:rsidTr="008B7AAE">
        <w:trPr>
          <w:cantSplit/>
        </w:trPr>
        <w:tc>
          <w:tcPr>
            <w:tcW w:w="817" w:type="dxa"/>
          </w:tcPr>
          <w:p w14:paraId="28726765" w14:textId="77777777" w:rsidR="006016F3" w:rsidRPr="008D352C" w:rsidRDefault="006016F3" w:rsidP="008B7AAE">
            <w:pPr>
              <w:widowControl w:val="0"/>
              <w:spacing w:after="120"/>
              <w:jc w:val="center"/>
              <w:rPr>
                <w:rFonts w:ascii="GHEA Grapalat" w:hAnsi="GHEA Grapalat"/>
                <w:sz w:val="20"/>
                <w:szCs w:val="20"/>
              </w:rPr>
            </w:pPr>
          </w:p>
        </w:tc>
        <w:tc>
          <w:tcPr>
            <w:tcW w:w="1541" w:type="dxa"/>
          </w:tcPr>
          <w:p w14:paraId="47F5649C" w14:textId="77777777" w:rsidR="006016F3" w:rsidRPr="008D352C" w:rsidRDefault="006016F3" w:rsidP="008B7AAE">
            <w:pPr>
              <w:widowControl w:val="0"/>
              <w:spacing w:after="120"/>
              <w:jc w:val="center"/>
              <w:rPr>
                <w:rFonts w:ascii="GHEA Grapalat" w:hAnsi="GHEA Grapalat"/>
                <w:sz w:val="20"/>
                <w:szCs w:val="20"/>
              </w:rPr>
            </w:pPr>
          </w:p>
        </w:tc>
        <w:tc>
          <w:tcPr>
            <w:tcW w:w="1440" w:type="dxa"/>
          </w:tcPr>
          <w:p w14:paraId="2C218320" w14:textId="77777777" w:rsidR="006016F3" w:rsidRPr="008D352C" w:rsidRDefault="006016F3" w:rsidP="008B7AAE">
            <w:pPr>
              <w:widowControl w:val="0"/>
              <w:spacing w:after="120"/>
              <w:jc w:val="center"/>
              <w:rPr>
                <w:rFonts w:ascii="GHEA Grapalat" w:hAnsi="GHEA Grapalat"/>
                <w:sz w:val="20"/>
                <w:szCs w:val="20"/>
              </w:rPr>
            </w:pPr>
          </w:p>
        </w:tc>
        <w:tc>
          <w:tcPr>
            <w:tcW w:w="1980" w:type="dxa"/>
          </w:tcPr>
          <w:p w14:paraId="1CB01CEC" w14:textId="77777777" w:rsidR="006016F3" w:rsidRPr="008D352C" w:rsidRDefault="006016F3" w:rsidP="008B7AAE">
            <w:pPr>
              <w:widowControl w:val="0"/>
              <w:spacing w:after="120"/>
              <w:jc w:val="center"/>
              <w:rPr>
                <w:rFonts w:ascii="GHEA Grapalat" w:hAnsi="GHEA Grapalat"/>
                <w:sz w:val="20"/>
                <w:szCs w:val="20"/>
              </w:rPr>
            </w:pPr>
          </w:p>
        </w:tc>
        <w:tc>
          <w:tcPr>
            <w:tcW w:w="2430" w:type="dxa"/>
          </w:tcPr>
          <w:p w14:paraId="2B52495A" w14:textId="77777777" w:rsidR="006016F3" w:rsidRPr="008D352C" w:rsidRDefault="006016F3" w:rsidP="008B7AAE">
            <w:pPr>
              <w:widowControl w:val="0"/>
              <w:spacing w:after="120"/>
              <w:jc w:val="center"/>
              <w:rPr>
                <w:rFonts w:ascii="GHEA Grapalat" w:hAnsi="GHEA Grapalat"/>
                <w:sz w:val="20"/>
                <w:szCs w:val="20"/>
              </w:rPr>
            </w:pPr>
          </w:p>
        </w:tc>
        <w:tc>
          <w:tcPr>
            <w:tcW w:w="1710" w:type="dxa"/>
          </w:tcPr>
          <w:p w14:paraId="0ED4BD57" w14:textId="77777777" w:rsidR="006016F3" w:rsidRPr="008D352C" w:rsidRDefault="006016F3" w:rsidP="008B7AAE">
            <w:pPr>
              <w:widowControl w:val="0"/>
              <w:spacing w:after="120"/>
              <w:jc w:val="center"/>
              <w:rPr>
                <w:rFonts w:ascii="GHEA Grapalat" w:hAnsi="GHEA Grapalat"/>
                <w:sz w:val="20"/>
                <w:szCs w:val="20"/>
              </w:rPr>
            </w:pPr>
          </w:p>
        </w:tc>
      </w:tr>
      <w:tr w:rsidR="006016F3" w:rsidRPr="008D352C" w14:paraId="5E853A48" w14:textId="77777777" w:rsidTr="008B7AAE">
        <w:trPr>
          <w:cantSplit/>
        </w:trPr>
        <w:tc>
          <w:tcPr>
            <w:tcW w:w="817" w:type="dxa"/>
          </w:tcPr>
          <w:p w14:paraId="00675E82" w14:textId="77777777" w:rsidR="006016F3" w:rsidRPr="008D352C" w:rsidRDefault="006016F3" w:rsidP="008B7AAE">
            <w:pPr>
              <w:widowControl w:val="0"/>
              <w:spacing w:after="120"/>
              <w:jc w:val="center"/>
              <w:rPr>
                <w:rFonts w:ascii="GHEA Grapalat" w:hAnsi="GHEA Grapalat"/>
                <w:sz w:val="20"/>
                <w:szCs w:val="20"/>
              </w:rPr>
            </w:pPr>
          </w:p>
        </w:tc>
        <w:tc>
          <w:tcPr>
            <w:tcW w:w="1541" w:type="dxa"/>
          </w:tcPr>
          <w:p w14:paraId="18A14B90" w14:textId="77777777" w:rsidR="006016F3" w:rsidRPr="008D352C" w:rsidRDefault="006016F3" w:rsidP="008B7AAE">
            <w:pPr>
              <w:widowControl w:val="0"/>
              <w:spacing w:after="120"/>
              <w:jc w:val="center"/>
              <w:rPr>
                <w:rFonts w:ascii="GHEA Grapalat" w:hAnsi="GHEA Grapalat"/>
                <w:sz w:val="20"/>
                <w:szCs w:val="20"/>
              </w:rPr>
            </w:pPr>
          </w:p>
        </w:tc>
        <w:tc>
          <w:tcPr>
            <w:tcW w:w="1440" w:type="dxa"/>
          </w:tcPr>
          <w:p w14:paraId="7EDC9ED7" w14:textId="77777777" w:rsidR="006016F3" w:rsidRPr="008D352C" w:rsidRDefault="006016F3" w:rsidP="008B7AAE">
            <w:pPr>
              <w:widowControl w:val="0"/>
              <w:spacing w:after="120"/>
              <w:jc w:val="center"/>
              <w:rPr>
                <w:rFonts w:ascii="GHEA Grapalat" w:hAnsi="GHEA Grapalat"/>
                <w:sz w:val="20"/>
                <w:szCs w:val="20"/>
              </w:rPr>
            </w:pPr>
          </w:p>
        </w:tc>
        <w:tc>
          <w:tcPr>
            <w:tcW w:w="1980" w:type="dxa"/>
          </w:tcPr>
          <w:p w14:paraId="70C689E8" w14:textId="77777777" w:rsidR="006016F3" w:rsidRPr="008D352C" w:rsidRDefault="006016F3" w:rsidP="008B7AAE">
            <w:pPr>
              <w:widowControl w:val="0"/>
              <w:spacing w:after="120"/>
              <w:jc w:val="center"/>
              <w:rPr>
                <w:rFonts w:ascii="GHEA Grapalat" w:hAnsi="GHEA Grapalat"/>
                <w:sz w:val="20"/>
                <w:szCs w:val="20"/>
              </w:rPr>
            </w:pPr>
          </w:p>
        </w:tc>
        <w:tc>
          <w:tcPr>
            <w:tcW w:w="2430" w:type="dxa"/>
          </w:tcPr>
          <w:p w14:paraId="0BA5799A" w14:textId="77777777" w:rsidR="006016F3" w:rsidRPr="008D352C" w:rsidRDefault="006016F3" w:rsidP="008B7AAE">
            <w:pPr>
              <w:widowControl w:val="0"/>
              <w:spacing w:after="120"/>
              <w:jc w:val="center"/>
              <w:rPr>
                <w:rFonts w:ascii="GHEA Grapalat" w:hAnsi="GHEA Grapalat"/>
                <w:sz w:val="20"/>
                <w:szCs w:val="20"/>
              </w:rPr>
            </w:pPr>
          </w:p>
        </w:tc>
        <w:tc>
          <w:tcPr>
            <w:tcW w:w="1710" w:type="dxa"/>
          </w:tcPr>
          <w:p w14:paraId="6636C735" w14:textId="77777777" w:rsidR="006016F3" w:rsidRPr="008D352C" w:rsidRDefault="006016F3" w:rsidP="008B7AAE">
            <w:pPr>
              <w:widowControl w:val="0"/>
              <w:spacing w:after="120"/>
              <w:jc w:val="center"/>
              <w:rPr>
                <w:rFonts w:ascii="GHEA Grapalat" w:hAnsi="GHEA Grapalat"/>
                <w:sz w:val="20"/>
                <w:szCs w:val="20"/>
              </w:rPr>
            </w:pPr>
          </w:p>
        </w:tc>
      </w:tr>
    </w:tbl>
    <w:p w14:paraId="36CCBC02" w14:textId="77777777" w:rsidR="006016F3" w:rsidRDefault="006016F3" w:rsidP="006016F3">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67555784" w14:textId="77777777" w:rsidR="006016F3" w:rsidRDefault="006016F3" w:rsidP="006016F3">
      <w:pPr>
        <w:jc w:val="both"/>
        <w:rPr>
          <w:rFonts w:ascii="GHEA Grapalat" w:hAnsi="GHEA Grapalat"/>
        </w:rPr>
      </w:pPr>
    </w:p>
    <w:p w14:paraId="500B4509" w14:textId="77777777" w:rsidR="006016F3" w:rsidRPr="008C1FF8" w:rsidRDefault="006016F3" w:rsidP="006016F3">
      <w:pPr>
        <w:jc w:val="both"/>
        <w:rPr>
          <w:rFonts w:ascii="GHEA Grapalat" w:hAnsi="GHEA Grapalat"/>
        </w:rPr>
      </w:pPr>
    </w:p>
    <w:p w14:paraId="5B643B31" w14:textId="77777777" w:rsidR="006016F3" w:rsidRPr="00DD2B43" w:rsidRDefault="006016F3" w:rsidP="006016F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F3FA73C" w14:textId="77777777" w:rsidR="006016F3" w:rsidRPr="00567D3B" w:rsidRDefault="006016F3" w:rsidP="006016F3">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37FF79DF" w14:textId="77777777" w:rsidR="006016F3" w:rsidRPr="008875C7" w:rsidRDefault="006016F3" w:rsidP="006016F3">
      <w:pPr>
        <w:widowControl w:val="0"/>
        <w:spacing w:after="160"/>
        <w:jc w:val="right"/>
        <w:rPr>
          <w:rFonts w:ascii="GHEA Grapalat" w:hAnsi="GHEA Grapalat"/>
        </w:rPr>
      </w:pPr>
    </w:p>
    <w:p w14:paraId="5EF32804" w14:textId="77777777" w:rsidR="006016F3" w:rsidRPr="00D5443D" w:rsidRDefault="006016F3" w:rsidP="006016F3">
      <w:pPr>
        <w:widowControl w:val="0"/>
        <w:spacing w:after="160"/>
        <w:jc w:val="right"/>
        <w:rPr>
          <w:rFonts w:ascii="GHEA Grapalat" w:hAnsi="GHEA Grapalat"/>
        </w:rPr>
      </w:pPr>
      <w:r w:rsidRPr="009044F1">
        <w:rPr>
          <w:rFonts w:ascii="GHEA Grapalat" w:hAnsi="GHEA Grapalat"/>
        </w:rPr>
        <w:t>М. П.</w:t>
      </w:r>
    </w:p>
    <w:p w14:paraId="315310A6" w14:textId="77777777" w:rsidR="006016F3" w:rsidRDefault="006016F3" w:rsidP="006016F3">
      <w:pPr>
        <w:rPr>
          <w:rFonts w:ascii="GHEA Grapalat" w:hAnsi="GHEA Grapalat"/>
          <w:b/>
        </w:rPr>
      </w:pPr>
      <w:r>
        <w:rPr>
          <w:rFonts w:ascii="GHEA Grapalat" w:hAnsi="GHEA Grapalat"/>
          <w:b/>
        </w:rPr>
        <w:br w:type="page"/>
      </w:r>
    </w:p>
    <w:p w14:paraId="6FE505DA" w14:textId="77777777" w:rsidR="002B66A2" w:rsidRDefault="002B66A2">
      <w:pPr>
        <w:rPr>
          <w:ins w:id="5" w:author="Inesa Kocharyan" w:date="2025-03-21T20:32:00Z"/>
          <w:rFonts w:ascii="GHEA Grapalat" w:hAnsi="GHEA Grapalat"/>
          <w:b/>
        </w:rPr>
      </w:pPr>
    </w:p>
    <w:p w14:paraId="401E6818" w14:textId="2A44EA58" w:rsidR="00652A78" w:rsidRDefault="00652A78" w:rsidP="00652A78">
      <w:pPr>
        <w:jc w:val="right"/>
        <w:rPr>
          <w:rFonts w:ascii="GHEA Grapalat" w:hAnsi="GHEA Grapalat"/>
          <w:b/>
        </w:rPr>
      </w:pPr>
      <w:r>
        <w:rPr>
          <w:rFonts w:ascii="GHEA Grapalat" w:hAnsi="GHEA Grapalat"/>
          <w:b/>
        </w:rPr>
        <w:t>Приложение 1.</w:t>
      </w:r>
      <w:r w:rsidR="00DC384A" w:rsidRPr="009A072E">
        <w:rPr>
          <w:rFonts w:ascii="GHEA Grapalat" w:hAnsi="GHEA Grapalat"/>
          <w:b/>
        </w:rPr>
        <w:t>3</w:t>
      </w:r>
      <w:r>
        <w:rPr>
          <w:rFonts w:ascii="GHEA Grapalat" w:hAnsi="GHEA Grapalat"/>
          <w:b/>
        </w:rPr>
        <w:t xml:space="preserve">** </w:t>
      </w:r>
    </w:p>
    <w:p w14:paraId="698C29C6" w14:textId="0C7E70C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990BEA">
        <w:rPr>
          <w:rFonts w:ascii="GHEA Grapalat" w:hAnsi="GHEA Grapalat"/>
          <w:b/>
        </w:rPr>
        <w:t>запрос котировок</w:t>
      </w:r>
    </w:p>
    <w:p w14:paraId="412B6E97" w14:textId="39FB766C"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под кодом "</w:t>
      </w:r>
      <w:r w:rsidR="006C06DE" w:rsidRPr="009603E0">
        <w:rPr>
          <w:rFonts w:ascii="GHEA Grapalat" w:hAnsi="GHEA Grapalat"/>
          <w:b/>
          <w:i w:val="0"/>
          <w:sz w:val="24"/>
          <w:szCs w:val="24"/>
        </w:rPr>
        <w:t xml:space="preserve"> </w:t>
      </w:r>
      <w:r w:rsidR="006C06DE" w:rsidRPr="00C478D8">
        <w:rPr>
          <w:rFonts w:ascii="GHEA Grapalat" w:hAnsi="GHEA Grapalat"/>
          <w:i w:val="0"/>
          <w:sz w:val="22"/>
          <w:szCs w:val="22"/>
        </w:rPr>
        <w:t>GGAK-GHTsDzB-25/16/G</w:t>
      </w:r>
      <w:r w:rsidR="006C06DE" w:rsidRPr="001E7AA5">
        <w:rPr>
          <w:rFonts w:ascii="GHEA Grapalat" w:hAnsi="GHEA Grapalat"/>
        </w:rPr>
        <w:t xml:space="preserve"> </w:t>
      </w:r>
      <w:r w:rsidRPr="00BD3FDD">
        <w:rPr>
          <w:rFonts w:ascii="GHEA Grapalat" w:hAnsi="GHEA Grapalat"/>
          <w:b/>
          <w:i w:val="0"/>
          <w:sz w:val="24"/>
          <w:szCs w:val="24"/>
        </w:rPr>
        <w:t>"</w:t>
      </w:r>
    </w:p>
    <w:p w14:paraId="3A3E72A5" w14:textId="77777777" w:rsidR="00123294" w:rsidRDefault="00123294" w:rsidP="00B46D58">
      <w:pPr>
        <w:rPr>
          <w:rFonts w:ascii="GHEA Grapalat" w:hAnsi="GHEA Grapalat"/>
          <w:b/>
        </w:rPr>
      </w:pPr>
    </w:p>
    <w:p w14:paraId="08C0EAFA" w14:textId="77777777" w:rsidR="00B048B2" w:rsidRDefault="00B048B2" w:rsidP="00B46D58">
      <w:pPr>
        <w:rPr>
          <w:rFonts w:ascii="GHEA Grapalat" w:hAnsi="GHEA Grapalat"/>
          <w:b/>
        </w:rPr>
      </w:pPr>
    </w:p>
    <w:p w14:paraId="6C0333C9"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51E6A459"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83BCDC4" w14:textId="77777777" w:rsidR="00A9306E" w:rsidRPr="00ED3A13" w:rsidRDefault="00A9306E" w:rsidP="00A9306E">
      <w:pPr>
        <w:ind w:left="360" w:hanging="360"/>
        <w:jc w:val="center"/>
        <w:rPr>
          <w:rFonts w:ascii="GHEA Grapalat" w:eastAsia="GHEA Grapalat" w:hAnsi="GHEA Grapalat" w:cs="GHEA Grapalat"/>
          <w:b/>
        </w:rPr>
      </w:pPr>
    </w:p>
    <w:p w14:paraId="49518D1A"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89F016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65CA55C3" w14:textId="77777777" w:rsidTr="00F32DDC">
        <w:tc>
          <w:tcPr>
            <w:tcW w:w="2836" w:type="dxa"/>
            <w:shd w:val="clear" w:color="auto" w:fill="D9E2F3"/>
            <w:vAlign w:val="center"/>
          </w:tcPr>
          <w:p w14:paraId="67068A6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0F8D9D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9CF66E" w14:textId="77777777" w:rsidTr="00F32DDC">
        <w:tc>
          <w:tcPr>
            <w:tcW w:w="2836" w:type="dxa"/>
            <w:shd w:val="clear" w:color="auto" w:fill="D9E2F3"/>
            <w:vAlign w:val="center"/>
          </w:tcPr>
          <w:p w14:paraId="1E49045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2375AA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EC11C8" w14:textId="77777777" w:rsidTr="00F32DDC">
        <w:tc>
          <w:tcPr>
            <w:tcW w:w="2836" w:type="dxa"/>
            <w:shd w:val="clear" w:color="auto" w:fill="D9E2F3"/>
            <w:vAlign w:val="center"/>
          </w:tcPr>
          <w:p w14:paraId="30A6C44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8C4F4B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F27535" w14:textId="77777777" w:rsidTr="00F32DDC">
        <w:tc>
          <w:tcPr>
            <w:tcW w:w="2836" w:type="dxa"/>
            <w:shd w:val="clear" w:color="auto" w:fill="D9E2F3"/>
            <w:vAlign w:val="center"/>
          </w:tcPr>
          <w:p w14:paraId="2972D33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51DA9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B14BDF" w14:textId="77777777" w:rsidTr="00F32DDC">
        <w:tc>
          <w:tcPr>
            <w:tcW w:w="2836" w:type="dxa"/>
            <w:shd w:val="clear" w:color="auto" w:fill="D9E2F3"/>
            <w:vAlign w:val="center"/>
          </w:tcPr>
          <w:p w14:paraId="6987493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611CB4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CA6D897" w14:textId="77777777" w:rsidTr="00F32DDC">
        <w:tc>
          <w:tcPr>
            <w:tcW w:w="2836" w:type="dxa"/>
            <w:shd w:val="clear" w:color="auto" w:fill="D9E2F3"/>
            <w:vAlign w:val="center"/>
          </w:tcPr>
          <w:p w14:paraId="73B8905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A871E6C"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437781E2" w14:textId="77777777" w:rsidTr="00F32DDC">
        <w:tc>
          <w:tcPr>
            <w:tcW w:w="2836" w:type="dxa"/>
            <w:shd w:val="clear" w:color="auto" w:fill="D9E2F3"/>
            <w:vAlign w:val="center"/>
          </w:tcPr>
          <w:p w14:paraId="27D02460"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71032BD"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5ABE9371"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CEF2840" w14:textId="77777777" w:rsidTr="00F32DDC">
        <w:tc>
          <w:tcPr>
            <w:tcW w:w="2835" w:type="dxa"/>
            <w:shd w:val="clear" w:color="auto" w:fill="D9E2F3"/>
            <w:vAlign w:val="center"/>
          </w:tcPr>
          <w:p w14:paraId="5C2B35C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0BC254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C12CE8" w14:textId="77777777" w:rsidTr="00F32DDC">
        <w:trPr>
          <w:trHeight w:val="1487"/>
        </w:trPr>
        <w:tc>
          <w:tcPr>
            <w:tcW w:w="2835" w:type="dxa"/>
            <w:shd w:val="clear" w:color="auto" w:fill="D9E2F3"/>
            <w:vAlign w:val="center"/>
          </w:tcPr>
          <w:p w14:paraId="0DE80B1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14:paraId="19FDA575" w14:textId="77777777" w:rsidR="00A9306E" w:rsidRPr="00FD1EE4" w:rsidRDefault="00A9306E" w:rsidP="00F32DDC">
            <w:pPr>
              <w:spacing w:before="240" w:after="240"/>
              <w:rPr>
                <w:rFonts w:ascii="GHEA Grapalat" w:eastAsia="GHEA Grapalat" w:hAnsi="GHEA Grapalat" w:cs="GHEA Grapalat"/>
              </w:rPr>
            </w:pPr>
          </w:p>
        </w:tc>
      </w:tr>
    </w:tbl>
    <w:p w14:paraId="37E48AF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7622D3F" w14:textId="77777777" w:rsidTr="00F32DDC">
        <w:tc>
          <w:tcPr>
            <w:tcW w:w="2835" w:type="dxa"/>
            <w:shd w:val="clear" w:color="auto" w:fill="D9E2F3"/>
            <w:vAlign w:val="center"/>
          </w:tcPr>
          <w:p w14:paraId="55B4C30E"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2ABE44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1AA614" w14:textId="77777777" w:rsidTr="00F32DDC">
        <w:tc>
          <w:tcPr>
            <w:tcW w:w="2835" w:type="dxa"/>
            <w:shd w:val="clear" w:color="auto" w:fill="D9E2F3"/>
            <w:vAlign w:val="center"/>
          </w:tcPr>
          <w:p w14:paraId="3C6EAA78"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C8E9C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4AC0FAB" w14:textId="77777777" w:rsidTr="00F32DDC">
        <w:tc>
          <w:tcPr>
            <w:tcW w:w="2835" w:type="dxa"/>
            <w:shd w:val="clear" w:color="auto" w:fill="D9E2F3"/>
            <w:vAlign w:val="center"/>
          </w:tcPr>
          <w:p w14:paraId="4761F08F"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35666A2" w14:textId="77777777" w:rsidR="00A9306E" w:rsidRPr="00FD1EE4" w:rsidRDefault="00A9306E" w:rsidP="00F32DDC">
            <w:pPr>
              <w:spacing w:before="240" w:after="240"/>
              <w:rPr>
                <w:rFonts w:ascii="GHEA Grapalat" w:eastAsia="GHEA Grapalat" w:hAnsi="GHEA Grapalat" w:cs="GHEA Grapalat"/>
              </w:rPr>
            </w:pPr>
          </w:p>
        </w:tc>
      </w:tr>
    </w:tbl>
    <w:p w14:paraId="07E20384" w14:textId="77777777" w:rsidR="00A9306E" w:rsidRPr="00FD1EE4" w:rsidRDefault="00A9306E" w:rsidP="00A9306E">
      <w:pPr>
        <w:rPr>
          <w:rFonts w:ascii="GHEA Grapalat" w:eastAsia="GHEA Grapalat" w:hAnsi="GHEA Grapalat" w:cs="GHEA Grapalat"/>
        </w:rPr>
      </w:pPr>
    </w:p>
    <w:p w14:paraId="04ADA41E"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47DB91D"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36335970"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C9EFAD6" w14:textId="77777777" w:rsidTr="00F32DDC">
        <w:tc>
          <w:tcPr>
            <w:tcW w:w="2835" w:type="dxa"/>
            <w:shd w:val="clear" w:color="auto" w:fill="D9E2F3"/>
            <w:vAlign w:val="center"/>
          </w:tcPr>
          <w:p w14:paraId="6AFAF799"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8F9A79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EED419" w14:textId="77777777" w:rsidTr="00F32DDC">
        <w:tc>
          <w:tcPr>
            <w:tcW w:w="2835" w:type="dxa"/>
            <w:shd w:val="clear" w:color="auto" w:fill="D9E2F3"/>
            <w:vAlign w:val="center"/>
          </w:tcPr>
          <w:p w14:paraId="5A09B94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216F62C" w14:textId="77777777" w:rsidR="00A9306E" w:rsidRPr="00FD1EE4" w:rsidRDefault="00A9306E" w:rsidP="00F32DDC">
            <w:pPr>
              <w:spacing w:before="240" w:after="240"/>
              <w:rPr>
                <w:rFonts w:ascii="GHEA Grapalat" w:eastAsia="GHEA Grapalat" w:hAnsi="GHEA Grapalat" w:cs="GHEA Grapalat"/>
              </w:rPr>
            </w:pPr>
          </w:p>
        </w:tc>
      </w:tr>
    </w:tbl>
    <w:p w14:paraId="364B7BF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399D2FE" w14:textId="77777777" w:rsidTr="00F32DDC">
        <w:tc>
          <w:tcPr>
            <w:tcW w:w="2835" w:type="dxa"/>
            <w:shd w:val="clear" w:color="auto" w:fill="D9E2F3"/>
            <w:vAlign w:val="center"/>
          </w:tcPr>
          <w:p w14:paraId="08DF145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11AFE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A6D754" w14:textId="77777777" w:rsidTr="00F32DDC">
        <w:tc>
          <w:tcPr>
            <w:tcW w:w="2835" w:type="dxa"/>
            <w:shd w:val="clear" w:color="auto" w:fill="D9E2F3"/>
            <w:vAlign w:val="center"/>
          </w:tcPr>
          <w:p w14:paraId="2F4035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D3E8CA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F92A2BA" w14:textId="77777777" w:rsidTr="00F32DDC">
        <w:tc>
          <w:tcPr>
            <w:tcW w:w="2835" w:type="dxa"/>
            <w:shd w:val="clear" w:color="auto" w:fill="D9E2F3"/>
            <w:vAlign w:val="center"/>
          </w:tcPr>
          <w:p w14:paraId="629FAA9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2609DC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D6A81C" w14:textId="77777777" w:rsidTr="00F32DDC">
        <w:tc>
          <w:tcPr>
            <w:tcW w:w="2835" w:type="dxa"/>
            <w:shd w:val="clear" w:color="auto" w:fill="D9E2F3"/>
            <w:vAlign w:val="center"/>
          </w:tcPr>
          <w:p w14:paraId="6779B0E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28581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8C59B8" w14:textId="77777777" w:rsidTr="00F32DDC">
        <w:tc>
          <w:tcPr>
            <w:tcW w:w="2835" w:type="dxa"/>
            <w:shd w:val="clear" w:color="auto" w:fill="D9E2F3"/>
            <w:vAlign w:val="center"/>
          </w:tcPr>
          <w:p w14:paraId="43FBFE6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55CAE0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66B6ABA" w14:textId="77777777" w:rsidTr="00F32DDC">
        <w:trPr>
          <w:trHeight w:val="1361"/>
        </w:trPr>
        <w:tc>
          <w:tcPr>
            <w:tcW w:w="2835" w:type="dxa"/>
            <w:shd w:val="clear" w:color="auto" w:fill="D9E2F3"/>
            <w:vAlign w:val="center"/>
          </w:tcPr>
          <w:p w14:paraId="065ABD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621B8FE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FE5C89" w14:textId="77777777" w:rsidTr="00F32DDC">
        <w:tc>
          <w:tcPr>
            <w:tcW w:w="2835" w:type="dxa"/>
            <w:shd w:val="clear" w:color="auto" w:fill="D9E2F3"/>
            <w:vAlign w:val="center"/>
          </w:tcPr>
          <w:p w14:paraId="71EA400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2A834CC" w14:textId="77777777" w:rsidR="00A9306E" w:rsidRPr="00FD1EE4" w:rsidRDefault="00A9306E" w:rsidP="00F32DDC">
            <w:pPr>
              <w:spacing w:before="240" w:after="240"/>
              <w:rPr>
                <w:rFonts w:ascii="GHEA Grapalat" w:eastAsia="GHEA Grapalat" w:hAnsi="GHEA Grapalat" w:cs="GHEA Grapalat"/>
              </w:rPr>
            </w:pPr>
          </w:p>
        </w:tc>
      </w:tr>
    </w:tbl>
    <w:p w14:paraId="3E30D939"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48BAF13" w14:textId="77777777" w:rsidTr="00F32DDC">
        <w:tc>
          <w:tcPr>
            <w:tcW w:w="2836" w:type="dxa"/>
            <w:shd w:val="clear" w:color="auto" w:fill="D9E2F3"/>
            <w:vAlign w:val="center"/>
          </w:tcPr>
          <w:p w14:paraId="730A374C"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9F845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6EB638" w14:textId="77777777" w:rsidTr="00F32DDC">
        <w:tc>
          <w:tcPr>
            <w:tcW w:w="2836" w:type="dxa"/>
            <w:shd w:val="clear" w:color="auto" w:fill="D9E2F3"/>
            <w:vAlign w:val="center"/>
          </w:tcPr>
          <w:p w14:paraId="2DC85541"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797B6112" w14:textId="77777777" w:rsidR="00A9306E" w:rsidRPr="00FD1EE4" w:rsidRDefault="0027333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D47F42A" w14:textId="77777777" w:rsidR="00A9306E" w:rsidRPr="00FD1EE4" w:rsidRDefault="0027333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E513658"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C9EAA0E"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1DEEBDF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398D4EA" w14:textId="77777777" w:rsidTr="00F32DDC">
        <w:tc>
          <w:tcPr>
            <w:tcW w:w="2837" w:type="dxa"/>
            <w:shd w:val="clear" w:color="auto" w:fill="D9E2F3"/>
            <w:vAlign w:val="center"/>
          </w:tcPr>
          <w:p w14:paraId="6AFB8A1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4EEEA0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ABB67D" w14:textId="77777777" w:rsidTr="00F32DDC">
        <w:tc>
          <w:tcPr>
            <w:tcW w:w="2837" w:type="dxa"/>
            <w:shd w:val="clear" w:color="auto" w:fill="D9E2F3"/>
            <w:vAlign w:val="center"/>
          </w:tcPr>
          <w:p w14:paraId="092CEA9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B2FF3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158A62" w14:textId="77777777" w:rsidTr="00F32DDC">
        <w:tc>
          <w:tcPr>
            <w:tcW w:w="2837" w:type="dxa"/>
            <w:shd w:val="clear" w:color="auto" w:fill="D9E2F3"/>
            <w:vAlign w:val="center"/>
          </w:tcPr>
          <w:p w14:paraId="6B84924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57ECA8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43F446" w14:textId="77777777" w:rsidTr="00F32DDC">
        <w:tc>
          <w:tcPr>
            <w:tcW w:w="2837" w:type="dxa"/>
            <w:shd w:val="clear" w:color="auto" w:fill="D9E2F3"/>
            <w:vAlign w:val="center"/>
          </w:tcPr>
          <w:p w14:paraId="2E6AA26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E40F5F" w14:textId="77777777" w:rsidR="00A9306E" w:rsidRPr="00FD1EE4" w:rsidRDefault="0027333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72E88D4" w14:textId="77777777" w:rsidR="00A9306E" w:rsidRPr="00FD1EE4" w:rsidRDefault="0027333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0CFEF14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AAF60FA" w14:textId="77777777" w:rsidTr="00F32DDC">
        <w:tc>
          <w:tcPr>
            <w:tcW w:w="2837" w:type="dxa"/>
            <w:shd w:val="clear" w:color="auto" w:fill="D9E2F3"/>
            <w:vAlign w:val="center"/>
          </w:tcPr>
          <w:p w14:paraId="2B7C08F1"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06FC39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1F2CD71" w14:textId="77777777" w:rsidTr="00F32DDC">
        <w:tc>
          <w:tcPr>
            <w:tcW w:w="2837" w:type="dxa"/>
            <w:shd w:val="clear" w:color="auto" w:fill="D9E2F3"/>
            <w:vAlign w:val="center"/>
          </w:tcPr>
          <w:p w14:paraId="652850F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6B67D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55C223" w14:textId="77777777" w:rsidTr="00F32DDC">
        <w:tc>
          <w:tcPr>
            <w:tcW w:w="2837" w:type="dxa"/>
            <w:shd w:val="clear" w:color="auto" w:fill="D9E2F3"/>
            <w:vAlign w:val="center"/>
          </w:tcPr>
          <w:p w14:paraId="4AC03E4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C229F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B2B01A" w14:textId="77777777" w:rsidTr="00F32DDC">
        <w:tc>
          <w:tcPr>
            <w:tcW w:w="2837" w:type="dxa"/>
            <w:shd w:val="clear" w:color="auto" w:fill="D9E2F3"/>
            <w:vAlign w:val="center"/>
          </w:tcPr>
          <w:p w14:paraId="60059B5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2247420" w14:textId="77777777" w:rsidR="00A9306E" w:rsidRPr="00FD1EE4" w:rsidRDefault="0027333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B87D992" w14:textId="77777777" w:rsidR="00A9306E" w:rsidRPr="00FD1EE4" w:rsidRDefault="0027333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31A84CD"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1B657E86"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FB38A3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17E9A7A3" w14:textId="77777777" w:rsidTr="00F32DDC">
        <w:tc>
          <w:tcPr>
            <w:tcW w:w="2836" w:type="dxa"/>
            <w:shd w:val="clear" w:color="auto" w:fill="D9E2F3"/>
            <w:vAlign w:val="center"/>
          </w:tcPr>
          <w:p w14:paraId="45C90D0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D06C61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58A20A" w14:textId="77777777" w:rsidTr="00F32DDC">
        <w:tc>
          <w:tcPr>
            <w:tcW w:w="2836" w:type="dxa"/>
            <w:shd w:val="clear" w:color="auto" w:fill="D9E2F3"/>
            <w:vAlign w:val="center"/>
          </w:tcPr>
          <w:p w14:paraId="79D0DEC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D0015F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B57936" w14:textId="77777777" w:rsidTr="00F32DDC">
        <w:tc>
          <w:tcPr>
            <w:tcW w:w="2836" w:type="dxa"/>
            <w:shd w:val="clear" w:color="auto" w:fill="D9E2F3"/>
            <w:vAlign w:val="center"/>
          </w:tcPr>
          <w:p w14:paraId="4E4D41A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4DBC23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561BD37" w14:textId="77777777" w:rsidTr="00F32DDC">
        <w:tc>
          <w:tcPr>
            <w:tcW w:w="2836" w:type="dxa"/>
            <w:shd w:val="clear" w:color="auto" w:fill="D9E2F3"/>
            <w:vAlign w:val="center"/>
          </w:tcPr>
          <w:p w14:paraId="35F7FB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570044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4DBAAE" w14:textId="77777777" w:rsidTr="00F32DDC">
        <w:tc>
          <w:tcPr>
            <w:tcW w:w="2836" w:type="dxa"/>
            <w:shd w:val="clear" w:color="auto" w:fill="D9E2F3"/>
            <w:vAlign w:val="center"/>
          </w:tcPr>
          <w:p w14:paraId="01A4A62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486B80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3AB302" w14:textId="77777777" w:rsidTr="00F32DDC">
        <w:tc>
          <w:tcPr>
            <w:tcW w:w="2836" w:type="dxa"/>
            <w:shd w:val="clear" w:color="auto" w:fill="D9E2F3"/>
            <w:vAlign w:val="center"/>
          </w:tcPr>
          <w:p w14:paraId="43FF930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EB7F4E4" w14:textId="77777777" w:rsidR="00A9306E" w:rsidRPr="00FD1EE4" w:rsidRDefault="00A9306E" w:rsidP="00F32DDC">
            <w:pPr>
              <w:spacing w:before="240" w:after="240"/>
              <w:rPr>
                <w:rFonts w:ascii="GHEA Grapalat" w:eastAsia="GHEA Grapalat" w:hAnsi="GHEA Grapalat" w:cs="GHEA Grapalat"/>
              </w:rPr>
            </w:pPr>
          </w:p>
        </w:tc>
      </w:tr>
    </w:tbl>
    <w:p w14:paraId="10F227F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41A8E83A" w14:textId="77777777" w:rsidTr="00F32DDC">
        <w:tc>
          <w:tcPr>
            <w:tcW w:w="2977" w:type="dxa"/>
            <w:shd w:val="clear" w:color="auto" w:fill="D9E2F3"/>
            <w:vAlign w:val="center"/>
          </w:tcPr>
          <w:p w14:paraId="34F34F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752C5AE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0669B7" w14:textId="77777777" w:rsidTr="00F32DDC">
        <w:tc>
          <w:tcPr>
            <w:tcW w:w="2977" w:type="dxa"/>
            <w:shd w:val="clear" w:color="auto" w:fill="D9E2F3"/>
            <w:vAlign w:val="center"/>
          </w:tcPr>
          <w:p w14:paraId="07E1C07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AA1E6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AF719E" w14:textId="77777777" w:rsidTr="00F32DDC">
        <w:tc>
          <w:tcPr>
            <w:tcW w:w="2977" w:type="dxa"/>
            <w:shd w:val="clear" w:color="auto" w:fill="D9E2F3"/>
            <w:vAlign w:val="center"/>
          </w:tcPr>
          <w:p w14:paraId="01125059"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36A1290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3CBADF" w14:textId="77777777" w:rsidTr="00F32DDC">
        <w:tc>
          <w:tcPr>
            <w:tcW w:w="2977" w:type="dxa"/>
            <w:shd w:val="clear" w:color="auto" w:fill="D9E2F3"/>
            <w:vAlign w:val="center"/>
          </w:tcPr>
          <w:p w14:paraId="68A6A6AB"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5C54DA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2A4876" w14:textId="77777777" w:rsidTr="00F32DDC">
        <w:tc>
          <w:tcPr>
            <w:tcW w:w="2977" w:type="dxa"/>
            <w:shd w:val="clear" w:color="auto" w:fill="D9E2F3"/>
            <w:vAlign w:val="center"/>
          </w:tcPr>
          <w:p w14:paraId="3AD9DAA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52A6D445" w14:textId="77777777" w:rsidR="00A9306E" w:rsidRPr="00FD1EE4" w:rsidRDefault="00A9306E" w:rsidP="00F32DDC">
            <w:pPr>
              <w:spacing w:before="240" w:after="240"/>
              <w:rPr>
                <w:rFonts w:ascii="GHEA Grapalat" w:eastAsia="GHEA Grapalat" w:hAnsi="GHEA Grapalat" w:cs="GHEA Grapalat"/>
              </w:rPr>
            </w:pPr>
          </w:p>
        </w:tc>
      </w:tr>
    </w:tbl>
    <w:p w14:paraId="222AB83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460E6B69" w14:textId="77777777" w:rsidTr="00F32DDC">
        <w:tc>
          <w:tcPr>
            <w:tcW w:w="2943" w:type="dxa"/>
            <w:shd w:val="clear" w:color="auto" w:fill="D9E2F3"/>
            <w:vAlign w:val="center"/>
          </w:tcPr>
          <w:p w14:paraId="5BE9547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15B490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FB5695E" w14:textId="77777777" w:rsidTr="00F32DDC">
        <w:tc>
          <w:tcPr>
            <w:tcW w:w="2943" w:type="dxa"/>
            <w:shd w:val="clear" w:color="auto" w:fill="D9E2F3"/>
            <w:vAlign w:val="center"/>
          </w:tcPr>
          <w:p w14:paraId="323B865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09E9B3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44F4AC" w14:textId="77777777" w:rsidTr="00F32DDC">
        <w:tc>
          <w:tcPr>
            <w:tcW w:w="2943" w:type="dxa"/>
            <w:shd w:val="clear" w:color="auto" w:fill="D9E2F3"/>
            <w:vAlign w:val="center"/>
          </w:tcPr>
          <w:p w14:paraId="7D98138F"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4E33620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73C8834" w14:textId="77777777" w:rsidTr="00F32DDC">
        <w:tc>
          <w:tcPr>
            <w:tcW w:w="2943" w:type="dxa"/>
            <w:shd w:val="clear" w:color="auto" w:fill="D9E2F3"/>
            <w:vAlign w:val="center"/>
          </w:tcPr>
          <w:p w14:paraId="046B3890"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2065AA21" w14:textId="77777777" w:rsidR="00A9306E" w:rsidRPr="00FD1EE4" w:rsidRDefault="00A9306E" w:rsidP="00F32DDC">
            <w:pPr>
              <w:spacing w:before="240" w:after="240"/>
              <w:rPr>
                <w:rFonts w:ascii="GHEA Grapalat" w:eastAsia="GHEA Grapalat" w:hAnsi="GHEA Grapalat" w:cs="GHEA Grapalat"/>
              </w:rPr>
            </w:pPr>
          </w:p>
        </w:tc>
      </w:tr>
    </w:tbl>
    <w:p w14:paraId="6842396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577BB5FE" w14:textId="77777777" w:rsidTr="00F32DDC">
        <w:tc>
          <w:tcPr>
            <w:tcW w:w="2837" w:type="dxa"/>
            <w:shd w:val="clear" w:color="auto" w:fill="D9E2F3"/>
            <w:vAlign w:val="center"/>
          </w:tcPr>
          <w:p w14:paraId="4FA0669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78D016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7AD578" w14:textId="77777777" w:rsidTr="00F32DDC">
        <w:tc>
          <w:tcPr>
            <w:tcW w:w="2837" w:type="dxa"/>
            <w:shd w:val="clear" w:color="auto" w:fill="D9E2F3"/>
            <w:vAlign w:val="center"/>
          </w:tcPr>
          <w:p w14:paraId="4001A87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AA9ADB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4E6500" w14:textId="77777777" w:rsidTr="00F32DDC">
        <w:tc>
          <w:tcPr>
            <w:tcW w:w="2837" w:type="dxa"/>
            <w:shd w:val="clear" w:color="auto" w:fill="D9E2F3"/>
            <w:vAlign w:val="center"/>
          </w:tcPr>
          <w:p w14:paraId="555C441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FAC3A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7A461B" w14:textId="77777777" w:rsidTr="00F32DDC">
        <w:tc>
          <w:tcPr>
            <w:tcW w:w="2837" w:type="dxa"/>
            <w:shd w:val="clear" w:color="auto" w:fill="D9E2F3"/>
            <w:vAlign w:val="center"/>
          </w:tcPr>
          <w:p w14:paraId="6385728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188D5AF" w14:textId="77777777" w:rsidR="00A9306E" w:rsidRPr="00FD1EE4" w:rsidRDefault="00A9306E" w:rsidP="00F32DDC">
            <w:pPr>
              <w:spacing w:before="240" w:after="240"/>
              <w:rPr>
                <w:rFonts w:ascii="GHEA Grapalat" w:eastAsia="GHEA Grapalat" w:hAnsi="GHEA Grapalat" w:cs="GHEA Grapalat"/>
              </w:rPr>
            </w:pPr>
          </w:p>
        </w:tc>
      </w:tr>
    </w:tbl>
    <w:p w14:paraId="72E0681A"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65A8B46F" w14:textId="77777777" w:rsidTr="00F32DDC">
        <w:trPr>
          <w:trHeight w:val="924"/>
        </w:trPr>
        <w:tc>
          <w:tcPr>
            <w:tcW w:w="9016" w:type="dxa"/>
            <w:gridSpan w:val="2"/>
            <w:vAlign w:val="center"/>
          </w:tcPr>
          <w:p w14:paraId="260695AC" w14:textId="77777777" w:rsidR="00A9306E" w:rsidRPr="00FD1EE4" w:rsidRDefault="0027333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2DA4F759" w14:textId="77777777" w:rsidTr="00F32DDC">
        <w:trPr>
          <w:trHeight w:val="684"/>
        </w:trPr>
        <w:tc>
          <w:tcPr>
            <w:tcW w:w="4508" w:type="dxa"/>
            <w:shd w:val="clear" w:color="auto" w:fill="D9E2F3"/>
            <w:vAlign w:val="center"/>
          </w:tcPr>
          <w:p w14:paraId="141EF51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2AC78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8D973E1" w14:textId="77777777" w:rsidTr="00F32DDC">
        <w:trPr>
          <w:trHeight w:val="1282"/>
        </w:trPr>
        <w:tc>
          <w:tcPr>
            <w:tcW w:w="4508" w:type="dxa"/>
            <w:shd w:val="clear" w:color="auto" w:fill="D9E2F3"/>
            <w:vAlign w:val="center"/>
          </w:tcPr>
          <w:p w14:paraId="2CB1D4F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D4505F1" w14:textId="77777777" w:rsidR="00A9306E" w:rsidRPr="006B364D" w:rsidRDefault="0027333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1C01B715" w14:textId="77777777" w:rsidR="00A9306E" w:rsidRPr="00F10CBA" w:rsidRDefault="0027333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753E6B7" w14:textId="77777777" w:rsidTr="00F32DDC">
        <w:tc>
          <w:tcPr>
            <w:tcW w:w="9016" w:type="dxa"/>
            <w:gridSpan w:val="2"/>
            <w:vAlign w:val="center"/>
          </w:tcPr>
          <w:p w14:paraId="193F2AA6" w14:textId="77777777" w:rsidR="00A9306E" w:rsidRPr="00FD1EE4" w:rsidRDefault="0027333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5DDD8A32" w14:textId="77777777" w:rsidTr="00F32DDC">
        <w:tc>
          <w:tcPr>
            <w:tcW w:w="9016" w:type="dxa"/>
            <w:gridSpan w:val="2"/>
            <w:vAlign w:val="center"/>
          </w:tcPr>
          <w:p w14:paraId="58C6CE19" w14:textId="77777777" w:rsidR="00A9306E" w:rsidRPr="00FD1EE4" w:rsidRDefault="0027333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170B7656"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72ED004" w14:textId="77777777" w:rsidTr="00F32DDC">
        <w:trPr>
          <w:trHeight w:val="924"/>
        </w:trPr>
        <w:tc>
          <w:tcPr>
            <w:tcW w:w="9016" w:type="dxa"/>
            <w:gridSpan w:val="2"/>
            <w:vAlign w:val="center"/>
          </w:tcPr>
          <w:p w14:paraId="2DC77060" w14:textId="77777777" w:rsidR="00A9306E" w:rsidRPr="00FD1EE4" w:rsidRDefault="0027333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72AFD583" w14:textId="77777777" w:rsidTr="00F32DDC">
        <w:trPr>
          <w:trHeight w:val="684"/>
        </w:trPr>
        <w:tc>
          <w:tcPr>
            <w:tcW w:w="4508" w:type="dxa"/>
            <w:shd w:val="clear" w:color="auto" w:fill="D9E2F3"/>
            <w:vAlign w:val="center"/>
          </w:tcPr>
          <w:p w14:paraId="39EF0BA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22A0177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E25BDE" w14:textId="77777777" w:rsidTr="00F32DDC">
        <w:trPr>
          <w:trHeight w:val="1282"/>
        </w:trPr>
        <w:tc>
          <w:tcPr>
            <w:tcW w:w="4508" w:type="dxa"/>
            <w:shd w:val="clear" w:color="auto" w:fill="D9E2F3"/>
            <w:vAlign w:val="center"/>
          </w:tcPr>
          <w:p w14:paraId="5E9EFAC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4076542" w14:textId="77777777" w:rsidR="00A9306E" w:rsidRPr="00C843BA" w:rsidRDefault="0027333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7AC45AF5" w14:textId="77777777" w:rsidR="00A9306E" w:rsidRPr="00C843BA" w:rsidRDefault="0027333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6ADD87D1" w14:textId="77777777" w:rsidTr="00F32DDC">
        <w:tc>
          <w:tcPr>
            <w:tcW w:w="9016" w:type="dxa"/>
            <w:gridSpan w:val="2"/>
            <w:vAlign w:val="center"/>
          </w:tcPr>
          <w:p w14:paraId="5BEB3F05" w14:textId="77777777" w:rsidR="00A9306E" w:rsidRPr="00FD1EE4" w:rsidRDefault="0027333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3B171690" w14:textId="77777777" w:rsidTr="00F32DDC">
        <w:tc>
          <w:tcPr>
            <w:tcW w:w="9016" w:type="dxa"/>
            <w:gridSpan w:val="2"/>
            <w:vAlign w:val="center"/>
          </w:tcPr>
          <w:p w14:paraId="4FB0576F" w14:textId="77777777" w:rsidR="00A9306E" w:rsidRPr="00FD1EE4" w:rsidRDefault="0027333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6F326FB9" w14:textId="77777777" w:rsidTr="00F32DDC">
        <w:tc>
          <w:tcPr>
            <w:tcW w:w="9016" w:type="dxa"/>
            <w:gridSpan w:val="2"/>
            <w:vAlign w:val="center"/>
          </w:tcPr>
          <w:p w14:paraId="7FC978F6" w14:textId="77777777" w:rsidR="00A9306E" w:rsidRPr="00FD1EE4" w:rsidRDefault="0027333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5DBC42FB" w14:textId="77777777" w:rsidTr="00F32DDC">
        <w:tc>
          <w:tcPr>
            <w:tcW w:w="9016" w:type="dxa"/>
            <w:gridSpan w:val="2"/>
            <w:vAlign w:val="center"/>
          </w:tcPr>
          <w:p w14:paraId="7CF4FDDF" w14:textId="77777777" w:rsidR="00A9306E" w:rsidRPr="00FD1EE4" w:rsidRDefault="0027333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1A62717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62201EF" w14:textId="77777777" w:rsidTr="00F32DDC">
        <w:tc>
          <w:tcPr>
            <w:tcW w:w="2837" w:type="dxa"/>
            <w:shd w:val="clear" w:color="auto" w:fill="D9E2F3"/>
            <w:vAlign w:val="center"/>
          </w:tcPr>
          <w:p w14:paraId="4DA8041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1B133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0425A70" w14:textId="77777777" w:rsidTr="00F32DDC">
        <w:tc>
          <w:tcPr>
            <w:tcW w:w="2837" w:type="dxa"/>
            <w:shd w:val="clear" w:color="auto" w:fill="D9E2F3"/>
            <w:vAlign w:val="center"/>
          </w:tcPr>
          <w:p w14:paraId="21B10AD0"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1FF89100" w14:textId="77777777" w:rsidR="00A9306E" w:rsidRPr="00B23852" w:rsidRDefault="0027333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1DDF72C3" w14:textId="77777777" w:rsidR="00A9306E" w:rsidRPr="00FD1EE4" w:rsidRDefault="0027333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1E65A320" w14:textId="77777777" w:rsidTr="00F32DDC">
        <w:tc>
          <w:tcPr>
            <w:tcW w:w="2837" w:type="dxa"/>
            <w:shd w:val="clear" w:color="auto" w:fill="D9E2F3"/>
            <w:vAlign w:val="center"/>
          </w:tcPr>
          <w:p w14:paraId="2C944BFC"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033DF75" w14:textId="77777777" w:rsidR="00A9306E" w:rsidRPr="005600B4" w:rsidRDefault="0027333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71106E55" w14:textId="77777777" w:rsidR="00A9306E" w:rsidRPr="005600B4" w:rsidRDefault="0027333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3C2FB9F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44E64A7" w14:textId="77777777" w:rsidTr="00F32DDC">
        <w:tc>
          <w:tcPr>
            <w:tcW w:w="2837" w:type="dxa"/>
            <w:shd w:val="clear" w:color="auto" w:fill="D9E2F3"/>
            <w:vAlign w:val="center"/>
          </w:tcPr>
          <w:p w14:paraId="0DFF4E6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66F3B9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29F8D2" w14:textId="77777777" w:rsidTr="00F32DDC">
        <w:tc>
          <w:tcPr>
            <w:tcW w:w="2837" w:type="dxa"/>
            <w:shd w:val="clear" w:color="auto" w:fill="D9E2F3"/>
            <w:vAlign w:val="center"/>
          </w:tcPr>
          <w:p w14:paraId="0E782F1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3B43A36" w14:textId="77777777" w:rsidR="00A9306E" w:rsidRPr="00FD1EE4" w:rsidRDefault="00A9306E" w:rsidP="00F32DDC">
            <w:pPr>
              <w:spacing w:before="240" w:after="240"/>
              <w:rPr>
                <w:rFonts w:ascii="GHEA Grapalat" w:eastAsia="GHEA Grapalat" w:hAnsi="GHEA Grapalat" w:cs="GHEA Grapalat"/>
              </w:rPr>
            </w:pPr>
          </w:p>
        </w:tc>
      </w:tr>
    </w:tbl>
    <w:p w14:paraId="793B4389"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19AE843"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ECD382A"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A9592D6" w14:textId="77777777" w:rsidTr="00F32DDC">
        <w:tc>
          <w:tcPr>
            <w:tcW w:w="2835" w:type="dxa"/>
            <w:shd w:val="clear" w:color="auto" w:fill="D9E2F3"/>
            <w:vAlign w:val="center"/>
          </w:tcPr>
          <w:p w14:paraId="01F09DC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1415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AE4391" w14:textId="77777777" w:rsidTr="00F32DDC">
        <w:tc>
          <w:tcPr>
            <w:tcW w:w="2835" w:type="dxa"/>
            <w:shd w:val="clear" w:color="auto" w:fill="D9E2F3"/>
            <w:vAlign w:val="center"/>
          </w:tcPr>
          <w:p w14:paraId="272EE47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D00684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CBDE718" w14:textId="77777777" w:rsidTr="00F32DDC">
        <w:tc>
          <w:tcPr>
            <w:tcW w:w="2835" w:type="dxa"/>
            <w:shd w:val="clear" w:color="auto" w:fill="D9E2F3"/>
            <w:vAlign w:val="center"/>
          </w:tcPr>
          <w:p w14:paraId="6F62D33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D4EA28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C8E101" w14:textId="77777777" w:rsidTr="00F32DDC">
        <w:tc>
          <w:tcPr>
            <w:tcW w:w="2835" w:type="dxa"/>
            <w:shd w:val="clear" w:color="auto" w:fill="D9E2F3"/>
            <w:vAlign w:val="center"/>
          </w:tcPr>
          <w:p w14:paraId="6C57333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6854F1B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BF3C74" w14:textId="77777777" w:rsidTr="00F32DDC">
        <w:tc>
          <w:tcPr>
            <w:tcW w:w="2835" w:type="dxa"/>
            <w:shd w:val="clear" w:color="auto" w:fill="D9E2F3"/>
            <w:vAlign w:val="center"/>
          </w:tcPr>
          <w:p w14:paraId="3E6CA4B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F74F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B4B79C" w14:textId="77777777" w:rsidTr="00F32DDC">
        <w:tc>
          <w:tcPr>
            <w:tcW w:w="2835" w:type="dxa"/>
            <w:shd w:val="clear" w:color="auto" w:fill="D9E2F3"/>
            <w:vAlign w:val="center"/>
          </w:tcPr>
          <w:p w14:paraId="2D7F1B5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04798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44D8C6" w14:textId="77777777" w:rsidTr="00F32DDC">
        <w:tc>
          <w:tcPr>
            <w:tcW w:w="2835" w:type="dxa"/>
            <w:shd w:val="clear" w:color="auto" w:fill="D9E2F3"/>
            <w:vAlign w:val="center"/>
          </w:tcPr>
          <w:p w14:paraId="10F4B9B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7853B69" w14:textId="77777777" w:rsidR="00A9306E" w:rsidRPr="00FD1EE4" w:rsidRDefault="00A9306E" w:rsidP="00F32DDC">
            <w:pPr>
              <w:spacing w:before="240" w:after="240"/>
              <w:rPr>
                <w:rFonts w:ascii="GHEA Grapalat" w:eastAsia="GHEA Grapalat" w:hAnsi="GHEA Grapalat" w:cs="GHEA Grapalat"/>
              </w:rPr>
            </w:pPr>
          </w:p>
        </w:tc>
      </w:tr>
    </w:tbl>
    <w:p w14:paraId="053D1586"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17E68BA" w14:textId="77777777" w:rsidTr="00F32DDC">
        <w:trPr>
          <w:trHeight w:val="853"/>
        </w:trPr>
        <w:tc>
          <w:tcPr>
            <w:tcW w:w="2835" w:type="dxa"/>
            <w:vMerge w:val="restart"/>
            <w:shd w:val="clear" w:color="auto" w:fill="D9E2F3"/>
            <w:vAlign w:val="center"/>
          </w:tcPr>
          <w:p w14:paraId="136F773F"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63E5CE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02D172" w14:textId="77777777" w:rsidTr="00F32DDC">
        <w:trPr>
          <w:trHeight w:val="850"/>
        </w:trPr>
        <w:tc>
          <w:tcPr>
            <w:tcW w:w="2835" w:type="dxa"/>
            <w:vMerge/>
            <w:shd w:val="clear" w:color="auto" w:fill="D9E2F3"/>
            <w:vAlign w:val="center"/>
          </w:tcPr>
          <w:p w14:paraId="39846F8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B669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F94884" w14:textId="77777777" w:rsidTr="00F32DDC">
        <w:trPr>
          <w:trHeight w:val="850"/>
        </w:trPr>
        <w:tc>
          <w:tcPr>
            <w:tcW w:w="2835" w:type="dxa"/>
            <w:vMerge/>
            <w:shd w:val="clear" w:color="auto" w:fill="D9E2F3"/>
            <w:vAlign w:val="center"/>
          </w:tcPr>
          <w:p w14:paraId="7C29EA3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0A234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8DA71C" w14:textId="77777777" w:rsidTr="00F32DDC">
        <w:trPr>
          <w:trHeight w:val="850"/>
        </w:trPr>
        <w:tc>
          <w:tcPr>
            <w:tcW w:w="2835" w:type="dxa"/>
            <w:vMerge/>
            <w:shd w:val="clear" w:color="auto" w:fill="D9E2F3"/>
            <w:vAlign w:val="center"/>
          </w:tcPr>
          <w:p w14:paraId="605FE06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9315B6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0789F0E" w14:textId="77777777" w:rsidTr="00F32DDC">
        <w:trPr>
          <w:trHeight w:val="850"/>
        </w:trPr>
        <w:tc>
          <w:tcPr>
            <w:tcW w:w="2835" w:type="dxa"/>
            <w:vMerge/>
            <w:shd w:val="clear" w:color="auto" w:fill="D9E2F3"/>
            <w:vAlign w:val="center"/>
          </w:tcPr>
          <w:p w14:paraId="3650CBB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A31C11" w14:textId="77777777" w:rsidR="00A9306E" w:rsidRPr="00FD1EE4" w:rsidRDefault="00A9306E" w:rsidP="00F32DDC">
            <w:pPr>
              <w:spacing w:before="240" w:after="240"/>
              <w:rPr>
                <w:rFonts w:ascii="GHEA Grapalat" w:eastAsia="GHEA Grapalat" w:hAnsi="GHEA Grapalat" w:cs="GHEA Grapalat"/>
              </w:rPr>
            </w:pPr>
          </w:p>
        </w:tc>
      </w:tr>
    </w:tbl>
    <w:p w14:paraId="7E7A9E9E"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958620A" w14:textId="77777777" w:rsidTr="00F32DDC">
        <w:tc>
          <w:tcPr>
            <w:tcW w:w="2835" w:type="dxa"/>
            <w:shd w:val="clear" w:color="auto" w:fill="D9E2F3"/>
            <w:vAlign w:val="center"/>
          </w:tcPr>
          <w:p w14:paraId="41241EF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21C5B90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2BC3BA" w14:textId="77777777" w:rsidTr="00F32DDC">
        <w:tc>
          <w:tcPr>
            <w:tcW w:w="2835" w:type="dxa"/>
            <w:shd w:val="clear" w:color="auto" w:fill="D9E2F3"/>
            <w:vAlign w:val="center"/>
          </w:tcPr>
          <w:p w14:paraId="0EB5F65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75B775B6" w14:textId="77777777" w:rsidR="00A9306E" w:rsidRPr="00FD1EE4" w:rsidRDefault="00A9306E" w:rsidP="00F32DDC">
            <w:pPr>
              <w:spacing w:before="240" w:after="240"/>
              <w:rPr>
                <w:rFonts w:ascii="GHEA Grapalat" w:eastAsia="GHEA Grapalat" w:hAnsi="GHEA Grapalat" w:cs="GHEA Grapalat"/>
              </w:rPr>
            </w:pPr>
          </w:p>
        </w:tc>
      </w:tr>
    </w:tbl>
    <w:p w14:paraId="1C006CBF"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7589B60"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23A7F523" w14:textId="77777777" w:rsidTr="00F32DDC">
        <w:tc>
          <w:tcPr>
            <w:tcW w:w="9016" w:type="dxa"/>
            <w:shd w:val="clear" w:color="auto" w:fill="DBE5F1" w:themeFill="accent1" w:themeFillTint="33"/>
          </w:tcPr>
          <w:p w14:paraId="7D4D905B"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66285ABE" w14:textId="77777777" w:rsidTr="00F32DDC">
        <w:trPr>
          <w:trHeight w:val="10187"/>
        </w:trPr>
        <w:tc>
          <w:tcPr>
            <w:tcW w:w="9016" w:type="dxa"/>
          </w:tcPr>
          <w:p w14:paraId="7D73FFC6" w14:textId="77777777" w:rsidR="00A9306E" w:rsidRPr="00FD1EE4" w:rsidRDefault="00A9306E" w:rsidP="00F32DDC">
            <w:pPr>
              <w:rPr>
                <w:rFonts w:ascii="GHEA Grapalat" w:eastAsia="GHEA Grapalat" w:hAnsi="GHEA Grapalat" w:cs="GHEA Grapalat"/>
                <w:b/>
                <w:color w:val="000000"/>
              </w:rPr>
            </w:pPr>
          </w:p>
        </w:tc>
      </w:tr>
    </w:tbl>
    <w:p w14:paraId="352E2921"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46ECA55D" w14:textId="77777777" w:rsidR="00A9306E" w:rsidRDefault="00A9306E" w:rsidP="00A9306E">
      <w:pPr>
        <w:rPr>
          <w:rFonts w:ascii="GHEA Grapalat" w:hAnsi="GHEA Grapalat"/>
          <w:b/>
        </w:rPr>
      </w:pPr>
    </w:p>
    <w:p w14:paraId="7F90BA79" w14:textId="77777777" w:rsidR="00A9306E" w:rsidRDefault="00A9306E" w:rsidP="00A9306E">
      <w:pPr>
        <w:rPr>
          <w:ins w:id="7" w:author="Inesa Kocharyan" w:date="2021-09-01T11:45:00Z"/>
          <w:rFonts w:ascii="GHEA Grapalat" w:hAnsi="GHEA Grapalat"/>
          <w:b/>
        </w:rPr>
      </w:pPr>
    </w:p>
    <w:p w14:paraId="6E4E9E0E" w14:textId="77777777" w:rsidR="00A9306E" w:rsidRDefault="00A9306E" w:rsidP="00A9306E">
      <w:pPr>
        <w:rPr>
          <w:rFonts w:ascii="GHEA Grapalat" w:hAnsi="GHEA Grapalat"/>
          <w:b/>
        </w:rPr>
      </w:pPr>
      <w:r>
        <w:rPr>
          <w:rFonts w:ascii="GHEA Grapalat" w:hAnsi="GHEA Grapalat"/>
          <w:b/>
        </w:rPr>
        <w:br w:type="page"/>
      </w:r>
    </w:p>
    <w:p w14:paraId="591260B7" w14:textId="77777777" w:rsidR="00A9306E" w:rsidRPr="000306ED" w:rsidRDefault="00A9306E" w:rsidP="00DC384A">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31154065" w14:textId="77777777" w:rsidR="00A9306E" w:rsidRPr="000306ED" w:rsidRDefault="00A9306E" w:rsidP="00DC384A">
      <w:pPr>
        <w:pStyle w:val="ListParagraph"/>
        <w:numPr>
          <w:ilvl w:val="0"/>
          <w:numId w:val="26"/>
        </w:numPr>
        <w:spacing w:after="200"/>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7543C75" w14:textId="77777777" w:rsidR="00A9306E" w:rsidRPr="000306ED" w:rsidRDefault="00A9306E" w:rsidP="00DC384A">
      <w:pPr>
        <w:pStyle w:val="ListParagraph"/>
        <w:numPr>
          <w:ilvl w:val="0"/>
          <w:numId w:val="27"/>
        </w:numPr>
        <w:spacing w:after="200"/>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5A01F36" w14:textId="77777777" w:rsidR="00A9306E" w:rsidRPr="000306ED" w:rsidRDefault="00A9306E" w:rsidP="00DC384A">
      <w:pPr>
        <w:pStyle w:val="ListParagraph"/>
        <w:numPr>
          <w:ilvl w:val="0"/>
          <w:numId w:val="27"/>
        </w:numPr>
        <w:spacing w:after="200"/>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DA11C4" w14:textId="77777777" w:rsidR="00A9306E" w:rsidRPr="000306ED" w:rsidRDefault="00A9306E" w:rsidP="00DC384A">
      <w:pPr>
        <w:pStyle w:val="ListParagraph"/>
        <w:numPr>
          <w:ilvl w:val="0"/>
          <w:numId w:val="27"/>
        </w:numPr>
        <w:spacing w:after="200"/>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AE85A0D" w14:textId="77777777" w:rsidR="00A9306E" w:rsidRPr="000306ED" w:rsidRDefault="00A9306E" w:rsidP="00DC384A">
      <w:pPr>
        <w:pStyle w:val="ListParagraph"/>
        <w:numPr>
          <w:ilvl w:val="0"/>
          <w:numId w:val="26"/>
        </w:numPr>
        <w:spacing w:after="200"/>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D39A5D" w14:textId="77777777" w:rsidR="00A9306E" w:rsidRPr="000306ED" w:rsidRDefault="00A9306E" w:rsidP="00DC384A">
      <w:pPr>
        <w:pStyle w:val="ListParagraph"/>
        <w:numPr>
          <w:ilvl w:val="0"/>
          <w:numId w:val="28"/>
        </w:numPr>
        <w:spacing w:after="200"/>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6D59C01" w14:textId="77777777" w:rsidR="00A9306E" w:rsidRPr="000306ED" w:rsidRDefault="00A9306E" w:rsidP="00DC384A">
      <w:pPr>
        <w:pStyle w:val="ListParagraph"/>
        <w:numPr>
          <w:ilvl w:val="0"/>
          <w:numId w:val="28"/>
        </w:numPr>
        <w:spacing w:after="200"/>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BCEB15F" w14:textId="77777777" w:rsidR="00A9306E" w:rsidRPr="000306ED" w:rsidRDefault="00A9306E" w:rsidP="00DC384A">
      <w:pPr>
        <w:pStyle w:val="ListParagraph"/>
        <w:numPr>
          <w:ilvl w:val="0"/>
          <w:numId w:val="28"/>
        </w:numPr>
        <w:spacing w:after="200"/>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3776FA5" w14:textId="77777777" w:rsidR="00A9306E" w:rsidRPr="000306ED" w:rsidRDefault="00A9306E" w:rsidP="00DC384A">
      <w:pPr>
        <w:pStyle w:val="ListParagraph"/>
        <w:numPr>
          <w:ilvl w:val="0"/>
          <w:numId w:val="26"/>
        </w:numPr>
        <w:spacing w:after="200"/>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w:t>
      </w:r>
      <w:r w:rsidRPr="000306ED">
        <w:rPr>
          <w:rFonts w:ascii="GHEA Grapalat" w:hAnsi="GHEA Grapalat"/>
        </w:rPr>
        <w:lastRenderedPageBreak/>
        <w:t xml:space="preserve">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1802B029" w14:textId="77777777" w:rsidR="00A9306E" w:rsidRPr="000306ED" w:rsidRDefault="00A9306E" w:rsidP="00DC384A">
      <w:pPr>
        <w:pStyle w:val="ListParagraph"/>
        <w:numPr>
          <w:ilvl w:val="0"/>
          <w:numId w:val="29"/>
        </w:numPr>
        <w:spacing w:after="200"/>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A2CD69B" w14:textId="77777777" w:rsidR="00A9306E" w:rsidRPr="000306ED" w:rsidRDefault="00A9306E" w:rsidP="00DC384A">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31DD9C" w14:textId="77777777" w:rsidR="00A9306E" w:rsidRPr="000306ED" w:rsidRDefault="00A9306E" w:rsidP="00DC384A">
      <w:pPr>
        <w:pStyle w:val="ListParagraph"/>
        <w:numPr>
          <w:ilvl w:val="0"/>
          <w:numId w:val="26"/>
        </w:numPr>
        <w:spacing w:after="200"/>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50F99B1" w14:textId="77777777" w:rsidR="00A9306E" w:rsidRPr="000306ED" w:rsidRDefault="00A9306E" w:rsidP="00DC384A">
      <w:pPr>
        <w:pStyle w:val="ListParagraph"/>
        <w:numPr>
          <w:ilvl w:val="0"/>
          <w:numId w:val="30"/>
        </w:numPr>
        <w:spacing w:after="200"/>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287E3FC" w14:textId="77777777" w:rsidR="00A9306E" w:rsidRPr="000306ED" w:rsidRDefault="00A9306E" w:rsidP="00DC384A">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241F55E" w14:textId="77777777" w:rsidR="00A9306E" w:rsidRPr="000306ED" w:rsidRDefault="00A9306E" w:rsidP="00DC384A">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76EE12F" w14:textId="77777777" w:rsidR="00A9306E" w:rsidRPr="000306ED" w:rsidRDefault="00A9306E" w:rsidP="00DC384A">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3C17DDF" w14:textId="77777777" w:rsidR="00A9306E" w:rsidRPr="000306ED" w:rsidRDefault="00A9306E" w:rsidP="00DC384A">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106BDE3" w14:textId="77777777" w:rsidR="00A9306E" w:rsidRPr="000306ED" w:rsidRDefault="00A9306E" w:rsidP="00DC384A">
      <w:pPr>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AAF7A31" w14:textId="77777777" w:rsidR="00A9306E" w:rsidRPr="000306ED" w:rsidRDefault="00A9306E" w:rsidP="00DC384A">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48EF83A4" w14:textId="77777777" w:rsidR="00A9306E" w:rsidRPr="000306ED" w:rsidRDefault="00A9306E" w:rsidP="00DC384A">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2799FC40" w14:textId="77777777" w:rsidR="00A9306E" w:rsidRPr="000306ED" w:rsidRDefault="00A9306E" w:rsidP="00DC384A">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96EFCA3" w14:textId="77777777" w:rsidR="00A9306E" w:rsidRPr="000306ED" w:rsidRDefault="00A9306E" w:rsidP="00DC384A">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1DEEDCE" w14:textId="77777777" w:rsidR="00A9306E" w:rsidRPr="000306ED" w:rsidRDefault="00A9306E" w:rsidP="00DC384A">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3055C397" w14:textId="77777777" w:rsidR="00A9306E" w:rsidRPr="000306ED" w:rsidRDefault="00A9306E" w:rsidP="00DC384A">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53D43D5" w14:textId="77777777" w:rsidR="00A9306E" w:rsidRPr="000306ED" w:rsidRDefault="00A9306E" w:rsidP="00DC384A">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A602342" w14:textId="77777777" w:rsidR="00A9306E" w:rsidRPr="000306ED" w:rsidRDefault="00A9306E" w:rsidP="00DC384A">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53595DC" w14:textId="77777777" w:rsidR="00A9306E" w:rsidRPr="000306ED" w:rsidRDefault="00A9306E" w:rsidP="00DC384A">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3C2EE92" w14:textId="77777777" w:rsidR="00A9306E" w:rsidRPr="000306ED" w:rsidRDefault="00A9306E" w:rsidP="00DC384A">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846FBC0" w14:textId="77777777" w:rsidR="00A9306E" w:rsidRPr="000306ED" w:rsidRDefault="00A9306E" w:rsidP="00DC384A">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634F51B" w14:textId="77777777" w:rsidR="00A9306E" w:rsidRPr="000306ED" w:rsidRDefault="00A9306E" w:rsidP="00DC384A">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8ABC60E" w14:textId="77777777" w:rsidR="00A9306E" w:rsidRPr="000306ED" w:rsidRDefault="00A9306E" w:rsidP="00DC384A">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0D9D83C" w14:textId="77777777" w:rsidR="00A9306E" w:rsidRPr="000306ED" w:rsidRDefault="00A9306E" w:rsidP="00DC384A">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04944C6" w14:textId="77777777" w:rsidR="00A9306E" w:rsidRPr="000306ED" w:rsidRDefault="00A9306E" w:rsidP="00DC384A">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lastRenderedPageBreak/>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05E024A5" w14:textId="77777777" w:rsidR="00A9306E" w:rsidRPr="000306ED" w:rsidRDefault="00A9306E" w:rsidP="00DC384A">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EA70B6" w14:textId="77777777" w:rsidR="00A9306E" w:rsidRDefault="00A9306E" w:rsidP="00DC384A">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76F2B461" w14:textId="77777777" w:rsidR="00B32672" w:rsidRPr="00B32672" w:rsidRDefault="00B32672" w:rsidP="00A9306E">
      <w:pPr>
        <w:spacing w:line="360" w:lineRule="auto"/>
        <w:contextualSpacing/>
        <w:jc w:val="both"/>
        <w:rPr>
          <w:rFonts w:ascii="GHEA Grapalat" w:hAnsi="GHEA Grapalat"/>
        </w:rPr>
      </w:pPr>
    </w:p>
    <w:p w14:paraId="57FEEB45"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994948C"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0413C0F0" w14:textId="77777777" w:rsidR="00A9306E" w:rsidRDefault="00A9306E">
      <w:pPr>
        <w:rPr>
          <w:rFonts w:ascii="GHEA Grapalat" w:hAnsi="GHEA Grapalat"/>
          <w:b/>
        </w:rPr>
      </w:pPr>
      <w:r>
        <w:rPr>
          <w:rFonts w:ascii="GHEA Grapalat" w:hAnsi="GHEA Grapalat"/>
          <w:b/>
        </w:rPr>
        <w:br w:type="page"/>
      </w:r>
    </w:p>
    <w:p w14:paraId="04DD7741" w14:textId="77777777" w:rsidR="00B2572B" w:rsidRPr="00DC619D" w:rsidRDefault="00B2572B" w:rsidP="009603E0">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3F34B7B4" w14:textId="03EB7A3D" w:rsidR="00B2572B" w:rsidRPr="009044F1" w:rsidRDefault="00B2572B" w:rsidP="009603E0">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990BEA">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C478D8">
        <w:rPr>
          <w:rFonts w:ascii="GHEA Grapalat" w:hAnsi="GHEA Grapalat"/>
          <w:b/>
          <w:sz w:val="24"/>
          <w:szCs w:val="24"/>
        </w:rPr>
        <w:t>GGAK-GHTsDzB-25/16/G</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4"/>
        <w:t>*</w:t>
      </w:r>
    </w:p>
    <w:p w14:paraId="64784BFB" w14:textId="77777777" w:rsidR="00B2572B" w:rsidRPr="009044F1" w:rsidRDefault="00B2572B" w:rsidP="00B46D58">
      <w:pPr>
        <w:widowControl w:val="0"/>
        <w:spacing w:after="120"/>
        <w:ind w:firstLine="567"/>
        <w:jc w:val="center"/>
        <w:rPr>
          <w:rFonts w:ascii="GHEA Grapalat" w:hAnsi="GHEA Grapalat"/>
        </w:rPr>
      </w:pPr>
    </w:p>
    <w:p w14:paraId="7607C2FB"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22D01F7B" w14:textId="77777777" w:rsidR="00B2572B" w:rsidRPr="009044F1" w:rsidRDefault="00B2572B" w:rsidP="00B46D58">
      <w:pPr>
        <w:widowControl w:val="0"/>
        <w:spacing w:after="120"/>
        <w:ind w:firstLine="567"/>
        <w:jc w:val="center"/>
        <w:rPr>
          <w:rFonts w:ascii="GHEA Grapalat" w:hAnsi="GHEA Grapalat"/>
        </w:rPr>
      </w:pPr>
    </w:p>
    <w:p w14:paraId="255474BF" w14:textId="2354DF7E"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90BEA">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C478D8">
        <w:rPr>
          <w:rFonts w:ascii="GHEA Grapalat" w:hAnsi="GHEA Grapalat"/>
          <w:spacing w:val="-6"/>
        </w:rPr>
        <w:t>GGAK-GHTsDzB-25/16/G</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40F8CA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53944853"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AA76793"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33D60ED"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1553B0D2"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64BC1493"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E6E3940"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059721AC"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1F379A9"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48F086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3E41761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05C05B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1B195EDD"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46B32774"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1FD6BB3"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21994B5"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3A6AC60F"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D3D1347"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3C441A1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59167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6FC0507C"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FDCA327"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E6BDD9F"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B21D70E" w14:textId="77777777" w:rsidR="004A317B" w:rsidRPr="005744FC" w:rsidRDefault="004A317B" w:rsidP="00B46D58">
            <w:pPr>
              <w:widowControl w:val="0"/>
              <w:jc w:val="center"/>
              <w:rPr>
                <w:rFonts w:ascii="GHEA Grapalat" w:hAnsi="GHEA Grapalat"/>
                <w:sz w:val="20"/>
                <w:szCs w:val="20"/>
              </w:rPr>
            </w:pPr>
          </w:p>
        </w:tc>
      </w:tr>
      <w:tr w:rsidR="004A317B" w:rsidRPr="005744FC" w14:paraId="550B8D69"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1BA8B9D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32ED773F"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B046A13"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36651F6"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7633C43" w14:textId="77777777" w:rsidR="004A317B" w:rsidRPr="005744FC" w:rsidRDefault="004A317B" w:rsidP="00B46D58">
            <w:pPr>
              <w:widowControl w:val="0"/>
              <w:rPr>
                <w:rFonts w:ascii="GHEA Grapalat" w:hAnsi="GHEA Grapalat"/>
                <w:sz w:val="20"/>
                <w:szCs w:val="20"/>
              </w:rPr>
            </w:pPr>
          </w:p>
        </w:tc>
      </w:tr>
      <w:tr w:rsidR="004A317B" w:rsidRPr="005744FC" w14:paraId="1366551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3CE26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35C5E9B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4A43E6B"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2BFB4B0A"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27A9300" w14:textId="77777777" w:rsidR="004A317B" w:rsidRPr="005744FC" w:rsidRDefault="004A317B" w:rsidP="00B46D58">
            <w:pPr>
              <w:widowControl w:val="0"/>
              <w:jc w:val="center"/>
              <w:rPr>
                <w:rFonts w:ascii="GHEA Grapalat" w:hAnsi="GHEA Grapalat"/>
                <w:sz w:val="20"/>
                <w:szCs w:val="20"/>
              </w:rPr>
            </w:pPr>
          </w:p>
        </w:tc>
      </w:tr>
      <w:tr w:rsidR="004A317B" w:rsidRPr="005744FC" w14:paraId="55A08ABA"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7DA66D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0A8DF2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9860E8D"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6E8E501"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FA63086" w14:textId="77777777" w:rsidR="004A317B" w:rsidRPr="005744FC" w:rsidRDefault="004A317B" w:rsidP="00B46D58">
            <w:pPr>
              <w:widowControl w:val="0"/>
              <w:jc w:val="center"/>
              <w:rPr>
                <w:rFonts w:ascii="GHEA Grapalat" w:hAnsi="GHEA Grapalat"/>
                <w:sz w:val="20"/>
                <w:szCs w:val="20"/>
              </w:rPr>
            </w:pPr>
          </w:p>
        </w:tc>
      </w:tr>
      <w:tr w:rsidR="004A317B" w:rsidRPr="005744FC" w14:paraId="5EA03103"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AF6D9C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B0CDFA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77ED3DB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6365A830"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4DF22C74" w14:textId="77777777" w:rsidR="004A317B" w:rsidRPr="005744FC" w:rsidRDefault="004A317B" w:rsidP="00B46D58">
            <w:pPr>
              <w:widowControl w:val="0"/>
              <w:jc w:val="center"/>
              <w:rPr>
                <w:rFonts w:ascii="GHEA Grapalat" w:hAnsi="GHEA Grapalat"/>
                <w:sz w:val="20"/>
                <w:szCs w:val="20"/>
              </w:rPr>
            </w:pPr>
          </w:p>
        </w:tc>
      </w:tr>
    </w:tbl>
    <w:p w14:paraId="428515E2"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6A5581F"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03248A6" w14:textId="77777777" w:rsidR="00DC619D" w:rsidRPr="00D3436F" w:rsidRDefault="00DC619D" w:rsidP="00B46D58">
      <w:pPr>
        <w:widowControl w:val="0"/>
        <w:spacing w:after="160"/>
        <w:jc w:val="both"/>
        <w:rPr>
          <w:rFonts w:ascii="GHEA Grapalat" w:hAnsi="GHEA Grapalat"/>
          <w:lang w:val="es-ES"/>
        </w:rPr>
      </w:pPr>
    </w:p>
    <w:p w14:paraId="7419C24C"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B3FCE14" w14:textId="77777777" w:rsidR="00B217BB" w:rsidRDefault="00B217BB" w:rsidP="00B46D58">
      <w:pPr>
        <w:rPr>
          <w:rFonts w:ascii="GHEA Grapalat" w:hAnsi="GHEA Grapalat"/>
          <w:b/>
        </w:rPr>
      </w:pPr>
      <w:r>
        <w:rPr>
          <w:rFonts w:ascii="GHEA Grapalat" w:hAnsi="GHEA Grapalat"/>
          <w:b/>
        </w:rPr>
        <w:br w:type="page"/>
      </w:r>
    </w:p>
    <w:p w14:paraId="75B5795D" w14:textId="2387603E" w:rsidR="005F2791" w:rsidRPr="00B138F3" w:rsidRDefault="005F2791" w:rsidP="005F2791">
      <w:pPr>
        <w:widowControl w:val="0"/>
        <w:jc w:val="right"/>
        <w:rPr>
          <w:rFonts w:ascii="GHEA Grapalat" w:hAnsi="GHEA Grapalat" w:cs="GHEA Grapalat"/>
          <w:i/>
        </w:rPr>
      </w:pPr>
      <w:r w:rsidRPr="00B138F3">
        <w:rPr>
          <w:rFonts w:ascii="GHEA Grapalat" w:hAnsi="GHEA Grapalat"/>
          <w:i/>
        </w:rPr>
        <w:lastRenderedPageBreak/>
        <w:t xml:space="preserve">Приложение № </w:t>
      </w:r>
      <w:r w:rsidRPr="009A072E">
        <w:rPr>
          <w:rFonts w:ascii="GHEA Grapalat" w:hAnsi="GHEA Grapalat"/>
          <w:i/>
        </w:rPr>
        <w:t>3</w:t>
      </w:r>
      <w:r w:rsidRPr="00B138F3">
        <w:rPr>
          <w:rFonts w:ascii="GHEA Grapalat" w:hAnsi="GHEA Grapalat"/>
          <w:i/>
        </w:rPr>
        <w:t>.1</w:t>
      </w:r>
    </w:p>
    <w:p w14:paraId="4DFDE06B" w14:textId="0FA63AF6" w:rsidR="005F2791" w:rsidRPr="000A4ACC" w:rsidRDefault="005F2791" w:rsidP="005F2791">
      <w:pPr>
        <w:widowControl w:val="0"/>
        <w:jc w:val="right"/>
        <w:rPr>
          <w:rFonts w:ascii="GHEA Grapalat" w:hAnsi="GHEA Grapalat" w:cs="GHEA Grapalat"/>
          <w:i/>
          <w:sz w:val="36"/>
          <w:szCs w:val="36"/>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Pr>
          <w:rFonts w:ascii="GHEA Grapalat" w:hAnsi="GHEA Grapalat"/>
          <w:i/>
        </w:rPr>
        <w:t>“GGAK-GHTsDzB-25/</w:t>
      </w:r>
      <w:r w:rsidRPr="005F2791">
        <w:rPr>
          <w:rFonts w:ascii="GHEA Grapalat" w:hAnsi="GHEA Grapalat"/>
          <w:i/>
        </w:rPr>
        <w:t>16</w:t>
      </w:r>
      <w:r>
        <w:rPr>
          <w:rFonts w:ascii="GHEA Grapalat" w:hAnsi="GHEA Grapalat"/>
          <w:i/>
        </w:rPr>
        <w:t>/G”</w:t>
      </w:r>
    </w:p>
    <w:p w14:paraId="1F97379F" w14:textId="77777777" w:rsidR="005F2791" w:rsidRPr="00B138F3" w:rsidRDefault="005F2791" w:rsidP="005F2791">
      <w:pPr>
        <w:widowControl w:val="0"/>
        <w:spacing w:after="160"/>
        <w:jc w:val="center"/>
        <w:rPr>
          <w:rFonts w:ascii="GHEA Grapalat" w:hAnsi="GHEA Grapalat"/>
          <w:b/>
        </w:rPr>
      </w:pPr>
    </w:p>
    <w:p w14:paraId="073DA4EF" w14:textId="77777777" w:rsidR="005F2791" w:rsidRPr="00E17B52" w:rsidRDefault="005F2791" w:rsidP="005F2791">
      <w:pPr>
        <w:widowControl w:val="0"/>
        <w:spacing w:after="160"/>
        <w:jc w:val="center"/>
        <w:rPr>
          <w:rFonts w:ascii="GHEA Grapalat" w:hAnsi="GHEA Grapalat" w:cs="GHEA Grapalat"/>
          <w:b/>
          <w:sz w:val="20"/>
          <w:szCs w:val="20"/>
        </w:rPr>
      </w:pPr>
      <w:r w:rsidRPr="00E17B52">
        <w:rPr>
          <w:rFonts w:ascii="GHEA Grapalat" w:hAnsi="GHEA Grapalat"/>
          <w:b/>
          <w:sz w:val="20"/>
          <w:szCs w:val="20"/>
        </w:rPr>
        <w:t xml:space="preserve">СОГЛАШЕНИЕ О НЕУСТОЙКЕ </w:t>
      </w:r>
    </w:p>
    <w:p w14:paraId="62ED13F4" w14:textId="77777777" w:rsidR="005F2791" w:rsidRPr="00E17B52" w:rsidRDefault="005F2791" w:rsidP="005F2791">
      <w:pPr>
        <w:widowControl w:val="0"/>
        <w:spacing w:after="160"/>
        <w:jc w:val="center"/>
        <w:rPr>
          <w:rFonts w:ascii="GHEA Grapalat" w:hAnsi="GHEA Grapalat" w:cs="GHEA Grapalat"/>
          <w:b/>
          <w:sz w:val="20"/>
          <w:szCs w:val="20"/>
        </w:rPr>
      </w:pPr>
      <w:r w:rsidRPr="00E17B52">
        <w:rPr>
          <w:rFonts w:ascii="GHEA Grapalat" w:hAnsi="GHEA Grapalat"/>
          <w:b/>
          <w:sz w:val="20"/>
          <w:szCs w:val="20"/>
        </w:rPr>
        <w:t>(обеспечение договора)</w:t>
      </w:r>
    </w:p>
    <w:tbl>
      <w:tblPr>
        <w:tblW w:w="0" w:type="auto"/>
        <w:tblLook w:val="04A0" w:firstRow="1" w:lastRow="0" w:firstColumn="1" w:lastColumn="0" w:noHBand="0" w:noVBand="1"/>
      </w:tblPr>
      <w:tblGrid>
        <w:gridCol w:w="4786"/>
        <w:gridCol w:w="4500"/>
      </w:tblGrid>
      <w:tr w:rsidR="005F2791" w:rsidRPr="00E17B52" w14:paraId="63F7B157" w14:textId="77777777" w:rsidTr="00546AC4">
        <w:tc>
          <w:tcPr>
            <w:tcW w:w="4786" w:type="dxa"/>
            <w:shd w:val="clear" w:color="auto" w:fill="auto"/>
          </w:tcPr>
          <w:p w14:paraId="3C235B25" w14:textId="77777777" w:rsidR="005F2791" w:rsidRPr="00D7750D" w:rsidRDefault="005F2791" w:rsidP="00546AC4">
            <w:pPr>
              <w:widowControl w:val="0"/>
              <w:spacing w:after="160"/>
              <w:rPr>
                <w:rFonts w:ascii="GHEA Grapalat" w:hAnsi="GHEA Grapalat" w:cs="GHEA Grapalat"/>
                <w:b/>
                <w:sz w:val="20"/>
                <w:szCs w:val="20"/>
                <w:lang w:val="en-US"/>
              </w:rPr>
            </w:pPr>
            <w:r w:rsidRPr="00D7750D">
              <w:rPr>
                <w:rFonts w:ascii="GHEA Grapalat" w:hAnsi="GHEA Grapalat"/>
                <w:sz w:val="20"/>
                <w:szCs w:val="20"/>
              </w:rPr>
              <w:t>г. Ереван</w:t>
            </w:r>
          </w:p>
        </w:tc>
        <w:tc>
          <w:tcPr>
            <w:tcW w:w="4500" w:type="dxa"/>
            <w:shd w:val="clear" w:color="auto" w:fill="auto"/>
          </w:tcPr>
          <w:p w14:paraId="336C7CAC" w14:textId="77777777" w:rsidR="005F2791" w:rsidRPr="00D7750D" w:rsidRDefault="005F2791" w:rsidP="00546AC4">
            <w:pPr>
              <w:widowControl w:val="0"/>
              <w:spacing w:after="160"/>
              <w:jc w:val="right"/>
              <w:rPr>
                <w:rFonts w:ascii="GHEA Grapalat" w:hAnsi="GHEA Grapalat" w:cs="GHEA Grapalat"/>
                <w:b/>
                <w:sz w:val="20"/>
                <w:szCs w:val="20"/>
              </w:rPr>
            </w:pPr>
            <w:r w:rsidRPr="00D7750D">
              <w:rPr>
                <w:rFonts w:ascii="GHEA Grapalat" w:hAnsi="GHEA Grapalat"/>
                <w:sz w:val="20"/>
                <w:szCs w:val="20"/>
              </w:rPr>
              <w:t>"</w:t>
            </w:r>
            <w:r w:rsidRPr="00D7750D">
              <w:rPr>
                <w:rFonts w:ascii="GHEA Grapalat" w:hAnsi="GHEA Grapalat"/>
                <w:sz w:val="20"/>
                <w:szCs w:val="20"/>
                <w:lang w:val="en-US"/>
              </w:rPr>
              <w:tab/>
            </w:r>
            <w:r w:rsidRPr="00D7750D">
              <w:rPr>
                <w:rFonts w:ascii="GHEA Grapalat" w:hAnsi="GHEA Grapalat"/>
                <w:sz w:val="20"/>
                <w:szCs w:val="20"/>
              </w:rPr>
              <w:t xml:space="preserve">" </w:t>
            </w:r>
            <w:r w:rsidRPr="00D7750D">
              <w:rPr>
                <w:rFonts w:ascii="GHEA Grapalat" w:hAnsi="GHEA Grapalat"/>
                <w:sz w:val="20"/>
                <w:szCs w:val="20"/>
                <w:lang w:val="en-US"/>
              </w:rPr>
              <w:tab/>
            </w:r>
            <w:r w:rsidRPr="00D7750D">
              <w:rPr>
                <w:rFonts w:ascii="GHEA Grapalat" w:hAnsi="GHEA Grapalat"/>
                <w:sz w:val="20"/>
                <w:szCs w:val="20"/>
              </w:rPr>
              <w:t>20</w:t>
            </w:r>
            <w:r w:rsidRPr="00D7750D">
              <w:rPr>
                <w:rFonts w:ascii="GHEA Grapalat" w:hAnsi="GHEA Grapalat"/>
                <w:sz w:val="20"/>
                <w:szCs w:val="20"/>
                <w:lang w:val="en-US"/>
              </w:rPr>
              <w:tab/>
            </w:r>
            <w:r w:rsidRPr="00D7750D">
              <w:rPr>
                <w:rFonts w:ascii="GHEA Grapalat" w:hAnsi="GHEA Grapalat"/>
                <w:sz w:val="20"/>
                <w:szCs w:val="20"/>
              </w:rPr>
              <w:t>г.</w:t>
            </w:r>
            <w:r w:rsidRPr="00D7750D">
              <w:rPr>
                <w:rStyle w:val="FootnoteReference"/>
                <w:rFonts w:ascii="GHEA Grapalat" w:hAnsi="GHEA Grapalat"/>
                <w:sz w:val="20"/>
                <w:szCs w:val="20"/>
              </w:rPr>
              <w:footnoteReference w:customMarkFollows="1" w:id="6"/>
              <w:t>**</w:t>
            </w:r>
          </w:p>
        </w:tc>
      </w:tr>
    </w:tbl>
    <w:p w14:paraId="305B5529" w14:textId="77777777" w:rsidR="005F2791" w:rsidRPr="00E17B52" w:rsidRDefault="005F2791" w:rsidP="005F2791">
      <w:pPr>
        <w:widowControl w:val="0"/>
        <w:jc w:val="both"/>
        <w:rPr>
          <w:rFonts w:ascii="GHEA Grapalat" w:hAnsi="GHEA Grapalat" w:cs="GHEA Grapalat"/>
          <w:sz w:val="20"/>
          <w:szCs w:val="20"/>
          <w:u w:val="single"/>
          <w:vertAlign w:val="subscript"/>
        </w:rPr>
      </w:pPr>
      <w:r w:rsidRPr="00E17B52">
        <w:rPr>
          <w:rFonts w:ascii="GHEA Grapalat" w:hAnsi="GHEA Grapalat"/>
          <w:sz w:val="20"/>
          <w:szCs w:val="20"/>
        </w:rPr>
        <w:t>_______________________________________________, в лице директора Компании,</w:t>
      </w:r>
    </w:p>
    <w:p w14:paraId="3ADED7B8" w14:textId="77777777" w:rsidR="005F2791" w:rsidRPr="00F55AAF" w:rsidRDefault="005F2791" w:rsidP="005F2791">
      <w:pPr>
        <w:widowControl w:val="0"/>
        <w:ind w:left="1843"/>
        <w:jc w:val="both"/>
        <w:rPr>
          <w:rFonts w:ascii="GHEA Grapalat" w:hAnsi="GHEA Grapalat"/>
          <w:sz w:val="20"/>
          <w:szCs w:val="20"/>
          <w:vertAlign w:val="superscript"/>
        </w:rPr>
      </w:pPr>
      <w:r w:rsidRPr="00E17B52">
        <w:rPr>
          <w:rFonts w:ascii="GHEA Grapalat" w:hAnsi="GHEA Grapalat"/>
          <w:sz w:val="20"/>
          <w:szCs w:val="20"/>
          <w:vertAlign w:val="superscript"/>
        </w:rPr>
        <w:t>наименование Компании</w:t>
      </w:r>
    </w:p>
    <w:p w14:paraId="12066ECF" w14:textId="77777777" w:rsidR="005F2791" w:rsidRPr="00F55AAF" w:rsidRDefault="005F2791" w:rsidP="005F2791">
      <w:pPr>
        <w:widowControl w:val="0"/>
        <w:jc w:val="both"/>
        <w:rPr>
          <w:rFonts w:ascii="GHEA Grapalat" w:hAnsi="GHEA Grapalat"/>
          <w:sz w:val="20"/>
          <w:szCs w:val="20"/>
        </w:rPr>
      </w:pPr>
      <w:r w:rsidRPr="00F55AAF">
        <w:rPr>
          <w:rFonts w:ascii="GHEA Grapalat" w:hAnsi="GHEA Grapalat"/>
          <w:sz w:val="20"/>
          <w:szCs w:val="20"/>
        </w:rPr>
        <w:t>_________________________________________________________________________</w:t>
      </w:r>
    </w:p>
    <w:p w14:paraId="1BD5C12F" w14:textId="77777777" w:rsidR="005F2791" w:rsidRPr="00E17B52" w:rsidRDefault="005F2791" w:rsidP="005F2791">
      <w:pPr>
        <w:widowControl w:val="0"/>
        <w:spacing w:after="160"/>
        <w:jc w:val="center"/>
        <w:rPr>
          <w:rFonts w:ascii="GHEA Grapalat" w:hAnsi="GHEA Grapalat"/>
          <w:sz w:val="20"/>
          <w:szCs w:val="20"/>
          <w:vertAlign w:val="superscript"/>
        </w:rPr>
      </w:pPr>
      <w:r w:rsidRPr="00E17B52">
        <w:rPr>
          <w:rFonts w:ascii="GHEA Grapalat" w:hAnsi="GHEA Grapalat"/>
          <w:sz w:val="20"/>
          <w:szCs w:val="20"/>
          <w:vertAlign w:val="superscript"/>
        </w:rPr>
        <w:t>имя, фамилия, паспортные данные директора компании</w:t>
      </w:r>
    </w:p>
    <w:p w14:paraId="7260F493" w14:textId="77777777" w:rsidR="005F2791" w:rsidRPr="00E17B52" w:rsidRDefault="005F2791" w:rsidP="005F2791">
      <w:pPr>
        <w:widowControl w:val="0"/>
        <w:spacing w:after="160"/>
        <w:jc w:val="both"/>
        <w:rPr>
          <w:rFonts w:ascii="GHEA Grapalat" w:hAnsi="GHEA Grapalat" w:cs="GHEA Grapalat"/>
          <w:sz w:val="20"/>
          <w:szCs w:val="20"/>
        </w:rPr>
      </w:pPr>
      <w:r w:rsidRPr="00E17B52">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C9396B4" w14:textId="77777777" w:rsidR="005F2791" w:rsidRPr="00E17B52" w:rsidRDefault="005F2791" w:rsidP="005F2791">
      <w:pPr>
        <w:widowControl w:val="0"/>
        <w:spacing w:after="160"/>
        <w:jc w:val="center"/>
        <w:rPr>
          <w:rFonts w:ascii="GHEA Grapalat" w:hAnsi="GHEA Grapalat" w:cs="GHEA Grapalat"/>
          <w:b/>
          <w:bCs/>
          <w:sz w:val="20"/>
          <w:szCs w:val="20"/>
        </w:rPr>
      </w:pPr>
      <w:r w:rsidRPr="00E17B52">
        <w:rPr>
          <w:rFonts w:ascii="GHEA Grapalat" w:hAnsi="GHEA Grapalat"/>
          <w:b/>
          <w:sz w:val="20"/>
          <w:szCs w:val="20"/>
        </w:rPr>
        <w:t>1. Предмет соглашения</w:t>
      </w:r>
    </w:p>
    <w:p w14:paraId="15092F11" w14:textId="77777777" w:rsidR="005F2791" w:rsidRPr="00E17B52" w:rsidRDefault="005F2791" w:rsidP="005F2791">
      <w:pPr>
        <w:widowControl w:val="0"/>
        <w:jc w:val="both"/>
        <w:rPr>
          <w:rFonts w:ascii="GHEA Grapalat" w:hAnsi="GHEA Grapalat"/>
          <w:sz w:val="20"/>
          <w:szCs w:val="20"/>
        </w:rPr>
      </w:pPr>
      <w:r w:rsidRPr="00E17B52">
        <w:rPr>
          <w:rFonts w:ascii="GHEA Grapalat" w:hAnsi="GHEA Grapalat"/>
          <w:sz w:val="20"/>
          <w:szCs w:val="20"/>
        </w:rPr>
        <w:t>1</w:t>
      </w:r>
      <w:r>
        <w:rPr>
          <w:rFonts w:ascii="GHEA Grapalat" w:hAnsi="GHEA Grapalat"/>
          <w:sz w:val="20"/>
          <w:szCs w:val="20"/>
        </w:rPr>
        <w:t>.1.</w:t>
      </w:r>
      <w:r w:rsidRPr="00E17B52">
        <w:rPr>
          <w:rFonts w:ascii="GHEA Grapalat" w:hAnsi="GHEA Grapalat"/>
          <w:sz w:val="20"/>
          <w:szCs w:val="20"/>
        </w:rPr>
        <w:t xml:space="preserve">Компания участвует в организованной  </w:t>
      </w:r>
      <w:r w:rsidRPr="00E17B52">
        <w:rPr>
          <w:rFonts w:ascii="GHEA Grapalat" w:hAnsi="GHEA Grapalat"/>
          <w:sz w:val="20"/>
          <w:szCs w:val="20"/>
          <w:u w:val="single"/>
        </w:rPr>
        <w:t>ГНКО «Центр аукциона и оценки имущества»</w:t>
      </w:r>
      <w:r w:rsidRPr="00E17B52">
        <w:rPr>
          <w:rFonts w:ascii="GHEA Grapalat" w:hAnsi="GHEA Grapalat"/>
          <w:sz w:val="20"/>
          <w:szCs w:val="20"/>
        </w:rPr>
        <w:t xml:space="preserve">*  (далее — Заказчик) </w:t>
      </w:r>
    </w:p>
    <w:p w14:paraId="1C5F5115" w14:textId="77777777" w:rsidR="005F2791" w:rsidRPr="00E17B52" w:rsidRDefault="005F2791" w:rsidP="005F2791">
      <w:pPr>
        <w:widowControl w:val="0"/>
        <w:jc w:val="both"/>
        <w:rPr>
          <w:rFonts w:ascii="GHEA Grapalat" w:hAnsi="GHEA Grapalat"/>
          <w:sz w:val="20"/>
          <w:szCs w:val="20"/>
        </w:rPr>
      </w:pPr>
      <w:r w:rsidRPr="00E17B52">
        <w:rPr>
          <w:rFonts w:ascii="GHEA Grapalat" w:hAnsi="GHEA Grapalat"/>
          <w:sz w:val="20"/>
          <w:szCs w:val="20"/>
          <w:vertAlign w:val="superscript"/>
        </w:rPr>
        <w:t xml:space="preserve"> </w:t>
      </w:r>
      <w:r w:rsidRPr="00A26EEB">
        <w:rPr>
          <w:rFonts w:ascii="GHEA Grapalat" w:hAnsi="GHEA Grapalat"/>
          <w:sz w:val="20"/>
          <w:szCs w:val="20"/>
          <w:vertAlign w:val="superscript"/>
        </w:rPr>
        <w:t xml:space="preserve">                                                                                                                                          </w:t>
      </w:r>
      <w:r w:rsidRPr="00E17B52">
        <w:rPr>
          <w:rFonts w:ascii="GHEA Grapalat" w:hAnsi="GHEA Grapalat"/>
          <w:sz w:val="20"/>
          <w:szCs w:val="20"/>
          <w:vertAlign w:val="superscript"/>
        </w:rPr>
        <w:t>наименование заказчика</w:t>
      </w:r>
    </w:p>
    <w:p w14:paraId="0FB6450F" w14:textId="47AB9061" w:rsidR="005F2791" w:rsidRPr="00E17B52" w:rsidRDefault="005F2791" w:rsidP="005F2791">
      <w:pPr>
        <w:widowControl w:val="0"/>
        <w:jc w:val="both"/>
        <w:rPr>
          <w:rFonts w:ascii="GHEA Grapalat" w:hAnsi="GHEA Grapalat"/>
          <w:sz w:val="20"/>
          <w:szCs w:val="20"/>
        </w:rPr>
      </w:pPr>
      <w:r w:rsidRPr="00E17B52">
        <w:rPr>
          <w:rFonts w:ascii="GHEA Grapalat" w:hAnsi="GHEA Grapalat"/>
          <w:sz w:val="20"/>
          <w:szCs w:val="20"/>
        </w:rPr>
        <w:t xml:space="preserve">процедуре закупок под кодом </w:t>
      </w:r>
      <w:r w:rsidRPr="00E17B52">
        <w:rPr>
          <w:rFonts w:ascii="GHEA Grapalat" w:hAnsi="GHEA Grapalat"/>
          <w:b/>
          <w:i/>
          <w:sz w:val="20"/>
          <w:szCs w:val="20"/>
          <w:u w:val="single"/>
        </w:rPr>
        <w:t>“GGAK-GHTsDzB-</w:t>
      </w:r>
      <w:r>
        <w:rPr>
          <w:rFonts w:ascii="GHEA Grapalat" w:hAnsi="GHEA Grapalat"/>
          <w:b/>
          <w:i/>
          <w:sz w:val="20"/>
          <w:szCs w:val="20"/>
          <w:u w:val="single"/>
        </w:rPr>
        <w:t>25/</w:t>
      </w:r>
      <w:r w:rsidRPr="005F2791">
        <w:rPr>
          <w:rFonts w:ascii="GHEA Grapalat" w:hAnsi="GHEA Grapalat"/>
          <w:b/>
          <w:i/>
          <w:sz w:val="20"/>
          <w:szCs w:val="20"/>
          <w:u w:val="single"/>
        </w:rPr>
        <w:t>16</w:t>
      </w:r>
      <w:r>
        <w:rPr>
          <w:rFonts w:ascii="GHEA Grapalat" w:hAnsi="GHEA Grapalat"/>
          <w:b/>
          <w:i/>
          <w:sz w:val="20"/>
          <w:szCs w:val="20"/>
          <w:u w:val="single"/>
        </w:rPr>
        <w:t>/G</w:t>
      </w:r>
      <w:r w:rsidRPr="00E17B52">
        <w:rPr>
          <w:rFonts w:ascii="GHEA Grapalat" w:hAnsi="GHEA Grapalat"/>
          <w:b/>
          <w:i/>
          <w:sz w:val="20"/>
          <w:szCs w:val="20"/>
          <w:u w:val="single"/>
        </w:rPr>
        <w:t>”</w:t>
      </w:r>
    </w:p>
    <w:p w14:paraId="5E840D4A" w14:textId="77777777" w:rsidR="005F2791" w:rsidRPr="00E17B52" w:rsidRDefault="005F2791" w:rsidP="005F2791">
      <w:pPr>
        <w:widowControl w:val="0"/>
        <w:jc w:val="both"/>
        <w:rPr>
          <w:rFonts w:ascii="GHEA Grapalat" w:hAnsi="GHEA Grapalat"/>
          <w:sz w:val="20"/>
          <w:szCs w:val="20"/>
        </w:rPr>
      </w:pPr>
      <w:r w:rsidRPr="00E17B52">
        <w:rPr>
          <w:rFonts w:ascii="GHEA Grapalat" w:hAnsi="GHEA Grapalat"/>
          <w:sz w:val="20"/>
          <w:szCs w:val="20"/>
          <w:vertAlign w:val="superscript"/>
        </w:rPr>
        <w:t xml:space="preserve">                                                                                                           код процедуры</w:t>
      </w:r>
    </w:p>
    <w:p w14:paraId="0AFEBC9B"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1.2.</w:t>
      </w:r>
      <w:r w:rsidRPr="00E17B52">
        <w:rPr>
          <w:rFonts w:ascii="GHEA Grapalat" w:hAnsi="GHEA Grapalat"/>
          <w:sz w:val="20"/>
          <w:szCs w:val="20"/>
        </w:rPr>
        <w:tab/>
        <w:t>В качестве обеспечения исполнения договора, заключаемого в</w:t>
      </w:r>
      <w:r w:rsidRPr="00E17B52">
        <w:rPr>
          <w:rFonts w:ascii="Courier New" w:hAnsi="Courier New" w:cs="Courier New"/>
          <w:sz w:val="20"/>
          <w:szCs w:val="20"/>
          <w:lang w:val="en-US"/>
        </w:rPr>
        <w:t> </w:t>
      </w:r>
      <w:r w:rsidRPr="00E17B52">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9964F49"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1.3.</w:t>
      </w:r>
      <w:r w:rsidRPr="00E17B52">
        <w:rPr>
          <w:rFonts w:ascii="GHEA Grapalat" w:hAnsi="GHEA Grapalat"/>
          <w:sz w:val="20"/>
          <w:szCs w:val="20"/>
        </w:rPr>
        <w:tab/>
        <w:t>Подписав платежное требование (далее — Требование), прилагаемое к</w:t>
      </w:r>
      <w:r w:rsidRPr="00E17B52">
        <w:rPr>
          <w:sz w:val="20"/>
          <w:szCs w:val="20"/>
          <w:lang w:val="en-US"/>
        </w:rPr>
        <w:t> </w:t>
      </w:r>
      <w:r w:rsidRPr="00E17B52">
        <w:rPr>
          <w:rFonts w:ascii="GHEA Grapalat" w:hAnsi="GHEA Grapalat"/>
          <w:sz w:val="20"/>
          <w:szCs w:val="20"/>
        </w:rPr>
        <w:t xml:space="preserve">настоящему Соглашению о неустойке, Компания безотзывно соглашается, что: </w:t>
      </w:r>
    </w:p>
    <w:p w14:paraId="466CA093"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а)</w:t>
      </w:r>
      <w:r w:rsidRPr="00E17B52">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059074F"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б)</w:t>
      </w:r>
      <w:r w:rsidRPr="00E17B52">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27A4EB9"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в)</w:t>
      </w:r>
      <w:r w:rsidRPr="00E17B52">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2ACDB3"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г)</w:t>
      </w:r>
      <w:r w:rsidRPr="00E17B52">
        <w:rPr>
          <w:rFonts w:ascii="GHEA Grapalat" w:hAnsi="GHEA Grapalat"/>
          <w:sz w:val="20"/>
          <w:szCs w:val="20"/>
        </w:rPr>
        <w:tab/>
        <w:t>Компания подтверждает, что акцептовала Требование в полном размере суммы неустойки.</w:t>
      </w:r>
    </w:p>
    <w:p w14:paraId="6A22123C"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д)</w:t>
      </w:r>
      <w:r w:rsidRPr="00E17B52">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8228035"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1.5.</w:t>
      </w:r>
      <w:r w:rsidRPr="00E17B52">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17B52">
        <w:rPr>
          <w:rFonts w:ascii="Courier New" w:hAnsi="Courier New" w:cs="Courier New"/>
          <w:sz w:val="20"/>
          <w:szCs w:val="20"/>
          <w:lang w:val="en-US"/>
        </w:rPr>
        <w:t> </w:t>
      </w:r>
      <w:r w:rsidRPr="00E17B52">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E9D4720"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lastRenderedPageBreak/>
        <w:t>1.6.</w:t>
      </w:r>
      <w:r w:rsidRPr="00E17B52">
        <w:rPr>
          <w:rFonts w:ascii="GHEA Grapalat" w:hAnsi="GHEA Grapalat"/>
          <w:sz w:val="20"/>
          <w:szCs w:val="20"/>
        </w:rPr>
        <w:tab/>
        <w:t>Заказчик может представить в Банк-плательщик иные дополнительные документы.</w:t>
      </w:r>
    </w:p>
    <w:p w14:paraId="12BE503F"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1.7. Банк не несет какой-либо ответственности за риски (понесенные</w:t>
      </w:r>
      <w:r w:rsidRPr="00E17B52">
        <w:rPr>
          <w:rFonts w:ascii="Courier New" w:hAnsi="Courier New" w:cs="Courier New"/>
          <w:sz w:val="20"/>
          <w:szCs w:val="20"/>
          <w:lang w:val="en-US"/>
        </w:rPr>
        <w:t> </w:t>
      </w:r>
      <w:r w:rsidRPr="00E17B52">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E17B52">
        <w:rPr>
          <w:rFonts w:ascii="Courier New" w:hAnsi="Courier New" w:cs="Courier New"/>
          <w:sz w:val="20"/>
          <w:szCs w:val="20"/>
          <w:lang w:val="en-US"/>
        </w:rPr>
        <w:t> </w:t>
      </w:r>
      <w:r w:rsidRPr="00E17B52">
        <w:rPr>
          <w:rFonts w:ascii="GHEA Grapalat" w:hAnsi="GHEA Grapalat"/>
          <w:sz w:val="20"/>
          <w:szCs w:val="20"/>
        </w:rPr>
        <w:t>Требовании. Банк не обязан проверять факты нарушения Компанией условий договора.</w:t>
      </w:r>
    </w:p>
    <w:p w14:paraId="2A194E84"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1.8.</w:t>
      </w:r>
      <w:r w:rsidRPr="00E17B52">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7E5D853"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1.9.</w:t>
      </w:r>
      <w:r w:rsidRPr="00E17B52">
        <w:rPr>
          <w:rFonts w:ascii="GHEA Grapalat" w:hAnsi="GHEA Grapalat"/>
          <w:sz w:val="20"/>
          <w:szCs w:val="20"/>
        </w:rPr>
        <w:tab/>
        <w:t>В случае если в течение десяти рабочих дней после представления в</w:t>
      </w:r>
      <w:r w:rsidRPr="00E17B52">
        <w:rPr>
          <w:rFonts w:ascii="Courier New" w:hAnsi="Courier New" w:cs="Courier New"/>
          <w:sz w:val="20"/>
          <w:szCs w:val="20"/>
          <w:lang w:val="en-US"/>
        </w:rPr>
        <w:t> </w:t>
      </w:r>
      <w:r w:rsidRPr="00E17B52">
        <w:rPr>
          <w:rFonts w:ascii="GHEA Grapalat" w:hAnsi="GHEA Grapalat"/>
          <w:sz w:val="20"/>
          <w:szCs w:val="20"/>
        </w:rPr>
        <w:t>Банк настоящего Соглашения и прилагаемого Требования по независящим от</w:t>
      </w:r>
      <w:r w:rsidRPr="00E17B52">
        <w:rPr>
          <w:rFonts w:ascii="Courier New" w:hAnsi="Courier New" w:cs="Courier New"/>
          <w:sz w:val="20"/>
          <w:szCs w:val="20"/>
          <w:lang w:val="en-US"/>
        </w:rPr>
        <w:t> </w:t>
      </w:r>
      <w:r w:rsidRPr="00E17B52">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E17B52">
        <w:rPr>
          <w:rFonts w:ascii="GHEA Grapalat" w:hAnsi="GHEA Grapalat"/>
          <w:sz w:val="20"/>
          <w:szCs w:val="20"/>
        </w:rPr>
        <w:t>Репортинг</w:t>
      </w:r>
      <w:proofErr w:type="spellEnd"/>
      <w:r w:rsidRPr="00E17B52">
        <w:rPr>
          <w:rFonts w:ascii="GHEA Grapalat" w:hAnsi="GHEA Grapalat"/>
          <w:sz w:val="20"/>
          <w:szCs w:val="20"/>
        </w:rPr>
        <w:t>" (Кредитное бюро) сведения о Компании в связи с</w:t>
      </w:r>
      <w:r w:rsidRPr="00E17B52">
        <w:rPr>
          <w:rFonts w:ascii="Courier New" w:hAnsi="Courier New" w:cs="Courier New"/>
          <w:sz w:val="20"/>
          <w:szCs w:val="20"/>
          <w:lang w:val="en-US"/>
        </w:rPr>
        <w:t> </w:t>
      </w:r>
      <w:r w:rsidRPr="00E17B52">
        <w:rPr>
          <w:rFonts w:ascii="GHEA Grapalat" w:hAnsi="GHEA Grapalat"/>
          <w:sz w:val="20"/>
          <w:szCs w:val="20"/>
        </w:rPr>
        <w:t>неуплатой.</w:t>
      </w:r>
    </w:p>
    <w:p w14:paraId="37A8AEBC" w14:textId="77777777" w:rsidR="005F2791" w:rsidRPr="00E17B52" w:rsidRDefault="005F2791" w:rsidP="005F2791">
      <w:pPr>
        <w:widowControl w:val="0"/>
        <w:spacing w:after="160"/>
        <w:jc w:val="center"/>
        <w:rPr>
          <w:rFonts w:ascii="GHEA Grapalat" w:hAnsi="GHEA Grapalat" w:cs="GHEA Grapalat"/>
          <w:b/>
          <w:bCs/>
          <w:sz w:val="20"/>
          <w:szCs w:val="20"/>
        </w:rPr>
      </w:pPr>
      <w:r w:rsidRPr="00E17B52">
        <w:rPr>
          <w:rFonts w:ascii="GHEA Grapalat" w:hAnsi="GHEA Grapalat"/>
          <w:b/>
          <w:sz w:val="20"/>
          <w:szCs w:val="20"/>
        </w:rPr>
        <w:t>2. Иные условия</w:t>
      </w:r>
    </w:p>
    <w:p w14:paraId="5D44402E" w14:textId="77777777" w:rsidR="005F2791" w:rsidRPr="00E17B52" w:rsidRDefault="005F2791" w:rsidP="005F2791">
      <w:pPr>
        <w:widowControl w:val="0"/>
        <w:tabs>
          <w:tab w:val="left" w:pos="1134"/>
        </w:tabs>
        <w:spacing w:after="160"/>
        <w:ind w:firstLine="567"/>
        <w:jc w:val="both"/>
        <w:rPr>
          <w:rFonts w:ascii="GHEA Grapalat" w:hAnsi="GHEA Grapalat"/>
          <w:sz w:val="20"/>
          <w:szCs w:val="20"/>
        </w:rPr>
      </w:pPr>
      <w:r w:rsidRPr="00E17B52">
        <w:rPr>
          <w:rFonts w:ascii="GHEA Grapalat" w:hAnsi="GHEA Grapalat"/>
          <w:sz w:val="20"/>
          <w:szCs w:val="20"/>
        </w:rPr>
        <w:t>2.1.</w:t>
      </w:r>
      <w:r w:rsidRPr="00E17B52">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E5F1568"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2.2.</w:t>
      </w:r>
      <w:r w:rsidRPr="00E17B52">
        <w:rPr>
          <w:rFonts w:ascii="GHEA Grapalat" w:hAnsi="GHEA Grapalat"/>
          <w:sz w:val="20"/>
          <w:szCs w:val="20"/>
        </w:rPr>
        <w:tab/>
        <w:t xml:space="preserve">Представив настоящее Соглашение и прилагаемое Требование в Банк-плательщик: </w:t>
      </w:r>
    </w:p>
    <w:p w14:paraId="40C4F173" w14:textId="77777777" w:rsidR="005F2791" w:rsidRPr="00E17B52"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2.2.1.</w:t>
      </w:r>
      <w:r w:rsidRPr="00E17B52">
        <w:rPr>
          <w:rFonts w:ascii="GHEA Grapalat" w:hAnsi="GHEA Grapalat"/>
          <w:sz w:val="20"/>
          <w:szCs w:val="20"/>
        </w:rPr>
        <w:tab/>
        <w:t>Заказчик подтверждает, что Компания допустила нарушение договорных обязательств, а</w:t>
      </w:r>
    </w:p>
    <w:p w14:paraId="5E6FAB3B" w14:textId="77777777" w:rsidR="005F2791" w:rsidRPr="00E17B52" w:rsidDel="00A13215" w:rsidRDefault="005F2791" w:rsidP="005F2791">
      <w:pPr>
        <w:widowControl w:val="0"/>
        <w:tabs>
          <w:tab w:val="left" w:pos="1134"/>
        </w:tabs>
        <w:spacing w:after="160"/>
        <w:ind w:firstLine="567"/>
        <w:jc w:val="both"/>
        <w:rPr>
          <w:rFonts w:ascii="GHEA Grapalat" w:hAnsi="GHEA Grapalat" w:cs="GHEA Grapalat"/>
          <w:sz w:val="20"/>
          <w:szCs w:val="20"/>
        </w:rPr>
      </w:pPr>
      <w:r w:rsidRPr="00E17B52">
        <w:rPr>
          <w:rFonts w:ascii="GHEA Grapalat" w:hAnsi="GHEA Grapalat"/>
          <w:sz w:val="20"/>
          <w:szCs w:val="20"/>
        </w:rPr>
        <w:t>2.2.2.</w:t>
      </w:r>
      <w:r w:rsidRPr="00E17B52">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D08EA32" w14:textId="77777777" w:rsidR="005F2791" w:rsidRPr="00E17B52" w:rsidRDefault="005F2791" w:rsidP="005F2791">
      <w:pPr>
        <w:widowControl w:val="0"/>
        <w:tabs>
          <w:tab w:val="left" w:pos="1134"/>
        </w:tabs>
        <w:spacing w:after="160"/>
        <w:ind w:firstLine="567"/>
        <w:jc w:val="both"/>
        <w:rPr>
          <w:rFonts w:ascii="GHEA Grapalat" w:hAnsi="GHEA Grapalat"/>
          <w:sz w:val="20"/>
          <w:szCs w:val="20"/>
        </w:rPr>
      </w:pPr>
      <w:r w:rsidRPr="00E17B52">
        <w:rPr>
          <w:rFonts w:ascii="GHEA Grapalat" w:hAnsi="GHEA Grapalat"/>
          <w:sz w:val="20"/>
          <w:szCs w:val="20"/>
        </w:rPr>
        <w:t>2.3.</w:t>
      </w:r>
      <w:r w:rsidRPr="00E17B52">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A0D725A" w14:textId="77777777" w:rsidR="005F2791" w:rsidRPr="00E17B52" w:rsidRDefault="005F2791" w:rsidP="005F2791">
      <w:pPr>
        <w:widowControl w:val="0"/>
        <w:spacing w:after="160"/>
        <w:ind w:firstLine="567"/>
        <w:jc w:val="center"/>
        <w:rPr>
          <w:rFonts w:ascii="GHEA Grapalat" w:hAnsi="GHEA Grapalat"/>
          <w:b/>
          <w:sz w:val="20"/>
          <w:szCs w:val="20"/>
        </w:rPr>
      </w:pPr>
      <w:r w:rsidRPr="00E17B52">
        <w:rPr>
          <w:rFonts w:ascii="GHEA Grapalat" w:hAnsi="GHEA Grapalat"/>
          <w:b/>
          <w:sz w:val="20"/>
          <w:szCs w:val="20"/>
        </w:rPr>
        <w:t>3. Адрес, банковские реквизиты Компании</w:t>
      </w:r>
    </w:p>
    <w:p w14:paraId="50E8E001" w14:textId="77777777" w:rsidR="005F2791" w:rsidRPr="00B138F3" w:rsidRDefault="005F2791" w:rsidP="005F2791">
      <w:pPr>
        <w:widowControl w:val="0"/>
        <w:jc w:val="both"/>
        <w:rPr>
          <w:rFonts w:ascii="GHEA Grapalat" w:hAnsi="GHEA Grapalat"/>
        </w:rPr>
      </w:pPr>
      <w:r w:rsidRPr="00B138F3">
        <w:rPr>
          <w:rFonts w:ascii="GHEA Grapalat" w:hAnsi="GHEA Grapalat"/>
        </w:rPr>
        <w:t>_______________________________________</w:t>
      </w:r>
    </w:p>
    <w:p w14:paraId="10E66321" w14:textId="77777777" w:rsidR="005F2791" w:rsidRPr="00B138F3" w:rsidRDefault="005F2791" w:rsidP="005F2791">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71759784" w14:textId="77777777" w:rsidR="005F2791" w:rsidRPr="00B138F3" w:rsidRDefault="005F2791" w:rsidP="005F2791">
      <w:pPr>
        <w:widowControl w:val="0"/>
        <w:jc w:val="both"/>
        <w:rPr>
          <w:rFonts w:ascii="GHEA Grapalat" w:hAnsi="GHEA Grapalat"/>
        </w:rPr>
      </w:pPr>
      <w:r w:rsidRPr="00B138F3">
        <w:rPr>
          <w:rFonts w:ascii="GHEA Grapalat" w:hAnsi="GHEA Grapalat"/>
        </w:rPr>
        <w:t>_______________________________________</w:t>
      </w:r>
    </w:p>
    <w:p w14:paraId="47429B70" w14:textId="77777777" w:rsidR="005F2791" w:rsidRPr="00B138F3" w:rsidRDefault="005F2791" w:rsidP="005F2791">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151F486" w14:textId="77777777" w:rsidR="005F2791" w:rsidRPr="00B138F3" w:rsidRDefault="005F2791" w:rsidP="005F2791">
      <w:pPr>
        <w:widowControl w:val="0"/>
        <w:jc w:val="both"/>
        <w:rPr>
          <w:rFonts w:ascii="GHEA Grapalat" w:hAnsi="GHEA Grapalat"/>
        </w:rPr>
      </w:pPr>
      <w:r w:rsidRPr="00B138F3">
        <w:rPr>
          <w:rFonts w:ascii="GHEA Grapalat" w:hAnsi="GHEA Grapalat"/>
        </w:rPr>
        <w:t>_______________________________________</w:t>
      </w:r>
    </w:p>
    <w:p w14:paraId="201E948B" w14:textId="77777777" w:rsidR="005F2791" w:rsidRPr="00B138F3" w:rsidRDefault="005F2791" w:rsidP="005F2791">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035667F" w14:textId="77777777" w:rsidR="005F2791" w:rsidRPr="00B138F3" w:rsidRDefault="005F2791" w:rsidP="005F2791">
      <w:pPr>
        <w:widowControl w:val="0"/>
        <w:jc w:val="both"/>
        <w:rPr>
          <w:rFonts w:ascii="GHEA Grapalat" w:hAnsi="GHEA Grapalat"/>
        </w:rPr>
      </w:pPr>
      <w:r w:rsidRPr="00B138F3">
        <w:rPr>
          <w:rFonts w:ascii="GHEA Grapalat" w:hAnsi="GHEA Grapalat"/>
        </w:rPr>
        <w:t>_______________________________________</w:t>
      </w:r>
    </w:p>
    <w:p w14:paraId="2BA9F359" w14:textId="77777777" w:rsidR="005F2791" w:rsidRPr="00B138F3" w:rsidRDefault="005F2791" w:rsidP="005F2791">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1E975AC" w14:textId="77777777" w:rsidR="005F2791" w:rsidRPr="00B138F3" w:rsidRDefault="005F2791" w:rsidP="005F2791">
      <w:pPr>
        <w:widowControl w:val="0"/>
        <w:jc w:val="both"/>
        <w:rPr>
          <w:rFonts w:ascii="GHEA Grapalat" w:hAnsi="GHEA Grapalat"/>
        </w:rPr>
      </w:pPr>
      <w:r w:rsidRPr="00B138F3">
        <w:rPr>
          <w:rFonts w:ascii="GHEA Grapalat" w:hAnsi="GHEA Grapalat"/>
        </w:rPr>
        <w:t>_______________________________________</w:t>
      </w:r>
    </w:p>
    <w:p w14:paraId="6454273E" w14:textId="77777777" w:rsidR="005F2791" w:rsidRPr="00B138F3" w:rsidRDefault="005F2791" w:rsidP="005F2791">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B72549C" w14:textId="77777777" w:rsidR="005F2791" w:rsidRPr="00B138F3" w:rsidRDefault="005F2791" w:rsidP="005F2791">
      <w:pPr>
        <w:widowControl w:val="0"/>
        <w:jc w:val="both"/>
        <w:rPr>
          <w:rFonts w:ascii="GHEA Grapalat" w:hAnsi="GHEA Grapalat"/>
        </w:rPr>
      </w:pPr>
      <w:r w:rsidRPr="00B138F3">
        <w:rPr>
          <w:rFonts w:ascii="GHEA Grapalat" w:hAnsi="GHEA Grapalat"/>
        </w:rPr>
        <w:t>_______________________________________</w:t>
      </w:r>
    </w:p>
    <w:p w14:paraId="3C24AB68" w14:textId="77777777" w:rsidR="005F2791" w:rsidRPr="006F1605" w:rsidRDefault="005F2791" w:rsidP="005F2791">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65D07A3D" w14:textId="77777777" w:rsidR="005F2791" w:rsidRPr="000301D3" w:rsidRDefault="005F2791" w:rsidP="005F2791">
      <w:pPr>
        <w:widowControl w:val="0"/>
        <w:spacing w:after="160"/>
        <w:rPr>
          <w:rFonts w:ascii="GHEA Grapalat" w:hAnsi="GHEA Grapalat"/>
          <w:sz w:val="20"/>
          <w:szCs w:val="20"/>
        </w:rPr>
      </w:pPr>
      <w:r w:rsidRPr="000301D3">
        <w:rPr>
          <w:rFonts w:ascii="GHEA Grapalat" w:hAnsi="GHEA Grapalat"/>
          <w:sz w:val="20"/>
          <w:szCs w:val="20"/>
        </w:rPr>
        <w:t>День/месяц/год                                                                                    М. П.</w:t>
      </w:r>
    </w:p>
    <w:p w14:paraId="09EE5E9D" w14:textId="77777777" w:rsidR="005F2791" w:rsidRPr="00B138F3" w:rsidRDefault="005F2791" w:rsidP="005F2791">
      <w:pPr>
        <w:widowControl w:val="0"/>
        <w:spacing w:after="160"/>
        <w:jc w:val="center"/>
        <w:rPr>
          <w:rFonts w:ascii="GHEA Grapalat" w:hAnsi="GHEA Grapalat" w:cs="Sylfaen"/>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F2791" w:rsidRPr="00B138F3" w14:paraId="42A4058E" w14:textId="77777777" w:rsidTr="00546AC4">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B06875" w14:textId="77777777" w:rsidR="005F2791" w:rsidRPr="009B688B" w:rsidRDefault="005F2791" w:rsidP="00546AC4">
            <w:pPr>
              <w:widowControl w:val="0"/>
              <w:tabs>
                <w:tab w:val="left" w:pos="855"/>
              </w:tabs>
              <w:ind w:left="360"/>
              <w:jc w:val="center"/>
              <w:rPr>
                <w:rFonts w:ascii="GHEA Grapalat" w:hAnsi="GHEA Grapalat"/>
                <w:sz w:val="16"/>
                <w:szCs w:val="16"/>
              </w:rPr>
            </w:pPr>
            <w:r w:rsidRPr="009B688B">
              <w:rPr>
                <w:rFonts w:ascii="GHEA Grapalat" w:hAnsi="GHEA Grapalat"/>
                <w:sz w:val="16"/>
                <w:szCs w:val="16"/>
              </w:rPr>
              <w:lastRenderedPageBreak/>
              <w:t>1.</w:t>
            </w:r>
            <w:r w:rsidRPr="009B688B">
              <w:rPr>
                <w:rFonts w:ascii="GHEA Grapalat" w:hAnsi="GHEA Grapalat"/>
                <w:sz w:val="16"/>
                <w:szCs w:val="16"/>
              </w:rPr>
              <w:tab/>
              <w:t>ПЛАТЕЖНОЕ ТРЕБОВАНИЕ *</w:t>
            </w:r>
          </w:p>
        </w:tc>
      </w:tr>
      <w:tr w:rsidR="005F2791" w:rsidRPr="00B138F3" w14:paraId="2A97ABA7" w14:textId="77777777" w:rsidTr="00546AC4">
        <w:trPr>
          <w:trHeight w:val="13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E324"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2.</w:t>
            </w:r>
            <w:r w:rsidRPr="009B688B">
              <w:rPr>
                <w:rFonts w:ascii="GHEA Grapalat" w:hAnsi="GHEA Grapalat"/>
                <w:sz w:val="16"/>
                <w:szCs w:val="16"/>
              </w:rPr>
              <w:tab/>
              <w:t xml:space="preserve">Номер </w:t>
            </w:r>
          </w:p>
        </w:tc>
      </w:tr>
      <w:tr w:rsidR="005F2791" w:rsidRPr="00B138F3" w14:paraId="15E7365E" w14:textId="77777777" w:rsidTr="00546AC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0FBC3"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3</w:t>
            </w:r>
            <w:r w:rsidRPr="009B688B">
              <w:rPr>
                <w:rFonts w:ascii="GHEA Grapalat" w:hAnsi="GHEA Grapalat"/>
                <w:sz w:val="16"/>
                <w:szCs w:val="16"/>
              </w:rPr>
              <w:tab/>
              <w:t>Дата представления: "___" ___ 20___г.</w:t>
            </w:r>
          </w:p>
        </w:tc>
      </w:tr>
      <w:tr w:rsidR="005F2791" w:rsidRPr="00B138F3" w14:paraId="1F2E1F01" w14:textId="77777777" w:rsidTr="00546AC4">
        <w:trPr>
          <w:trHeight w:val="2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1D7569"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4.</w:t>
            </w:r>
            <w:r w:rsidRPr="009B688B">
              <w:rPr>
                <w:rFonts w:ascii="GHEA Grapalat" w:hAnsi="GHEA Grapalat"/>
                <w:sz w:val="16"/>
                <w:szCs w:val="16"/>
              </w:rPr>
              <w:tab/>
              <w:t>Наименование, или имя, фамилия плательщика (Компания:</w:t>
            </w:r>
          </w:p>
        </w:tc>
      </w:tr>
      <w:tr w:rsidR="005F2791" w:rsidRPr="00B138F3" w14:paraId="016EE70A" w14:textId="77777777" w:rsidTr="00546AC4">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82561"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5.</w:t>
            </w:r>
            <w:r w:rsidRPr="009B688B">
              <w:rPr>
                <w:rFonts w:ascii="GHEA Grapalat" w:hAnsi="GHEA Grapalat"/>
                <w:sz w:val="16"/>
                <w:szCs w:val="16"/>
              </w:rPr>
              <w:tab/>
              <w:t>Обслуживающая плательщика Финансовая организация (банк):</w:t>
            </w:r>
          </w:p>
        </w:tc>
      </w:tr>
      <w:tr w:rsidR="005F2791" w:rsidRPr="00B138F3" w14:paraId="62EE7AEA" w14:textId="77777777" w:rsidTr="00546AC4">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A21439"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6.</w:t>
            </w:r>
            <w:r w:rsidRPr="009B688B">
              <w:rPr>
                <w:rFonts w:ascii="GHEA Grapalat" w:hAnsi="GHEA Grapalat"/>
                <w:sz w:val="16"/>
                <w:szCs w:val="16"/>
              </w:rPr>
              <w:tab/>
              <w:t>Номер счета плательщика:</w:t>
            </w:r>
          </w:p>
        </w:tc>
      </w:tr>
      <w:tr w:rsidR="005F2791" w:rsidRPr="00B138F3" w14:paraId="5E519391" w14:textId="77777777" w:rsidTr="00546AC4">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E4ECA"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7.</w:t>
            </w:r>
            <w:r w:rsidRPr="009B688B">
              <w:rPr>
                <w:rFonts w:ascii="GHEA Grapalat" w:hAnsi="GHEA Grapalat"/>
                <w:sz w:val="16"/>
                <w:szCs w:val="16"/>
              </w:rPr>
              <w:tab/>
              <w:t>УНН плательщика:</w:t>
            </w:r>
          </w:p>
        </w:tc>
      </w:tr>
      <w:tr w:rsidR="005F2791" w:rsidRPr="00B138F3" w14:paraId="0F41315A" w14:textId="77777777" w:rsidTr="00546AC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970900"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8.</w:t>
            </w:r>
            <w:r w:rsidRPr="009B688B">
              <w:rPr>
                <w:rFonts w:ascii="GHEA Grapalat" w:hAnsi="GHEA Grapalat"/>
                <w:sz w:val="16"/>
                <w:szCs w:val="16"/>
              </w:rPr>
              <w:tab/>
              <w:t>НЗОУ плательщика:</w:t>
            </w:r>
          </w:p>
        </w:tc>
      </w:tr>
      <w:tr w:rsidR="005F2791" w:rsidRPr="00B138F3" w14:paraId="7F19696A" w14:textId="77777777" w:rsidTr="00546AC4">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530EEFFC" w14:textId="77777777" w:rsidR="005F2791" w:rsidRDefault="005F2791" w:rsidP="00546AC4">
            <w:pPr>
              <w:widowControl w:val="0"/>
              <w:tabs>
                <w:tab w:val="left" w:pos="855"/>
              </w:tabs>
              <w:ind w:left="360"/>
              <w:rPr>
                <w:rFonts w:ascii="GHEA Grapalat" w:hAnsi="GHEA Grapalat"/>
                <w:sz w:val="16"/>
                <w:szCs w:val="16"/>
              </w:rPr>
            </w:pPr>
            <w:r>
              <w:rPr>
                <w:rFonts w:ascii="GHEA Grapalat" w:hAnsi="GHEA Grapalat"/>
                <w:sz w:val="16"/>
                <w:szCs w:val="16"/>
              </w:rPr>
              <w:t>9.</w:t>
            </w:r>
            <w:r>
              <w:rPr>
                <w:rFonts w:ascii="GHEA Grapalat" w:hAnsi="GHEA Grapalat"/>
                <w:sz w:val="16"/>
                <w:szCs w:val="16"/>
              </w:rPr>
              <w:tab/>
              <w:t xml:space="preserve">Наименование или имя, фамилия бенефициара: </w:t>
            </w:r>
            <w:r w:rsidRPr="002455BE">
              <w:rPr>
                <w:rFonts w:ascii="GHEA Grapalat" w:hAnsi="GHEA Grapalat"/>
                <w:sz w:val="16"/>
                <w:szCs w:val="16"/>
              </w:rPr>
              <w:t xml:space="preserve"> ГНКО «ЦЕНТР ОЦЕНКИ НЕДВИЖИМОСТИ И АУКЦИОНА»</w:t>
            </w:r>
          </w:p>
        </w:tc>
      </w:tr>
      <w:tr w:rsidR="005F2791" w:rsidRPr="00B138F3" w14:paraId="220F69DA" w14:textId="77777777" w:rsidTr="00546AC4">
        <w:trPr>
          <w:trHeight w:val="169"/>
        </w:trPr>
        <w:tc>
          <w:tcPr>
            <w:tcW w:w="10980" w:type="dxa"/>
            <w:gridSpan w:val="2"/>
            <w:tcBorders>
              <w:top w:val="single" w:sz="4" w:space="0" w:color="auto"/>
              <w:left w:val="single" w:sz="4" w:space="0" w:color="auto"/>
              <w:bottom w:val="single" w:sz="4" w:space="0" w:color="auto"/>
              <w:right w:val="single" w:sz="4" w:space="0" w:color="000000"/>
            </w:tcBorders>
            <w:noWrap/>
          </w:tcPr>
          <w:p w14:paraId="0CEE03AB" w14:textId="77777777" w:rsidR="005F2791" w:rsidRDefault="005F2791" w:rsidP="00546AC4">
            <w:pPr>
              <w:widowControl w:val="0"/>
              <w:tabs>
                <w:tab w:val="left" w:pos="855"/>
              </w:tabs>
              <w:ind w:left="360"/>
              <w:rPr>
                <w:rFonts w:ascii="GHEA Grapalat" w:hAnsi="GHEA Grapalat"/>
                <w:sz w:val="16"/>
                <w:szCs w:val="16"/>
              </w:rPr>
            </w:pPr>
            <w:r>
              <w:rPr>
                <w:rFonts w:ascii="GHEA Grapalat" w:hAnsi="GHEA Grapalat"/>
                <w:sz w:val="16"/>
                <w:szCs w:val="16"/>
              </w:rPr>
              <w:t>10.</w:t>
            </w:r>
            <w:r>
              <w:rPr>
                <w:rFonts w:ascii="GHEA Grapalat" w:hAnsi="GHEA Grapalat"/>
                <w:sz w:val="16"/>
                <w:szCs w:val="16"/>
              </w:rPr>
              <w:tab/>
              <w:t>НЗОУ бенефициара (не заполняется)</w:t>
            </w:r>
          </w:p>
        </w:tc>
      </w:tr>
      <w:tr w:rsidR="005F2791" w:rsidRPr="00B138F3" w14:paraId="2C091119" w14:textId="77777777" w:rsidTr="00546AC4">
        <w:trPr>
          <w:trHeight w:val="231"/>
        </w:trPr>
        <w:tc>
          <w:tcPr>
            <w:tcW w:w="10980" w:type="dxa"/>
            <w:gridSpan w:val="2"/>
            <w:tcBorders>
              <w:top w:val="single" w:sz="4" w:space="0" w:color="auto"/>
              <w:left w:val="single" w:sz="4" w:space="0" w:color="auto"/>
              <w:bottom w:val="single" w:sz="4" w:space="0" w:color="auto"/>
              <w:right w:val="single" w:sz="4" w:space="0" w:color="000000"/>
            </w:tcBorders>
            <w:noWrap/>
          </w:tcPr>
          <w:p w14:paraId="445C828C" w14:textId="77777777" w:rsidR="005F2791" w:rsidRDefault="005F2791" w:rsidP="00546AC4">
            <w:pPr>
              <w:widowControl w:val="0"/>
              <w:tabs>
                <w:tab w:val="left" w:pos="855"/>
              </w:tabs>
              <w:ind w:left="360"/>
              <w:rPr>
                <w:rFonts w:ascii="GHEA Grapalat" w:hAnsi="GHEA Grapalat"/>
                <w:sz w:val="16"/>
                <w:szCs w:val="16"/>
              </w:rPr>
            </w:pPr>
            <w:r>
              <w:rPr>
                <w:rFonts w:ascii="GHEA Grapalat" w:hAnsi="GHEA Grapalat"/>
                <w:sz w:val="16"/>
                <w:szCs w:val="16"/>
              </w:rPr>
              <w:t>11.</w:t>
            </w:r>
            <w:r>
              <w:rPr>
                <w:rFonts w:ascii="GHEA Grapalat" w:hAnsi="GHEA Grapalat"/>
                <w:sz w:val="16"/>
                <w:szCs w:val="16"/>
              </w:rPr>
              <w:tab/>
              <w:t>УНН бенефициара: 02562123</w:t>
            </w:r>
          </w:p>
        </w:tc>
      </w:tr>
      <w:tr w:rsidR="005F2791" w:rsidRPr="00B138F3" w14:paraId="58257AEB" w14:textId="77777777" w:rsidTr="00546AC4">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72E1B68F" w14:textId="77777777" w:rsidR="005F2791" w:rsidRDefault="005F2791" w:rsidP="00546AC4">
            <w:pPr>
              <w:widowControl w:val="0"/>
              <w:tabs>
                <w:tab w:val="left" w:pos="855"/>
              </w:tabs>
              <w:ind w:left="360"/>
              <w:rPr>
                <w:rFonts w:ascii="GHEA Grapalat" w:hAnsi="GHEA Grapalat"/>
                <w:sz w:val="16"/>
                <w:szCs w:val="16"/>
              </w:rPr>
            </w:pPr>
            <w:r>
              <w:rPr>
                <w:rFonts w:ascii="GHEA Grapalat" w:hAnsi="GHEA Grapalat"/>
                <w:sz w:val="16"/>
                <w:szCs w:val="16"/>
              </w:rPr>
              <w:t>12.</w:t>
            </w:r>
            <w:r>
              <w:rPr>
                <w:rFonts w:ascii="GHEA Grapalat" w:hAnsi="GHEA Grapalat"/>
                <w:sz w:val="16"/>
                <w:szCs w:val="16"/>
              </w:rPr>
              <w:tab/>
              <w:t>Обслуживающая бенефициара Финансовая организация (банк): Казначейство МФ РА</w:t>
            </w:r>
          </w:p>
        </w:tc>
      </w:tr>
      <w:tr w:rsidR="005F2791" w:rsidRPr="00B138F3" w14:paraId="04A11F84" w14:textId="77777777" w:rsidTr="00546AC4">
        <w:trPr>
          <w:trHeight w:val="70"/>
        </w:trPr>
        <w:tc>
          <w:tcPr>
            <w:tcW w:w="10980" w:type="dxa"/>
            <w:gridSpan w:val="2"/>
            <w:tcBorders>
              <w:top w:val="single" w:sz="4" w:space="0" w:color="auto"/>
              <w:left w:val="single" w:sz="4" w:space="0" w:color="auto"/>
              <w:bottom w:val="single" w:sz="4" w:space="0" w:color="auto"/>
              <w:right w:val="single" w:sz="4" w:space="0" w:color="000000"/>
            </w:tcBorders>
            <w:noWrap/>
          </w:tcPr>
          <w:p w14:paraId="30E963A9" w14:textId="77777777" w:rsidR="005F2791" w:rsidRDefault="005F2791" w:rsidP="00546AC4">
            <w:pPr>
              <w:widowControl w:val="0"/>
              <w:tabs>
                <w:tab w:val="left" w:pos="855"/>
              </w:tabs>
              <w:ind w:left="360"/>
              <w:rPr>
                <w:rFonts w:ascii="GHEA Grapalat" w:hAnsi="GHEA Grapalat"/>
                <w:sz w:val="16"/>
                <w:szCs w:val="16"/>
              </w:rPr>
            </w:pPr>
            <w:r>
              <w:rPr>
                <w:rFonts w:ascii="GHEA Grapalat" w:hAnsi="GHEA Grapalat"/>
                <w:sz w:val="16"/>
                <w:szCs w:val="16"/>
              </w:rPr>
              <w:t>13.</w:t>
            </w:r>
            <w:r>
              <w:rPr>
                <w:rFonts w:ascii="GHEA Grapalat" w:hAnsi="GHEA Grapalat"/>
                <w:sz w:val="16"/>
                <w:szCs w:val="16"/>
              </w:rPr>
              <w:tab/>
              <w:t>Номер счета бенефициара (</w:t>
            </w:r>
            <w:proofErr w:type="spellStart"/>
            <w:r>
              <w:rPr>
                <w:rFonts w:ascii="GHEA Grapalat" w:hAnsi="GHEA Grapalat"/>
                <w:sz w:val="16"/>
                <w:szCs w:val="16"/>
              </w:rPr>
              <w:t>сч</w:t>
            </w:r>
            <w:proofErr w:type="spellEnd"/>
            <w:r>
              <w:rPr>
                <w:rFonts w:ascii="GHEA Grapalat" w:hAnsi="GHEA Grapalat"/>
                <w:sz w:val="16"/>
                <w:szCs w:val="16"/>
              </w:rPr>
              <w:t>.№) 900018002981</w:t>
            </w:r>
          </w:p>
        </w:tc>
      </w:tr>
      <w:tr w:rsidR="005F2791" w:rsidRPr="00B138F3" w14:paraId="018A3CE0" w14:textId="77777777" w:rsidTr="00546AC4">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2CB9E"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14.</w:t>
            </w:r>
            <w:r w:rsidRPr="009B688B">
              <w:rPr>
                <w:rFonts w:ascii="GHEA Grapalat" w:hAnsi="GHEA Grapalat"/>
                <w:sz w:val="16"/>
                <w:szCs w:val="16"/>
              </w:rPr>
              <w:tab/>
              <w:t>Сумма (цифрами и прописью):</w:t>
            </w:r>
          </w:p>
        </w:tc>
      </w:tr>
      <w:tr w:rsidR="005F2791" w:rsidRPr="00B138F3" w14:paraId="6162076F" w14:textId="77777777" w:rsidTr="00546AC4">
        <w:trPr>
          <w:trHeight w:val="1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E1400"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15.</w:t>
            </w:r>
            <w:r w:rsidRPr="009B688B">
              <w:rPr>
                <w:rFonts w:ascii="GHEA Grapalat" w:hAnsi="GHEA Grapalat"/>
                <w:sz w:val="16"/>
                <w:szCs w:val="16"/>
              </w:rPr>
              <w:tab/>
              <w:t>Акцептованная сумма (цифрами и прописью) (предусмотрена для частичного акцепта указанной суммы, который не применяется)</w:t>
            </w:r>
          </w:p>
        </w:tc>
      </w:tr>
      <w:tr w:rsidR="005F2791" w:rsidRPr="00B138F3" w14:paraId="67CA448F" w14:textId="77777777" w:rsidTr="00546AC4">
        <w:trPr>
          <w:trHeight w:val="1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424F3"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16.</w:t>
            </w:r>
            <w:r w:rsidRPr="009B688B">
              <w:rPr>
                <w:rFonts w:ascii="GHEA Grapalat" w:hAnsi="GHEA Grapalat"/>
                <w:sz w:val="16"/>
                <w:szCs w:val="16"/>
              </w:rPr>
              <w:tab/>
              <w:t>Валюта (прописью и по коду):</w:t>
            </w:r>
          </w:p>
        </w:tc>
      </w:tr>
      <w:tr w:rsidR="005F2791" w:rsidRPr="00B138F3" w14:paraId="1D59ECF8" w14:textId="77777777" w:rsidTr="00546AC4">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50A53"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17.</w:t>
            </w:r>
            <w:r w:rsidRPr="009B688B">
              <w:rPr>
                <w:rFonts w:ascii="GHEA Grapalat" w:hAnsi="GHEA Grapalat"/>
                <w:sz w:val="16"/>
                <w:szCs w:val="16"/>
              </w:rPr>
              <w:tab/>
              <w:t xml:space="preserve">Цель сделки (уплаты): (для </w:t>
            </w:r>
            <w:r>
              <w:rPr>
                <w:rFonts w:ascii="GHEA Grapalat" w:hAnsi="GHEA Grapalat"/>
                <w:sz w:val="16"/>
                <w:szCs w:val="16"/>
              </w:rPr>
              <w:t xml:space="preserve">обеспечения </w:t>
            </w:r>
            <w:r w:rsidRPr="000301D3">
              <w:rPr>
                <w:rFonts w:ascii="GHEA Grapalat" w:hAnsi="GHEA Grapalat"/>
                <w:sz w:val="16"/>
                <w:szCs w:val="16"/>
              </w:rPr>
              <w:t>договора</w:t>
            </w:r>
            <w:r w:rsidRPr="009B688B">
              <w:rPr>
                <w:rFonts w:ascii="GHEA Grapalat" w:hAnsi="GHEA Grapalat"/>
                <w:sz w:val="16"/>
                <w:szCs w:val="16"/>
              </w:rPr>
              <w:t>)</w:t>
            </w:r>
          </w:p>
        </w:tc>
      </w:tr>
      <w:tr w:rsidR="005F2791" w:rsidRPr="00B138F3" w14:paraId="66BEBDE1" w14:textId="77777777" w:rsidTr="00546AC4">
        <w:trPr>
          <w:trHeight w:val="424"/>
        </w:trPr>
        <w:tc>
          <w:tcPr>
            <w:tcW w:w="10980" w:type="dxa"/>
            <w:gridSpan w:val="2"/>
            <w:tcBorders>
              <w:top w:val="single" w:sz="4" w:space="0" w:color="auto"/>
              <w:left w:val="single" w:sz="4" w:space="0" w:color="auto"/>
              <w:right w:val="single" w:sz="4" w:space="0" w:color="000000"/>
            </w:tcBorders>
            <w:noWrap/>
            <w:vAlign w:val="bottom"/>
          </w:tcPr>
          <w:p w14:paraId="1DE49F44" w14:textId="77777777" w:rsidR="005F2791" w:rsidRPr="002B4E81"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18.</w:t>
            </w:r>
            <w:r w:rsidRPr="009B688B">
              <w:rPr>
                <w:rFonts w:ascii="GHEA Grapalat" w:hAnsi="GHEA Grapalat"/>
                <w:sz w:val="16"/>
                <w:szCs w:val="16"/>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F2791" w:rsidRPr="00B138F3" w14:paraId="699C1ADC" w14:textId="77777777" w:rsidTr="00546AC4">
        <w:trPr>
          <w:trHeight w:val="2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875A33"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19.</w:t>
            </w:r>
            <w:r w:rsidRPr="009B688B">
              <w:rPr>
                <w:rFonts w:ascii="GHEA Grapalat" w:hAnsi="GHEA Grapalat"/>
                <w:sz w:val="16"/>
                <w:szCs w:val="16"/>
              </w:rPr>
              <w:tab/>
              <w:t>Условия оплаты: &lt;акцептованный платеж&gt;</w:t>
            </w:r>
          </w:p>
        </w:tc>
      </w:tr>
      <w:tr w:rsidR="005F2791" w:rsidRPr="00B138F3" w14:paraId="5C5D360F" w14:textId="77777777" w:rsidTr="00546AC4">
        <w:trPr>
          <w:trHeight w:val="25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5CF0"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20.</w:t>
            </w:r>
            <w:r w:rsidRPr="009B688B">
              <w:rPr>
                <w:rFonts w:ascii="GHEA Grapalat" w:hAnsi="GHEA Grapalat"/>
                <w:sz w:val="16"/>
                <w:szCs w:val="16"/>
              </w:rPr>
              <w:tab/>
              <w:t>Количество прилагаемых страниц: --- страниц</w:t>
            </w:r>
          </w:p>
        </w:tc>
      </w:tr>
      <w:tr w:rsidR="005F2791" w:rsidRPr="00B138F3" w14:paraId="576E8E9F" w14:textId="77777777" w:rsidTr="00546AC4">
        <w:trPr>
          <w:trHeight w:val="841"/>
        </w:trPr>
        <w:tc>
          <w:tcPr>
            <w:tcW w:w="5616" w:type="dxa"/>
            <w:tcBorders>
              <w:top w:val="nil"/>
              <w:left w:val="single" w:sz="4" w:space="0" w:color="auto"/>
              <w:bottom w:val="single" w:sz="4" w:space="0" w:color="auto"/>
              <w:right w:val="single" w:sz="4" w:space="0" w:color="auto"/>
            </w:tcBorders>
            <w:noWrap/>
            <w:vAlign w:val="bottom"/>
          </w:tcPr>
          <w:p w14:paraId="7EEFB33D" w14:textId="77777777" w:rsidR="005F2791" w:rsidRPr="009B688B" w:rsidRDefault="005F2791" w:rsidP="00546AC4">
            <w:pPr>
              <w:widowControl w:val="0"/>
              <w:tabs>
                <w:tab w:val="left" w:pos="851"/>
              </w:tabs>
              <w:ind w:left="360"/>
              <w:rPr>
                <w:rFonts w:ascii="GHEA Grapalat" w:hAnsi="GHEA Grapalat"/>
                <w:sz w:val="16"/>
                <w:szCs w:val="16"/>
              </w:rPr>
            </w:pPr>
            <w:r w:rsidRPr="009B688B">
              <w:rPr>
                <w:rFonts w:ascii="GHEA Grapalat" w:hAnsi="GHEA Grapalat"/>
                <w:sz w:val="16"/>
                <w:szCs w:val="16"/>
              </w:rPr>
              <w:t>22.а.</w:t>
            </w:r>
            <w:r w:rsidRPr="009B688B">
              <w:rPr>
                <w:rFonts w:ascii="GHEA Grapalat" w:hAnsi="GHEA Grapalat"/>
                <w:sz w:val="16"/>
                <w:szCs w:val="16"/>
              </w:rPr>
              <w:tab/>
              <w:t>Подписи бенефициара</w:t>
            </w:r>
          </w:p>
          <w:p w14:paraId="4CBC2A8A" w14:textId="77777777" w:rsidR="005F2791" w:rsidRPr="009B688B" w:rsidRDefault="005F2791" w:rsidP="00546AC4">
            <w:pPr>
              <w:widowControl w:val="0"/>
              <w:ind w:left="360"/>
              <w:rPr>
                <w:rFonts w:ascii="GHEA Grapalat" w:hAnsi="GHEA Grapalat"/>
                <w:sz w:val="16"/>
                <w:szCs w:val="16"/>
              </w:rPr>
            </w:pPr>
          </w:p>
          <w:p w14:paraId="69B8C1E1" w14:textId="77777777" w:rsidR="005F2791" w:rsidRPr="009B688B" w:rsidRDefault="005F2791" w:rsidP="00546AC4">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6FF2B518" w14:textId="77777777" w:rsidR="005F2791" w:rsidRPr="009B688B" w:rsidRDefault="005F2791" w:rsidP="00546AC4">
            <w:pPr>
              <w:widowControl w:val="0"/>
              <w:ind w:left="360"/>
              <w:rPr>
                <w:rFonts w:ascii="GHEA Grapalat" w:hAnsi="GHEA Grapalat"/>
                <w:sz w:val="16"/>
                <w:szCs w:val="16"/>
              </w:rPr>
            </w:pPr>
          </w:p>
          <w:p w14:paraId="4D1A4A30" w14:textId="77777777" w:rsidR="005F2791" w:rsidRPr="009B688B" w:rsidRDefault="005F2791" w:rsidP="00546AC4">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049CDFA5" w14:textId="77777777" w:rsidR="005F2791" w:rsidRPr="009B688B" w:rsidRDefault="005F2791" w:rsidP="00546AC4">
            <w:pPr>
              <w:widowControl w:val="0"/>
              <w:ind w:left="360"/>
              <w:rPr>
                <w:rFonts w:ascii="GHEA Grapalat" w:hAnsi="GHEA Grapalat"/>
                <w:sz w:val="16"/>
                <w:szCs w:val="16"/>
              </w:rPr>
            </w:pPr>
          </w:p>
          <w:p w14:paraId="113C6601" w14:textId="77777777" w:rsidR="005F2791" w:rsidRPr="009B688B" w:rsidRDefault="005F2791" w:rsidP="00546AC4">
            <w:pPr>
              <w:widowControl w:val="0"/>
              <w:tabs>
                <w:tab w:val="left" w:pos="4545"/>
              </w:tabs>
              <w:ind w:left="360"/>
              <w:rPr>
                <w:rFonts w:ascii="GHEA Grapalat" w:hAnsi="GHEA Grapalat"/>
                <w:sz w:val="16"/>
                <w:szCs w:val="16"/>
              </w:rPr>
            </w:pPr>
            <w:r w:rsidRPr="009B688B">
              <w:rPr>
                <w:rFonts w:ascii="GHEA Grapalat" w:hAnsi="GHEA Grapalat"/>
                <w:sz w:val="16"/>
                <w:szCs w:val="16"/>
              </w:rPr>
              <w:t>22.б.</w:t>
            </w:r>
            <w:r w:rsidRPr="009B688B">
              <w:rPr>
                <w:rFonts w:ascii="GHEA Grapalat" w:hAnsi="GHEA Grapalat"/>
                <w:sz w:val="16"/>
                <w:szCs w:val="16"/>
              </w:rPr>
              <w:tab/>
              <w:t>М. П.</w:t>
            </w:r>
          </w:p>
          <w:p w14:paraId="5521FC85" w14:textId="77777777" w:rsidR="005F2791" w:rsidRPr="009B688B" w:rsidRDefault="005F2791" w:rsidP="00546AC4">
            <w:pPr>
              <w:widowControl w:val="0"/>
              <w:ind w:left="360"/>
              <w:rPr>
                <w:rFonts w:ascii="GHEA Grapalat" w:hAnsi="GHEA Grapalat"/>
                <w:sz w:val="16"/>
                <w:szCs w:val="16"/>
              </w:rPr>
            </w:pPr>
          </w:p>
        </w:tc>
        <w:tc>
          <w:tcPr>
            <w:tcW w:w="5364" w:type="dxa"/>
            <w:tcBorders>
              <w:top w:val="nil"/>
              <w:left w:val="nil"/>
              <w:bottom w:val="single" w:sz="4" w:space="0" w:color="auto"/>
              <w:right w:val="single" w:sz="4" w:space="0" w:color="auto"/>
            </w:tcBorders>
            <w:noWrap/>
          </w:tcPr>
          <w:p w14:paraId="13E15116" w14:textId="77777777" w:rsidR="005F2791" w:rsidRPr="009B688B" w:rsidRDefault="005F2791" w:rsidP="00546AC4">
            <w:pPr>
              <w:widowControl w:val="0"/>
              <w:tabs>
                <w:tab w:val="left" w:pos="905"/>
              </w:tabs>
              <w:ind w:left="360"/>
              <w:rPr>
                <w:rFonts w:ascii="GHEA Grapalat" w:hAnsi="GHEA Grapalat"/>
                <w:sz w:val="16"/>
                <w:szCs w:val="16"/>
              </w:rPr>
            </w:pPr>
            <w:r w:rsidRPr="009B688B">
              <w:rPr>
                <w:rFonts w:ascii="GHEA Grapalat" w:hAnsi="GHEA Grapalat"/>
                <w:sz w:val="16"/>
                <w:szCs w:val="16"/>
              </w:rPr>
              <w:t>21.а.</w:t>
            </w:r>
            <w:r w:rsidRPr="009B688B">
              <w:rPr>
                <w:rFonts w:ascii="GHEA Grapalat" w:hAnsi="GHEA Grapalat"/>
                <w:sz w:val="16"/>
                <w:szCs w:val="16"/>
              </w:rPr>
              <w:tab/>
            </w:r>
            <w:r w:rsidRPr="009B688B">
              <w:rPr>
                <w:rFonts w:ascii="Calibri" w:hAnsi="Calibri" w:cs="Calibri"/>
                <w:sz w:val="16"/>
                <w:szCs w:val="16"/>
              </w:rPr>
              <w:t> </w:t>
            </w:r>
            <w:r w:rsidRPr="009B688B">
              <w:rPr>
                <w:rFonts w:ascii="GHEA Grapalat" w:hAnsi="GHEA Grapalat"/>
                <w:sz w:val="16"/>
                <w:szCs w:val="16"/>
              </w:rPr>
              <w:t>Подписи плательщика:</w:t>
            </w:r>
          </w:p>
          <w:p w14:paraId="45F07981" w14:textId="77777777" w:rsidR="005F2791" w:rsidRPr="009B688B" w:rsidRDefault="005F2791" w:rsidP="00546AC4">
            <w:pPr>
              <w:widowControl w:val="0"/>
              <w:ind w:left="360"/>
              <w:rPr>
                <w:rFonts w:ascii="GHEA Grapalat" w:hAnsi="GHEA Grapalat"/>
                <w:sz w:val="16"/>
                <w:szCs w:val="16"/>
              </w:rPr>
            </w:pPr>
          </w:p>
          <w:p w14:paraId="357232C4" w14:textId="77777777" w:rsidR="005F2791" w:rsidRPr="009B688B" w:rsidRDefault="005F2791" w:rsidP="00546AC4">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79124811" w14:textId="77777777" w:rsidR="005F2791" w:rsidRPr="009B688B" w:rsidRDefault="005F2791" w:rsidP="00546AC4">
            <w:pPr>
              <w:widowControl w:val="0"/>
              <w:ind w:left="360"/>
              <w:jc w:val="right"/>
              <w:rPr>
                <w:rFonts w:ascii="GHEA Grapalat" w:hAnsi="GHEA Grapalat"/>
                <w:sz w:val="16"/>
                <w:szCs w:val="16"/>
              </w:rPr>
            </w:pPr>
          </w:p>
          <w:p w14:paraId="4D639D3A" w14:textId="77777777" w:rsidR="005F2791" w:rsidRPr="009B688B" w:rsidRDefault="005F2791" w:rsidP="00546AC4">
            <w:pPr>
              <w:widowControl w:val="0"/>
              <w:ind w:left="360"/>
              <w:jc w:val="right"/>
              <w:rPr>
                <w:rFonts w:ascii="GHEA Grapalat" w:hAnsi="GHEA Grapalat"/>
                <w:sz w:val="16"/>
                <w:szCs w:val="16"/>
              </w:rPr>
            </w:pPr>
            <w:r w:rsidRPr="009B688B">
              <w:rPr>
                <w:rFonts w:ascii="GHEA Grapalat" w:hAnsi="GHEA Grapalat"/>
                <w:sz w:val="16"/>
                <w:szCs w:val="16"/>
              </w:rPr>
              <w:t>/____________________/</w:t>
            </w:r>
          </w:p>
          <w:p w14:paraId="01938707" w14:textId="77777777" w:rsidR="005F2791" w:rsidRPr="009B688B" w:rsidRDefault="005F2791" w:rsidP="00546AC4">
            <w:pPr>
              <w:widowControl w:val="0"/>
              <w:ind w:left="360"/>
              <w:rPr>
                <w:rFonts w:ascii="GHEA Grapalat" w:hAnsi="GHEA Grapalat"/>
                <w:sz w:val="16"/>
                <w:szCs w:val="16"/>
              </w:rPr>
            </w:pPr>
          </w:p>
          <w:p w14:paraId="13AFB990" w14:textId="77777777" w:rsidR="005F2791" w:rsidRPr="009B688B" w:rsidRDefault="005F2791" w:rsidP="00546AC4">
            <w:pPr>
              <w:widowControl w:val="0"/>
              <w:tabs>
                <w:tab w:val="left" w:pos="4539"/>
              </w:tabs>
              <w:ind w:left="360"/>
              <w:rPr>
                <w:rFonts w:ascii="GHEA Grapalat" w:hAnsi="GHEA Grapalat"/>
                <w:sz w:val="16"/>
                <w:szCs w:val="16"/>
              </w:rPr>
            </w:pPr>
            <w:r w:rsidRPr="009B688B">
              <w:rPr>
                <w:rFonts w:ascii="GHEA Grapalat" w:hAnsi="GHEA Grapalat"/>
                <w:sz w:val="16"/>
                <w:szCs w:val="16"/>
              </w:rPr>
              <w:t>21.б.</w:t>
            </w:r>
            <w:r w:rsidRPr="009B688B">
              <w:rPr>
                <w:rFonts w:ascii="GHEA Grapalat" w:hAnsi="GHEA Grapalat"/>
                <w:sz w:val="16"/>
                <w:szCs w:val="16"/>
              </w:rPr>
              <w:tab/>
              <w:t>М. П.</w:t>
            </w:r>
          </w:p>
        </w:tc>
      </w:tr>
      <w:tr w:rsidR="005F2791" w:rsidRPr="00B138F3" w14:paraId="739E37E6" w14:textId="77777777" w:rsidTr="00546AC4">
        <w:trPr>
          <w:trHeight w:val="2194"/>
        </w:trPr>
        <w:tc>
          <w:tcPr>
            <w:tcW w:w="5616" w:type="dxa"/>
            <w:tcBorders>
              <w:top w:val="single" w:sz="4" w:space="0" w:color="auto"/>
              <w:left w:val="single" w:sz="4" w:space="0" w:color="auto"/>
              <w:right w:val="single" w:sz="4" w:space="0" w:color="auto"/>
            </w:tcBorders>
            <w:noWrap/>
            <w:vAlign w:val="bottom"/>
          </w:tcPr>
          <w:p w14:paraId="47624FC7"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24.а.</w:t>
            </w:r>
            <w:r w:rsidRPr="009B688B">
              <w:rPr>
                <w:rFonts w:ascii="GHEA Grapalat" w:hAnsi="GHEA Grapalat"/>
                <w:sz w:val="16"/>
                <w:szCs w:val="16"/>
              </w:rPr>
              <w:tab/>
              <w:t xml:space="preserve"> Обслуживающая бенефициара финансовая организация </w:t>
            </w:r>
          </w:p>
          <w:p w14:paraId="219B5791" w14:textId="77777777" w:rsidR="005F2791" w:rsidRPr="009B688B" w:rsidRDefault="005F2791" w:rsidP="00546AC4">
            <w:pPr>
              <w:widowControl w:val="0"/>
              <w:tabs>
                <w:tab w:val="left" w:pos="855"/>
              </w:tabs>
              <w:ind w:left="360"/>
              <w:rPr>
                <w:rFonts w:ascii="GHEA Grapalat" w:hAnsi="GHEA Grapalat"/>
                <w:sz w:val="16"/>
                <w:szCs w:val="16"/>
              </w:rPr>
            </w:pPr>
          </w:p>
          <w:p w14:paraId="5F7B1A15" w14:textId="77777777" w:rsidR="005F2791" w:rsidRPr="009B688B" w:rsidRDefault="005F2791" w:rsidP="00546AC4">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14:paraId="10A4919E" w14:textId="77777777" w:rsidR="005F2791" w:rsidRPr="009B688B" w:rsidRDefault="005F2791" w:rsidP="00546AC4">
            <w:pPr>
              <w:widowControl w:val="0"/>
              <w:tabs>
                <w:tab w:val="left" w:pos="855"/>
              </w:tabs>
              <w:ind w:left="360" w:right="13"/>
              <w:jc w:val="both"/>
              <w:rPr>
                <w:rFonts w:ascii="GHEA Grapalat" w:hAnsi="GHEA Grapalat"/>
                <w:sz w:val="16"/>
                <w:szCs w:val="16"/>
              </w:rPr>
            </w:pPr>
            <w:r w:rsidRPr="009B688B">
              <w:rPr>
                <w:rFonts w:ascii="GHEA Grapalat" w:hAnsi="GHEA Grapalat"/>
                <w:sz w:val="16"/>
                <w:szCs w:val="16"/>
              </w:rPr>
              <w:t>подпись/</w:t>
            </w:r>
          </w:p>
          <w:p w14:paraId="147302CA" w14:textId="77777777" w:rsidR="005F2791" w:rsidRPr="009B688B" w:rsidRDefault="005F2791" w:rsidP="00546AC4">
            <w:pPr>
              <w:widowControl w:val="0"/>
              <w:tabs>
                <w:tab w:val="left" w:pos="855"/>
              </w:tabs>
              <w:ind w:left="360"/>
              <w:rPr>
                <w:rFonts w:ascii="GHEA Grapalat" w:hAnsi="GHEA Grapalat"/>
                <w:sz w:val="16"/>
                <w:szCs w:val="16"/>
              </w:rPr>
            </w:pPr>
          </w:p>
          <w:p w14:paraId="1B3EAF31" w14:textId="77777777" w:rsidR="005F2791" w:rsidRPr="009B688B" w:rsidRDefault="005F2791" w:rsidP="00546AC4">
            <w:pPr>
              <w:widowControl w:val="0"/>
              <w:tabs>
                <w:tab w:val="left" w:pos="855"/>
              </w:tabs>
              <w:ind w:left="360"/>
              <w:rPr>
                <w:rFonts w:ascii="GHEA Grapalat" w:hAnsi="GHEA Grapalat"/>
                <w:sz w:val="16"/>
                <w:szCs w:val="16"/>
              </w:rPr>
            </w:pPr>
          </w:p>
        </w:tc>
        <w:tc>
          <w:tcPr>
            <w:tcW w:w="5364" w:type="dxa"/>
            <w:tcBorders>
              <w:top w:val="single" w:sz="4" w:space="0" w:color="auto"/>
              <w:left w:val="nil"/>
              <w:right w:val="single" w:sz="4" w:space="0" w:color="auto"/>
            </w:tcBorders>
            <w:noWrap/>
          </w:tcPr>
          <w:p w14:paraId="4ED399EE"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23.а.</w:t>
            </w:r>
            <w:r w:rsidRPr="009B688B">
              <w:rPr>
                <w:rFonts w:ascii="GHEA Grapalat" w:hAnsi="GHEA Grapalat"/>
                <w:sz w:val="16"/>
                <w:szCs w:val="16"/>
              </w:rPr>
              <w:tab/>
              <w:t xml:space="preserve"> Обслуживающая плательщика финансовая организация </w:t>
            </w:r>
          </w:p>
          <w:p w14:paraId="26C522F8" w14:textId="77777777" w:rsidR="005F2791" w:rsidRPr="009B688B" w:rsidRDefault="005F2791" w:rsidP="00546AC4">
            <w:pPr>
              <w:widowControl w:val="0"/>
              <w:tabs>
                <w:tab w:val="left" w:pos="855"/>
              </w:tabs>
              <w:ind w:left="360"/>
              <w:rPr>
                <w:rFonts w:ascii="GHEA Grapalat" w:hAnsi="GHEA Grapalat"/>
                <w:sz w:val="16"/>
                <w:szCs w:val="16"/>
              </w:rPr>
            </w:pPr>
          </w:p>
          <w:p w14:paraId="73DB3FF5" w14:textId="77777777" w:rsidR="005F2791" w:rsidRPr="009B688B" w:rsidRDefault="005F2791" w:rsidP="00546AC4">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14:paraId="3D319F3A" w14:textId="77777777" w:rsidR="005F2791" w:rsidRPr="009B688B" w:rsidRDefault="005F2791" w:rsidP="00546AC4">
            <w:pPr>
              <w:widowControl w:val="0"/>
              <w:tabs>
                <w:tab w:val="left" w:pos="855"/>
              </w:tabs>
              <w:ind w:left="360" w:right="983"/>
              <w:jc w:val="right"/>
              <w:rPr>
                <w:rFonts w:ascii="GHEA Grapalat" w:hAnsi="GHEA Grapalat"/>
                <w:sz w:val="16"/>
                <w:szCs w:val="16"/>
              </w:rPr>
            </w:pPr>
            <w:r w:rsidRPr="009B688B">
              <w:rPr>
                <w:rFonts w:ascii="GHEA Grapalat" w:hAnsi="GHEA Grapalat"/>
                <w:sz w:val="16"/>
                <w:szCs w:val="16"/>
              </w:rPr>
              <w:t>/подпись/</w:t>
            </w:r>
          </w:p>
          <w:p w14:paraId="33B64C69" w14:textId="77777777" w:rsidR="005F2791" w:rsidRPr="009B688B" w:rsidRDefault="005F2791" w:rsidP="00546AC4">
            <w:pPr>
              <w:widowControl w:val="0"/>
              <w:tabs>
                <w:tab w:val="left" w:pos="855"/>
              </w:tabs>
              <w:ind w:left="360"/>
              <w:rPr>
                <w:rFonts w:ascii="GHEA Grapalat" w:hAnsi="GHEA Grapalat"/>
                <w:sz w:val="16"/>
                <w:szCs w:val="16"/>
              </w:rPr>
            </w:pPr>
          </w:p>
        </w:tc>
      </w:tr>
      <w:tr w:rsidR="005F2791" w:rsidRPr="00B138F3" w14:paraId="7393C1E9" w14:textId="77777777" w:rsidTr="00546AC4">
        <w:trPr>
          <w:trHeight w:val="2194"/>
        </w:trPr>
        <w:tc>
          <w:tcPr>
            <w:tcW w:w="5616" w:type="dxa"/>
            <w:tcBorders>
              <w:top w:val="nil"/>
              <w:left w:val="single" w:sz="4" w:space="0" w:color="auto"/>
              <w:bottom w:val="single" w:sz="4" w:space="0" w:color="auto"/>
              <w:right w:val="single" w:sz="4" w:space="0" w:color="auto"/>
            </w:tcBorders>
            <w:noWrap/>
            <w:vAlign w:val="bottom"/>
          </w:tcPr>
          <w:p w14:paraId="17D37801" w14:textId="77777777" w:rsidR="005F2791" w:rsidRPr="009B688B" w:rsidRDefault="005F2791" w:rsidP="00546AC4">
            <w:pPr>
              <w:widowControl w:val="0"/>
              <w:tabs>
                <w:tab w:val="left" w:pos="855"/>
              </w:tabs>
              <w:ind w:left="360"/>
              <w:rPr>
                <w:rFonts w:ascii="GHEA Grapalat" w:hAnsi="GHEA Grapalat"/>
                <w:sz w:val="16"/>
                <w:szCs w:val="16"/>
              </w:rPr>
            </w:pPr>
            <w:r w:rsidRPr="009B688B">
              <w:rPr>
                <w:rFonts w:ascii="GHEA Grapalat" w:hAnsi="GHEA Grapalat"/>
                <w:sz w:val="16"/>
                <w:szCs w:val="16"/>
              </w:rPr>
              <w:t>24.б.</w:t>
            </w:r>
            <w:r w:rsidRPr="009B688B">
              <w:rPr>
                <w:rFonts w:ascii="GHEA Grapalat" w:hAnsi="GHEA Grapalat"/>
                <w:sz w:val="16"/>
                <w:szCs w:val="16"/>
              </w:rPr>
              <w:tab/>
              <w:t>М. П.</w:t>
            </w:r>
          </w:p>
          <w:p w14:paraId="26AF852C" w14:textId="77777777" w:rsidR="005F2791" w:rsidRPr="009B688B" w:rsidRDefault="005F2791" w:rsidP="00546AC4">
            <w:pPr>
              <w:widowControl w:val="0"/>
              <w:tabs>
                <w:tab w:val="left" w:pos="855"/>
              </w:tabs>
              <w:ind w:left="360"/>
              <w:rPr>
                <w:rFonts w:ascii="GHEA Grapalat" w:hAnsi="GHEA Grapalat"/>
                <w:sz w:val="16"/>
                <w:szCs w:val="16"/>
              </w:rPr>
            </w:pPr>
          </w:p>
          <w:p w14:paraId="3694B56A" w14:textId="77777777" w:rsidR="005F2791" w:rsidRPr="009B688B" w:rsidRDefault="005F2791" w:rsidP="00546AC4">
            <w:pPr>
              <w:widowControl w:val="0"/>
              <w:tabs>
                <w:tab w:val="left" w:pos="855"/>
              </w:tabs>
              <w:ind w:left="360" w:right="155"/>
              <w:jc w:val="right"/>
              <w:rPr>
                <w:rFonts w:ascii="GHEA Grapalat" w:hAnsi="GHEA Grapalat"/>
                <w:sz w:val="16"/>
                <w:szCs w:val="16"/>
              </w:rPr>
            </w:pPr>
            <w:r w:rsidRPr="009B688B">
              <w:rPr>
                <w:rFonts w:ascii="GHEA Grapalat" w:hAnsi="GHEA Grapalat"/>
                <w:sz w:val="16"/>
                <w:szCs w:val="16"/>
              </w:rPr>
              <w:t xml:space="preserve">24.в"___" ___ 20___ г. </w:t>
            </w:r>
          </w:p>
        </w:tc>
        <w:tc>
          <w:tcPr>
            <w:tcW w:w="5364" w:type="dxa"/>
            <w:tcBorders>
              <w:top w:val="nil"/>
              <w:left w:val="nil"/>
              <w:bottom w:val="single" w:sz="4" w:space="0" w:color="auto"/>
              <w:right w:val="single" w:sz="4" w:space="0" w:color="auto"/>
            </w:tcBorders>
            <w:noWrap/>
            <w:vAlign w:val="bottom"/>
          </w:tcPr>
          <w:p w14:paraId="0200617A" w14:textId="77777777" w:rsidR="005F2791" w:rsidRPr="009B688B" w:rsidRDefault="005F2791" w:rsidP="00546AC4">
            <w:pPr>
              <w:widowControl w:val="0"/>
              <w:tabs>
                <w:tab w:val="left" w:pos="855"/>
                <w:tab w:val="left" w:pos="4554"/>
              </w:tabs>
              <w:ind w:left="360"/>
              <w:rPr>
                <w:rFonts w:ascii="GHEA Grapalat" w:hAnsi="GHEA Grapalat"/>
                <w:sz w:val="16"/>
                <w:szCs w:val="16"/>
              </w:rPr>
            </w:pPr>
            <w:r w:rsidRPr="009B688B">
              <w:rPr>
                <w:rFonts w:ascii="GHEA Grapalat" w:hAnsi="GHEA Grapalat"/>
                <w:sz w:val="16"/>
                <w:szCs w:val="16"/>
              </w:rPr>
              <w:t>23.б.</w:t>
            </w:r>
            <w:r w:rsidRPr="009B688B">
              <w:rPr>
                <w:rFonts w:ascii="GHEA Grapalat" w:hAnsi="GHEA Grapalat"/>
                <w:sz w:val="16"/>
                <w:szCs w:val="16"/>
              </w:rPr>
              <w:tab/>
              <w:t>М. П.</w:t>
            </w:r>
          </w:p>
          <w:p w14:paraId="63A8411C" w14:textId="77777777" w:rsidR="005F2791" w:rsidRPr="009B688B" w:rsidRDefault="005F2791" w:rsidP="00546AC4">
            <w:pPr>
              <w:widowControl w:val="0"/>
              <w:tabs>
                <w:tab w:val="left" w:pos="855"/>
              </w:tabs>
              <w:ind w:left="360"/>
              <w:rPr>
                <w:rFonts w:ascii="GHEA Grapalat" w:hAnsi="GHEA Grapalat"/>
                <w:sz w:val="16"/>
                <w:szCs w:val="16"/>
              </w:rPr>
            </w:pPr>
          </w:p>
          <w:p w14:paraId="48D6CD6E" w14:textId="77777777" w:rsidR="005F2791" w:rsidRPr="009B688B" w:rsidRDefault="005F2791" w:rsidP="00546AC4">
            <w:pPr>
              <w:widowControl w:val="0"/>
              <w:tabs>
                <w:tab w:val="left" w:pos="855"/>
              </w:tabs>
              <w:ind w:left="360"/>
              <w:jc w:val="right"/>
              <w:rPr>
                <w:rFonts w:ascii="GHEA Grapalat" w:hAnsi="GHEA Grapalat"/>
                <w:sz w:val="16"/>
                <w:szCs w:val="16"/>
              </w:rPr>
            </w:pPr>
            <w:r w:rsidRPr="009B688B">
              <w:rPr>
                <w:rFonts w:ascii="GHEA Grapalat" w:hAnsi="GHEA Grapalat"/>
                <w:sz w:val="16"/>
                <w:szCs w:val="16"/>
              </w:rPr>
              <w:t>23.в Дата исполнения: "___" ___ 20___г.</w:t>
            </w:r>
          </w:p>
        </w:tc>
      </w:tr>
    </w:tbl>
    <w:p w14:paraId="0682F664" w14:textId="77777777" w:rsidR="005F2791" w:rsidRPr="00E752B6" w:rsidRDefault="005F2791" w:rsidP="005F2791">
      <w:pPr>
        <w:rPr>
          <w:rFonts w:ascii="GHEA Grapalat" w:hAnsi="GHEA Grapalat" w:cs="Sylfaen"/>
        </w:rPr>
      </w:pPr>
    </w:p>
    <w:p w14:paraId="69331FC9" w14:textId="77777777" w:rsidR="005F2791" w:rsidRDefault="005F2791" w:rsidP="005F2791">
      <w:pPr>
        <w:rPr>
          <w:rFonts w:ascii="GHEA Grapalat" w:hAnsi="GHEA Grapalat" w:cs="Sylfaen"/>
          <w:lang w:val="hy-AM"/>
        </w:rPr>
      </w:pPr>
    </w:p>
    <w:p w14:paraId="69574A78" w14:textId="77777777" w:rsidR="005F2791" w:rsidRDefault="005F2791" w:rsidP="005F2791">
      <w:pPr>
        <w:rPr>
          <w:rFonts w:ascii="GHEA Grapalat" w:hAnsi="GHEA Grapalat" w:cs="Sylfaen"/>
          <w:lang w:val="hy-AM"/>
        </w:rPr>
      </w:pPr>
    </w:p>
    <w:p w14:paraId="54D0BF60" w14:textId="77777777" w:rsidR="005F2791" w:rsidRPr="00B138F3" w:rsidRDefault="005F2791" w:rsidP="005F2791">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74AA149" w14:textId="77777777" w:rsidR="005F2791" w:rsidRDefault="005F2791" w:rsidP="005F2791">
      <w:pPr>
        <w:rPr>
          <w:rFonts w:ascii="GHEA Grapalat" w:hAnsi="GHEA Grapalat"/>
          <w:b/>
        </w:rPr>
      </w:pPr>
      <w:r w:rsidRPr="00B138F3">
        <w:rPr>
          <w:rFonts w:ascii="GHEA Grapalat" w:hAnsi="GHEA Grapalat" w:cs="Sylfaen"/>
        </w:rPr>
        <w:br w:type="page"/>
      </w:r>
    </w:p>
    <w:p w14:paraId="7A5146D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0E2C5A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168E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B60D99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8FC4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B42277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3F223D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B555D0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4DF77D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C045A5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E0A146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3BE26C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28B314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C5B9A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A707D5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885FAA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6EDB66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87B702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77053D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ED92B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52118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1A346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42A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6E4C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DE1713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4C82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14847B8"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CF434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8D6B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6DAF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2A447F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C24A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4AF8323"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C4689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0CCE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54DB50"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16E61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AAC38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6986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258D58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057D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A30A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D0A2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20025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E2DC63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0566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62B10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D1368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DEC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BBA1E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102C6C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1AE4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BABDB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B0EE0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10C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F61D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8E194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49625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90AF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3B1B6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3C0AB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172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3E46C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D33BA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E78DF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177A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2B300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82306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B46E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F9E1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458E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CC448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354F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E4A89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C8635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B488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E46F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99E66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D6DDD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245E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B569F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541B7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1B9F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C18B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F1901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849D1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DBAB4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84765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616E9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0554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8BBB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E943F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F6CE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0E2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40AD9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4D82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7A2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352A0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24F2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5E93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D3B0F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DD104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B869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A1D7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ACADA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4C3000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87F7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A2A7E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B528F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839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66A1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25C29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12B16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E442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DE49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C3FE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0FC0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5579D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D4027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2EB533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0744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AD565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7AB17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C2F7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B03A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CCD12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F57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E230B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18942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809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FE705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8DA182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3F9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A98A4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CE806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116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AD64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E009E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94F82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EB5DD"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7F3C3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DA440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3F6FB2"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9ACB5B1"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1C2F9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FE4D8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80BF1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42A5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9DEDF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6401F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093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ECE1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5A224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871FD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45A0B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4683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54117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D3856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6C5E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8467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778DD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2DE47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455B9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69DF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B614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1464E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4EEA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B7AF2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6AE5D05"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A337B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4282D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CD3CD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C1B7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DA21C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F36D8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19E1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9ED01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45145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CC943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010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5C6C4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56119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2AF9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09F3F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8479A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E0ABB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258D0BB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2C59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06336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328A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09D1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A825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FC28C4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5A92F7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1A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DEBD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00C3D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66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BD24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C319836"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4FBE9F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E34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88D92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2C42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103B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C335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DFEFB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5ABBA7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B82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ECE8D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4511CA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68147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9E71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63BFA3"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3778F4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E90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A495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3FEC7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4171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AC45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F3C920"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58E6FC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FF7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B9419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B92AE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161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2875A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9A70D1" w14:textId="77777777" w:rsidR="00BE2572" w:rsidRPr="00B138F3" w:rsidRDefault="00BE2572" w:rsidP="000745BE">
            <w:pPr>
              <w:widowControl w:val="0"/>
              <w:spacing w:after="120"/>
              <w:jc w:val="center"/>
              <w:rPr>
                <w:rFonts w:ascii="GHEA Grapalat" w:hAnsi="GHEA Grapalat"/>
                <w:sz w:val="18"/>
                <w:szCs w:val="18"/>
              </w:rPr>
            </w:pPr>
          </w:p>
        </w:tc>
      </w:tr>
    </w:tbl>
    <w:p w14:paraId="306947D3" w14:textId="77777777" w:rsidR="00BE2572" w:rsidRPr="00B138F3" w:rsidRDefault="00BE2572" w:rsidP="00BE2572">
      <w:pPr>
        <w:widowControl w:val="0"/>
        <w:spacing w:after="160"/>
        <w:ind w:left="567" w:right="565"/>
        <w:jc w:val="center"/>
        <w:rPr>
          <w:rFonts w:ascii="GHEA Grapalat" w:hAnsi="GHEA Grapalat"/>
          <w:b/>
        </w:rPr>
      </w:pPr>
    </w:p>
    <w:p w14:paraId="0A1DFDE3" w14:textId="77777777" w:rsidR="005F2791" w:rsidRPr="009A072E" w:rsidRDefault="005F2791" w:rsidP="003B2F27">
      <w:pPr>
        <w:pStyle w:val="norm"/>
        <w:widowControl w:val="0"/>
        <w:spacing w:after="160" w:line="360" w:lineRule="auto"/>
        <w:ind w:firstLine="284"/>
        <w:jc w:val="right"/>
        <w:rPr>
          <w:rFonts w:ascii="GHEA Grapalat" w:hAnsi="GHEA Grapalat"/>
          <w:b/>
          <w:sz w:val="24"/>
          <w:szCs w:val="24"/>
        </w:rPr>
      </w:pPr>
    </w:p>
    <w:p w14:paraId="409CE6C3" w14:textId="77777777" w:rsidR="005F2791" w:rsidRPr="009A072E" w:rsidRDefault="005F2791" w:rsidP="003B2F27">
      <w:pPr>
        <w:pStyle w:val="norm"/>
        <w:widowControl w:val="0"/>
        <w:spacing w:after="160" w:line="360" w:lineRule="auto"/>
        <w:ind w:firstLine="284"/>
        <w:jc w:val="right"/>
        <w:rPr>
          <w:rFonts w:ascii="GHEA Grapalat" w:hAnsi="GHEA Grapalat"/>
          <w:b/>
          <w:sz w:val="24"/>
          <w:szCs w:val="24"/>
        </w:rPr>
      </w:pPr>
    </w:p>
    <w:p w14:paraId="6073A367" w14:textId="77777777" w:rsidR="005F2791" w:rsidRPr="009A072E" w:rsidRDefault="005F2791" w:rsidP="003B2F27">
      <w:pPr>
        <w:pStyle w:val="norm"/>
        <w:widowControl w:val="0"/>
        <w:spacing w:after="160" w:line="360" w:lineRule="auto"/>
        <w:ind w:firstLine="284"/>
        <w:jc w:val="right"/>
        <w:rPr>
          <w:rFonts w:ascii="GHEA Grapalat" w:hAnsi="GHEA Grapalat"/>
          <w:b/>
          <w:sz w:val="24"/>
          <w:szCs w:val="24"/>
        </w:rPr>
      </w:pPr>
    </w:p>
    <w:p w14:paraId="60495F25" w14:textId="77777777" w:rsidR="005F2791" w:rsidRPr="009A072E" w:rsidRDefault="005F2791" w:rsidP="003B2F27">
      <w:pPr>
        <w:pStyle w:val="norm"/>
        <w:widowControl w:val="0"/>
        <w:spacing w:after="160" w:line="360" w:lineRule="auto"/>
        <w:ind w:firstLine="284"/>
        <w:jc w:val="right"/>
        <w:rPr>
          <w:rFonts w:ascii="GHEA Grapalat" w:hAnsi="GHEA Grapalat"/>
          <w:b/>
          <w:sz w:val="24"/>
          <w:szCs w:val="24"/>
        </w:rPr>
      </w:pPr>
    </w:p>
    <w:p w14:paraId="5337D02B" w14:textId="77777777" w:rsidR="005F2791" w:rsidRPr="009A072E" w:rsidRDefault="005F2791" w:rsidP="003B2F27">
      <w:pPr>
        <w:pStyle w:val="norm"/>
        <w:widowControl w:val="0"/>
        <w:spacing w:after="160" w:line="360" w:lineRule="auto"/>
        <w:ind w:firstLine="284"/>
        <w:jc w:val="right"/>
        <w:rPr>
          <w:rFonts w:ascii="GHEA Grapalat" w:hAnsi="GHEA Grapalat"/>
          <w:b/>
          <w:sz w:val="24"/>
          <w:szCs w:val="24"/>
        </w:rPr>
      </w:pPr>
    </w:p>
    <w:p w14:paraId="0D766392" w14:textId="77777777" w:rsidR="005F2791" w:rsidRPr="009A072E" w:rsidRDefault="005F2791" w:rsidP="003B2F27">
      <w:pPr>
        <w:pStyle w:val="norm"/>
        <w:widowControl w:val="0"/>
        <w:spacing w:after="160" w:line="360" w:lineRule="auto"/>
        <w:ind w:firstLine="284"/>
        <w:jc w:val="right"/>
        <w:rPr>
          <w:rFonts w:ascii="GHEA Grapalat" w:hAnsi="GHEA Grapalat"/>
          <w:b/>
          <w:sz w:val="24"/>
          <w:szCs w:val="24"/>
        </w:rPr>
      </w:pPr>
    </w:p>
    <w:p w14:paraId="715F39D8" w14:textId="77777777" w:rsidR="005F2791" w:rsidRPr="009A072E" w:rsidRDefault="005F2791" w:rsidP="003B2F27">
      <w:pPr>
        <w:pStyle w:val="norm"/>
        <w:widowControl w:val="0"/>
        <w:spacing w:after="160" w:line="360" w:lineRule="auto"/>
        <w:ind w:firstLine="284"/>
        <w:jc w:val="right"/>
        <w:rPr>
          <w:rFonts w:ascii="GHEA Grapalat" w:hAnsi="GHEA Grapalat"/>
          <w:b/>
          <w:sz w:val="24"/>
          <w:szCs w:val="24"/>
        </w:rPr>
      </w:pPr>
    </w:p>
    <w:p w14:paraId="0B1BA584" w14:textId="77777777" w:rsidR="005F2791" w:rsidRPr="009A072E" w:rsidRDefault="005F2791" w:rsidP="003B2F27">
      <w:pPr>
        <w:pStyle w:val="norm"/>
        <w:widowControl w:val="0"/>
        <w:spacing w:after="160" w:line="360" w:lineRule="auto"/>
        <w:ind w:firstLine="284"/>
        <w:jc w:val="right"/>
        <w:rPr>
          <w:rFonts w:ascii="GHEA Grapalat" w:hAnsi="GHEA Grapalat"/>
          <w:b/>
          <w:sz w:val="24"/>
          <w:szCs w:val="24"/>
        </w:rPr>
      </w:pPr>
    </w:p>
    <w:p w14:paraId="04838BB5" w14:textId="77777777" w:rsidR="005F2791" w:rsidRPr="009A072E" w:rsidRDefault="005F2791" w:rsidP="003B2F27">
      <w:pPr>
        <w:pStyle w:val="norm"/>
        <w:widowControl w:val="0"/>
        <w:spacing w:after="160" w:line="360" w:lineRule="auto"/>
        <w:ind w:firstLine="284"/>
        <w:jc w:val="right"/>
        <w:rPr>
          <w:rFonts w:ascii="GHEA Grapalat" w:hAnsi="GHEA Grapalat"/>
          <w:b/>
          <w:sz w:val="24"/>
          <w:szCs w:val="24"/>
        </w:rPr>
      </w:pPr>
    </w:p>
    <w:p w14:paraId="1AB6CEC8" w14:textId="77777777" w:rsidR="005F2791" w:rsidRPr="009A072E" w:rsidRDefault="005F2791" w:rsidP="003B2F27">
      <w:pPr>
        <w:pStyle w:val="norm"/>
        <w:widowControl w:val="0"/>
        <w:spacing w:after="160" w:line="360" w:lineRule="auto"/>
        <w:ind w:firstLine="284"/>
        <w:jc w:val="right"/>
        <w:rPr>
          <w:rFonts w:ascii="GHEA Grapalat" w:hAnsi="GHEA Grapalat"/>
          <w:b/>
          <w:sz w:val="24"/>
          <w:szCs w:val="24"/>
        </w:rPr>
      </w:pPr>
    </w:p>
    <w:p w14:paraId="333D6BE4" w14:textId="300E1274" w:rsidR="003B2F27" w:rsidRPr="009A072E" w:rsidRDefault="003B2F27" w:rsidP="000F7BE5">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5F2791" w:rsidRPr="009A072E">
        <w:rPr>
          <w:rFonts w:ascii="GHEA Grapalat" w:hAnsi="GHEA Grapalat"/>
          <w:b/>
          <w:sz w:val="24"/>
          <w:szCs w:val="24"/>
        </w:rPr>
        <w:t>4</w:t>
      </w:r>
    </w:p>
    <w:p w14:paraId="5660DA13" w14:textId="76C624FB" w:rsidR="003B2F27" w:rsidRPr="00C95D0C" w:rsidRDefault="003B2F27" w:rsidP="000F7BE5">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990BEA">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w:t>
      </w:r>
      <w:r w:rsidR="00C478D8">
        <w:rPr>
          <w:rFonts w:ascii="GHEA Grapalat" w:hAnsi="GHEA Grapalat"/>
          <w:b/>
          <w:sz w:val="24"/>
          <w:szCs w:val="24"/>
        </w:rPr>
        <w:t>GGAK-GHTsDzB-25/16/G</w:t>
      </w:r>
      <w:r>
        <w:rPr>
          <w:rFonts w:ascii="GHEA Grapalat" w:hAnsi="GHEA Grapalat"/>
          <w:b/>
          <w:sz w:val="24"/>
          <w:szCs w:val="24"/>
        </w:rPr>
        <w:t>"</w:t>
      </w:r>
      <w:r>
        <w:rPr>
          <w:rStyle w:val="FootnoteReference"/>
          <w:rFonts w:ascii="GHEA Grapalat" w:hAnsi="GHEA Grapalat"/>
          <w:b/>
          <w:sz w:val="24"/>
          <w:szCs w:val="24"/>
        </w:rPr>
        <w:footnoteReference w:customMarkFollows="1" w:id="7"/>
        <w:t>*</w:t>
      </w:r>
    </w:p>
    <w:p w14:paraId="5C9AF958" w14:textId="77777777" w:rsidR="003B2F27" w:rsidRPr="00AD29CE" w:rsidRDefault="003B2F27" w:rsidP="003B2F27">
      <w:pPr>
        <w:widowControl w:val="0"/>
        <w:spacing w:after="160" w:line="360" w:lineRule="auto"/>
        <w:jc w:val="right"/>
        <w:rPr>
          <w:rFonts w:ascii="GHEA Grapalat" w:hAnsi="GHEA Grapalat"/>
          <w:i/>
        </w:rPr>
      </w:pPr>
    </w:p>
    <w:p w14:paraId="19CA5402" w14:textId="77777777" w:rsidR="007B6B2D" w:rsidRPr="002C7A2A" w:rsidRDefault="007B6B2D" w:rsidP="007B6B2D">
      <w:pPr>
        <w:widowControl w:val="0"/>
        <w:ind w:left="-450" w:right="-649" w:firstLine="90"/>
        <w:jc w:val="center"/>
        <w:rPr>
          <w:rFonts w:ascii="GHEA Grapalat" w:hAnsi="GHEA Grapalat"/>
          <w:b/>
        </w:rPr>
      </w:pPr>
      <w:r w:rsidRPr="002C7A2A">
        <w:rPr>
          <w:rFonts w:ascii="GHEA Grapalat" w:hAnsi="GHEA Grapalat"/>
          <w:b/>
        </w:rPr>
        <w:t xml:space="preserve">ДОГОВОР ГОСУДАРСТВЕННОЙ ЗАКУПКИ НА ПРЕДОСТАВЛЕНИЕ </w:t>
      </w:r>
    </w:p>
    <w:tbl>
      <w:tblPr>
        <w:tblW w:w="10216" w:type="dxa"/>
        <w:tblLook w:val="04A0" w:firstRow="1" w:lastRow="0" w:firstColumn="1" w:lastColumn="0" w:noHBand="0" w:noVBand="1"/>
      </w:tblPr>
      <w:tblGrid>
        <w:gridCol w:w="10216"/>
      </w:tblGrid>
      <w:tr w:rsidR="007B6B2D" w14:paraId="214F3086" w14:textId="77777777" w:rsidTr="00546AC4">
        <w:trPr>
          <w:trHeight w:val="438"/>
        </w:trPr>
        <w:tc>
          <w:tcPr>
            <w:tcW w:w="10216" w:type="dxa"/>
            <w:shd w:val="clear" w:color="auto" w:fill="auto"/>
          </w:tcPr>
          <w:p w14:paraId="02059477" w14:textId="77777777" w:rsidR="007B6B2D" w:rsidRPr="00D7750D" w:rsidRDefault="007B6B2D" w:rsidP="00546AC4">
            <w:pPr>
              <w:widowControl w:val="0"/>
              <w:spacing w:after="160"/>
              <w:ind w:firstLine="567"/>
              <w:jc w:val="center"/>
              <w:rPr>
                <w:rFonts w:ascii="GHEA Grapalat" w:hAnsi="GHEA Grapalat"/>
                <w:b/>
              </w:rPr>
            </w:pPr>
            <w:r w:rsidRPr="00D7750D">
              <w:rPr>
                <w:rFonts w:ascii="GHEA Grapalat" w:hAnsi="GHEA Grapalat"/>
                <w:b/>
              </w:rPr>
              <w:t>«УСЛУГИ ПО ОЦЕНКЕ ГОСУДАРСТВЕННОГО НЕДВИЖИМОГО И ДВИЖИМОГО ИМУЩЕСТВА И ИМУЩЕСТВЕННЫХ ПРАВ НА НЕГО»  ДЛЯ НУЖД ГНКО «ЦЕНТР АУКЦИОНА И ОЦЕНКИ ИМУЩЕСТВА»</w:t>
            </w:r>
          </w:p>
          <w:p w14:paraId="2B1D5480" w14:textId="3C4FDEC3" w:rsidR="007B6B2D" w:rsidRPr="00D7750D" w:rsidRDefault="007B6B2D" w:rsidP="00546AC4">
            <w:pPr>
              <w:widowControl w:val="0"/>
              <w:ind w:right="-649"/>
              <w:rPr>
                <w:rFonts w:ascii="GHEA Grapalat" w:hAnsi="GHEA Grapalat"/>
                <w:b/>
              </w:rPr>
            </w:pPr>
            <w:r w:rsidRPr="00D7750D">
              <w:rPr>
                <w:rFonts w:ascii="GHEA Grapalat" w:hAnsi="GHEA Grapalat"/>
                <w:b/>
              </w:rPr>
              <w:t xml:space="preserve">                                                  №  «</w:t>
            </w:r>
            <w:r w:rsidRPr="00D7750D">
              <w:rPr>
                <w:rFonts w:ascii="GHEA Grapalat" w:hAnsi="GHEA Grapalat"/>
                <w:b/>
                <w:u w:val="single"/>
              </w:rPr>
              <w:t>GGAK-GHTsDzB-25/</w:t>
            </w:r>
            <w:r>
              <w:rPr>
                <w:rFonts w:ascii="GHEA Grapalat" w:hAnsi="GHEA Grapalat"/>
                <w:b/>
                <w:u w:val="single"/>
                <w:lang w:val="en-US"/>
              </w:rPr>
              <w:t>16</w:t>
            </w:r>
            <w:r w:rsidRPr="00D7750D">
              <w:rPr>
                <w:rFonts w:ascii="GHEA Grapalat" w:hAnsi="GHEA Grapalat"/>
                <w:b/>
                <w:u w:val="single"/>
              </w:rPr>
              <w:t>/G</w:t>
            </w:r>
            <w:r w:rsidRPr="00D7750D">
              <w:rPr>
                <w:rFonts w:ascii="GHEA Grapalat" w:hAnsi="GHEA Grapalat"/>
                <w:b/>
              </w:rPr>
              <w:t>»</w:t>
            </w:r>
          </w:p>
          <w:p w14:paraId="1F3F7FFB" w14:textId="77777777" w:rsidR="007B6B2D" w:rsidRPr="00D7750D" w:rsidRDefault="007B6B2D" w:rsidP="00546AC4">
            <w:pPr>
              <w:widowControl w:val="0"/>
              <w:spacing w:after="160" w:line="360" w:lineRule="auto"/>
              <w:ind w:left="567"/>
              <w:rPr>
                <w:rFonts w:ascii="GHEA Grapalat" w:hAnsi="GHEA Grapalat"/>
              </w:rPr>
            </w:pPr>
          </w:p>
          <w:p w14:paraId="621D839E" w14:textId="77777777" w:rsidR="007B6B2D" w:rsidRPr="00D7750D" w:rsidRDefault="007B6B2D" w:rsidP="00546AC4">
            <w:pPr>
              <w:widowControl w:val="0"/>
              <w:spacing w:after="160" w:line="360" w:lineRule="auto"/>
              <w:rPr>
                <w:rFonts w:ascii="GHEA Grapalat" w:hAnsi="GHEA Grapalat"/>
                <w:b/>
                <w:u w:val="single"/>
              </w:rPr>
            </w:pPr>
            <w:proofErr w:type="spellStart"/>
            <w:r w:rsidRPr="00D7750D">
              <w:rPr>
                <w:rFonts w:ascii="GHEA Grapalat" w:hAnsi="GHEA Grapalat"/>
              </w:rPr>
              <w:t>г.Ереван</w:t>
            </w:r>
            <w:proofErr w:type="spellEnd"/>
            <w:r w:rsidRPr="00D7750D">
              <w:rPr>
                <w:rFonts w:ascii="GHEA Grapalat" w:hAnsi="GHEA Grapalat"/>
              </w:rPr>
              <w:t xml:space="preserve">                                                                                                                20</w:t>
            </w:r>
          </w:p>
        </w:tc>
      </w:tr>
    </w:tbl>
    <w:p w14:paraId="76053C46" w14:textId="77777777" w:rsidR="007B6B2D" w:rsidRPr="00AD29CE" w:rsidRDefault="007B6B2D" w:rsidP="007B6B2D">
      <w:pPr>
        <w:widowControl w:val="0"/>
        <w:jc w:val="both"/>
        <w:rPr>
          <w:rFonts w:ascii="GHEA Grapalat" w:hAnsi="GHEA Grapalat"/>
          <w:i/>
        </w:rPr>
      </w:pPr>
      <w:r w:rsidRPr="006714C0">
        <w:rPr>
          <w:rFonts w:ascii="GHEA Grapalat" w:hAnsi="GHEA Grapalat"/>
        </w:rPr>
        <w:t xml:space="preserve">ГНКО </w:t>
      </w:r>
      <w:r w:rsidRPr="006714C0">
        <w:rPr>
          <w:rFonts w:ascii="GHEA Grapalat" w:hAnsi="GHEA Grapalat"/>
          <w:lang w:val="hy-AM"/>
        </w:rPr>
        <w:t>«</w:t>
      </w:r>
      <w:r>
        <w:rPr>
          <w:rFonts w:ascii="GHEA Grapalat" w:hAnsi="GHEA Grapalat"/>
          <w:lang w:val="hy-AM"/>
        </w:rPr>
        <w:t>Ц</w:t>
      </w:r>
      <w:r w:rsidRPr="006714C0">
        <w:rPr>
          <w:rFonts w:ascii="GHEA Grapalat" w:hAnsi="GHEA Grapalat"/>
          <w:lang w:val="hy-AM"/>
        </w:rPr>
        <w:t>ентр аукциона и оценки имущества»</w:t>
      </w:r>
      <w:r w:rsidRPr="006714C0">
        <w:rPr>
          <w:rFonts w:ascii="GHEA Grapalat" w:hAnsi="GHEA Grapalat"/>
        </w:rPr>
        <w:t xml:space="preserve"> </w:t>
      </w:r>
      <w:r w:rsidRPr="007E4AAD">
        <w:rPr>
          <w:rFonts w:ascii="GHEA Grapalat" w:hAnsi="GHEA Grapalat"/>
        </w:rPr>
        <w:t>в лице</w:t>
      </w:r>
      <w:r w:rsidRPr="00FF496E">
        <w:rPr>
          <w:rFonts w:ascii="GHEA Grapalat" w:hAnsi="GHEA Grapalat"/>
        </w:rPr>
        <w:t xml:space="preserve"> </w:t>
      </w:r>
      <w:r w:rsidRPr="007E4AAD">
        <w:rPr>
          <w:rFonts w:ascii="GHEA Grapalat" w:hAnsi="GHEA Grapalat"/>
        </w:rPr>
        <w:t xml:space="preserve">генерального директора </w:t>
      </w:r>
      <w:proofErr w:type="spellStart"/>
      <w:r w:rsidRPr="007E4AAD">
        <w:rPr>
          <w:rFonts w:ascii="GHEA Grapalat" w:hAnsi="GHEA Grapalat"/>
        </w:rPr>
        <w:t>А.</w:t>
      </w:r>
      <w:r w:rsidRPr="00FF496E">
        <w:rPr>
          <w:rFonts w:ascii="GHEA Grapalat" w:hAnsi="GHEA Grapalat"/>
        </w:rPr>
        <w:t>Хлояна</w:t>
      </w:r>
      <w:proofErr w:type="spellEnd"/>
      <w:r w:rsidRPr="007E4AAD">
        <w:rPr>
          <w:rFonts w:ascii="GHEA Grapalat" w:hAnsi="GHEA Grapalat"/>
        </w:rPr>
        <w:t xml:space="preserve">, действующего на основании устава компании, </w:t>
      </w:r>
      <w:r w:rsidRPr="00D04EA3">
        <w:rPr>
          <w:rFonts w:ascii="GHEA Grapalat" w:hAnsi="GHEA Grapalat"/>
        </w:rPr>
        <w:t>(далее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1E64117" w14:textId="77777777" w:rsidR="007B6B2D" w:rsidRPr="00AD29CE" w:rsidRDefault="007B6B2D" w:rsidP="007B6B2D">
      <w:pPr>
        <w:widowControl w:val="0"/>
        <w:spacing w:after="120"/>
        <w:jc w:val="both"/>
        <w:rPr>
          <w:rFonts w:ascii="GHEA Grapalat" w:hAnsi="GHEA Grapalat"/>
          <w:i/>
        </w:rPr>
      </w:pPr>
    </w:p>
    <w:p w14:paraId="395BEC58" w14:textId="77777777" w:rsidR="007B6B2D" w:rsidRPr="00D04EA3" w:rsidRDefault="007B6B2D" w:rsidP="007B6B2D">
      <w:pPr>
        <w:jc w:val="center"/>
        <w:rPr>
          <w:rFonts w:ascii="GHEA Grapalat" w:hAnsi="GHEA Grapalat"/>
          <w:b/>
        </w:rPr>
      </w:pPr>
      <w:r w:rsidRPr="00D04EA3">
        <w:rPr>
          <w:rFonts w:ascii="GHEA Grapalat" w:hAnsi="GHEA Grapalat"/>
          <w:b/>
        </w:rPr>
        <w:t>1. ПРЕДМЕТ ДОГОВОРА</w:t>
      </w:r>
    </w:p>
    <w:p w14:paraId="1686AF68" w14:textId="77777777" w:rsidR="007B6B2D" w:rsidRPr="00AD29CE" w:rsidRDefault="007B6B2D" w:rsidP="007B6B2D">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Pr>
          <w:rFonts w:ascii="GHEA Grapalat" w:hAnsi="GHEA Grapalat"/>
        </w:rPr>
        <w:t>«Услуги по оценке государственного недвижимого и движимого имущества и имущественных прав на него»</w:t>
      </w:r>
      <w:r w:rsidRPr="00FF496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803EE8A" w14:textId="77777777" w:rsidR="007B6B2D" w:rsidRPr="009A072E" w:rsidRDefault="007B6B2D" w:rsidP="007B6B2D">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1C33C934" w14:textId="77777777" w:rsidR="00F41735" w:rsidRPr="00AD29CE" w:rsidRDefault="00F41735" w:rsidP="00F41735">
      <w:pPr>
        <w:jc w:val="center"/>
        <w:rPr>
          <w:rFonts w:ascii="GHEA Grapalat" w:hAnsi="GHEA Grapalat" w:cs="Sylfaen"/>
          <w:b/>
          <w:smallCaps/>
        </w:rPr>
      </w:pPr>
      <w:r w:rsidRPr="00AD29CE">
        <w:rPr>
          <w:rFonts w:ascii="GHEA Grapalat" w:hAnsi="GHEA Grapalat"/>
          <w:b/>
          <w:smallCaps/>
        </w:rPr>
        <w:t>2. ПРАВА И ОБЯЗАННОСТИ СТОРОН</w:t>
      </w:r>
    </w:p>
    <w:p w14:paraId="09BA8073" w14:textId="77777777" w:rsidR="00F41735" w:rsidRPr="00AD29CE" w:rsidRDefault="00F41735" w:rsidP="00F41735">
      <w:pPr>
        <w:widowControl w:val="0"/>
        <w:tabs>
          <w:tab w:val="left" w:pos="1134"/>
        </w:tabs>
        <w:spacing w:after="160"/>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2DE63DD" w14:textId="77777777" w:rsidR="00F41735" w:rsidRPr="00AD29CE" w:rsidRDefault="00F41735" w:rsidP="00F41735">
      <w:pPr>
        <w:widowControl w:val="0"/>
        <w:tabs>
          <w:tab w:val="left" w:pos="1276"/>
        </w:tabs>
        <w:spacing w:after="160"/>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38A9F5F2" w14:textId="77777777" w:rsidR="00F41735" w:rsidRPr="00AD29CE" w:rsidRDefault="00F41735" w:rsidP="00F41735">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6B4D0487" w14:textId="77777777" w:rsidR="00F41735" w:rsidRPr="00BC61E7" w:rsidRDefault="00F41735" w:rsidP="00F41735">
      <w:pPr>
        <w:widowControl w:val="0"/>
        <w:tabs>
          <w:tab w:val="left" w:pos="1134"/>
        </w:tabs>
        <w:spacing w:after="160"/>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w:t>
      </w:r>
      <w:r w:rsidRPr="00AD29CE">
        <w:rPr>
          <w:rFonts w:ascii="GHEA Grapalat" w:hAnsi="GHEA Grapalat"/>
        </w:rPr>
        <w:lastRenderedPageBreak/>
        <w:t>договора, а также пени, предус</w:t>
      </w:r>
      <w:r>
        <w:rPr>
          <w:rFonts w:ascii="GHEA Grapalat" w:hAnsi="GHEA Grapalat"/>
        </w:rPr>
        <w:t>мотренной пунктом 5.3 договора;</w:t>
      </w:r>
      <w:r w:rsidRPr="00DA3C30">
        <w:rPr>
          <w:rFonts w:ascii="GHEA Grapalat" w:hAnsi="GHEA Grapalat"/>
          <w:vertAlign w:val="superscript"/>
        </w:rPr>
        <w:t>15.2</w:t>
      </w:r>
    </w:p>
    <w:p w14:paraId="04B3910E" w14:textId="77777777" w:rsidR="00F41735" w:rsidRPr="00BC61E7" w:rsidRDefault="00F41735" w:rsidP="00F41735">
      <w:pPr>
        <w:widowControl w:val="0"/>
        <w:tabs>
          <w:tab w:val="left" w:pos="1080"/>
          <w:tab w:val="left" w:pos="1134"/>
        </w:tabs>
        <w:spacing w:after="160"/>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77D069AC" w14:textId="77777777" w:rsidR="00F41735" w:rsidRPr="00AD29CE" w:rsidRDefault="00F41735" w:rsidP="00F41735">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172F668" w14:textId="77777777" w:rsidR="00F41735" w:rsidRPr="00AD29CE" w:rsidRDefault="00F41735" w:rsidP="00F41735">
      <w:pPr>
        <w:widowControl w:val="0"/>
        <w:tabs>
          <w:tab w:val="left" w:pos="1134"/>
        </w:tabs>
        <w:spacing w:after="160"/>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02639E45" w14:textId="77777777" w:rsidR="00F41735" w:rsidRPr="00AD29CE" w:rsidRDefault="00F41735" w:rsidP="00F41735">
      <w:pPr>
        <w:widowControl w:val="0"/>
        <w:tabs>
          <w:tab w:val="left" w:pos="1134"/>
        </w:tabs>
        <w:spacing w:after="160"/>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6D20CC2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22B0B08C" w14:textId="00A5BBEB" w:rsidR="003B2F27" w:rsidRPr="009A072E" w:rsidRDefault="003B2F27" w:rsidP="00F41735">
      <w:pPr>
        <w:widowControl w:val="0"/>
        <w:pBdr>
          <w:bottom w:val="single" w:sz="6" w:space="1" w:color="auto"/>
        </w:pBdr>
        <w:tabs>
          <w:tab w:val="left" w:pos="1276"/>
        </w:tabs>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F71BAE1" w14:textId="77777777" w:rsidR="003B2F27" w:rsidRPr="00780EB7" w:rsidRDefault="003B2F27" w:rsidP="00F41735">
      <w:pPr>
        <w:widowControl w:val="0"/>
        <w:tabs>
          <w:tab w:val="left" w:pos="1276"/>
        </w:tabs>
        <w:spacing w:after="160"/>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791B49A3" w14:textId="77777777" w:rsidR="003B2F27" w:rsidRPr="00AD29CE" w:rsidRDefault="003B2F27" w:rsidP="00F41735">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6E4F4D1" w14:textId="77777777" w:rsidR="003B2F27" w:rsidRPr="00AD29CE" w:rsidRDefault="003B2F27" w:rsidP="00F41735">
      <w:pPr>
        <w:widowControl w:val="0"/>
        <w:tabs>
          <w:tab w:val="left" w:pos="1276"/>
        </w:tabs>
        <w:spacing w:after="160"/>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3890C07B" w14:textId="77777777" w:rsidR="003B2F27" w:rsidRPr="00AD29CE" w:rsidRDefault="003B2F27" w:rsidP="00F41735">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2434FE42" w14:textId="77777777" w:rsidR="003B2F27" w:rsidRPr="00AD29CE" w:rsidRDefault="003B2F27" w:rsidP="00F41735">
      <w:pPr>
        <w:widowControl w:val="0"/>
        <w:tabs>
          <w:tab w:val="left" w:pos="1276"/>
        </w:tabs>
        <w:spacing w:after="160"/>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200B0012" w14:textId="77777777" w:rsidR="003B2F27" w:rsidRPr="00AD29CE" w:rsidRDefault="003B2F27" w:rsidP="00F41735">
      <w:pPr>
        <w:widowControl w:val="0"/>
        <w:tabs>
          <w:tab w:val="left" w:pos="1276"/>
        </w:tabs>
        <w:spacing w:after="160"/>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610E8110" w14:textId="77777777" w:rsidR="003B2F27" w:rsidRPr="00AD29CE" w:rsidRDefault="003B2F27" w:rsidP="00F41735">
      <w:pPr>
        <w:widowControl w:val="0"/>
        <w:tabs>
          <w:tab w:val="left" w:pos="1276"/>
        </w:tabs>
        <w:spacing w:after="160"/>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2370E82C"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D87AFEF" w14:textId="77777777" w:rsidR="00184C37" w:rsidRDefault="00184C37" w:rsidP="00253D15">
      <w:pPr>
        <w:widowControl w:val="0"/>
        <w:tabs>
          <w:tab w:val="left" w:pos="1134"/>
        </w:tabs>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19753666" w14:textId="01019749" w:rsidR="00184C37" w:rsidRDefault="00184C37" w:rsidP="00253D15">
      <w:pPr>
        <w:widowControl w:val="0"/>
        <w:tabs>
          <w:tab w:val="left" w:pos="1134"/>
        </w:tabs>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w:t>
      </w:r>
      <w:r>
        <w:rPr>
          <w:rFonts w:ascii="GHEA Grapalat" w:hAnsi="GHEA Grapalat"/>
        </w:rPr>
        <w:lastRenderedPageBreak/>
        <w:t>Исполнитель предоставляет Заказчику подписанный им документ, фиксирующий факт сдачи услуги Заказчику (Приложение № 3.1) и _</w:t>
      </w:r>
      <w:r w:rsidR="00253D15" w:rsidRPr="00253D15">
        <w:rPr>
          <w:rFonts w:ascii="GHEA Grapalat" w:hAnsi="GHEA Grapalat"/>
        </w:rPr>
        <w:t>1</w:t>
      </w:r>
      <w:r>
        <w:rPr>
          <w:rFonts w:ascii="GHEA Grapalat" w:hAnsi="GHEA Grapalat"/>
        </w:rPr>
        <w:t xml:space="preserve"> экземпляр акта сдачи-приемки (Приложение № 3). </w:t>
      </w:r>
    </w:p>
    <w:p w14:paraId="40B4A0F9" w14:textId="77777777" w:rsidR="00184C37" w:rsidRDefault="00184C37" w:rsidP="00253D15">
      <w:pPr>
        <w:widowControl w:val="0"/>
        <w:tabs>
          <w:tab w:val="left" w:pos="1134"/>
        </w:tabs>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6C9059F4" w14:textId="77777777" w:rsidR="00184C37" w:rsidRDefault="00184C37" w:rsidP="00253D15">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8D7DC40" w14:textId="77777777" w:rsidR="00184C37" w:rsidRDefault="00184C37" w:rsidP="00253D15">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0C2971C6" w14:textId="54F19B40" w:rsidR="00184C37" w:rsidRDefault="00184C37" w:rsidP="00253D15">
      <w:pPr>
        <w:widowControl w:val="0"/>
        <w:tabs>
          <w:tab w:val="left" w:pos="1134"/>
        </w:tabs>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253D15" w:rsidRPr="00253D15">
        <w:rPr>
          <w:rFonts w:ascii="GHEA Grapalat" w:hAnsi="GHEA Grapalat"/>
        </w:rPr>
        <w:t>15</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CFE6969" w14:textId="77777777" w:rsidR="00184C37" w:rsidRPr="008F582C" w:rsidRDefault="00184C37" w:rsidP="00253D15">
      <w:pPr>
        <w:widowControl w:val="0"/>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371EA8A1" w14:textId="77777777" w:rsidR="0034272D" w:rsidRDefault="0034272D" w:rsidP="003B2F27">
      <w:pPr>
        <w:widowControl w:val="0"/>
        <w:spacing w:after="160" w:line="336" w:lineRule="auto"/>
        <w:jc w:val="center"/>
        <w:rPr>
          <w:rFonts w:ascii="GHEA Grapalat" w:hAnsi="GHEA Grapalat"/>
          <w:b/>
        </w:rPr>
      </w:pPr>
    </w:p>
    <w:p w14:paraId="2E37E6E8"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31A21186" w14:textId="77777777" w:rsidR="003B2F27" w:rsidRPr="00D04EA3" w:rsidRDefault="003B2F27" w:rsidP="00253D15">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8"/>
        <w:t>17</w:t>
      </w:r>
      <w:r>
        <w:rPr>
          <w:rFonts w:ascii="GHEA Grapalat" w:hAnsi="GHEA Grapalat"/>
        </w:rPr>
        <w:t>.</w:t>
      </w:r>
    </w:p>
    <w:p w14:paraId="318700D8" w14:textId="77777777" w:rsidR="003B2F27" w:rsidRPr="00AD29CE" w:rsidRDefault="003B2F27" w:rsidP="00253D15">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3383D08" w14:textId="77777777" w:rsidR="003B2F27" w:rsidRPr="00AD29CE" w:rsidRDefault="003B2F27" w:rsidP="00253D15">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2FD02504" w14:textId="0835D0FE" w:rsidR="003B2F27" w:rsidRDefault="003B2F27" w:rsidP="005444D1">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5444D1" w:rsidRPr="005444D1">
        <w:rPr>
          <w:rFonts w:ascii="GHEA Grapalat" w:hAnsi="GHEA Grapalat"/>
        </w:rPr>
        <w:t xml:space="preserve">25 </w:t>
      </w:r>
      <w:r w:rsidR="00603F00">
        <w:rPr>
          <w:rFonts w:ascii="GHEA Grapalat" w:hAnsi="GHEA Grapalat"/>
        </w:rPr>
        <w:t xml:space="preserve">ого </w:t>
      </w:r>
      <w:r w:rsidRPr="00AD29CE">
        <w:rPr>
          <w:rFonts w:ascii="GHEA Grapalat" w:hAnsi="GHEA Grapalat"/>
        </w:rPr>
        <w:t xml:space="preserve"> декабря данного года. </w:t>
      </w:r>
    </w:p>
    <w:p w14:paraId="5F28C9EA" w14:textId="5C110D12" w:rsidR="009B7BE7" w:rsidRPr="009B7BE7" w:rsidRDefault="009B7BE7" w:rsidP="005444D1">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14:paraId="58E22DF4"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7809BC6F" w14:textId="77777777" w:rsidR="003B2F27" w:rsidRPr="00AD29CE" w:rsidRDefault="003B2F27" w:rsidP="005444D1">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88EE384" w14:textId="77777777" w:rsidR="003B2F27" w:rsidRPr="00AD29CE" w:rsidRDefault="003B2F27" w:rsidP="005444D1">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9"/>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CBAF5BB" w14:textId="77777777" w:rsidR="003B2F27" w:rsidRPr="00AD29CE" w:rsidRDefault="003B2F27" w:rsidP="005444D1">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7B71B1F0" w14:textId="77777777" w:rsidR="003B2F27" w:rsidRPr="00AD29CE" w:rsidRDefault="003B2F27" w:rsidP="005444D1">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EAF7C58" w14:textId="77777777" w:rsidR="001453E2" w:rsidRPr="001453E2" w:rsidRDefault="003B2F27" w:rsidP="005444D1">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p>
    <w:p w14:paraId="2D01B0BF" w14:textId="0FCE0C03" w:rsidR="003B2F27" w:rsidRPr="00844C3A" w:rsidRDefault="003B2F27" w:rsidP="005444D1">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4E6609C" w14:textId="77777777" w:rsidR="003B2F27" w:rsidRPr="00AD29CE" w:rsidRDefault="003B2F27" w:rsidP="001453E2">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15116BFD" w14:textId="77777777" w:rsidR="003B2F27" w:rsidRPr="00AD29CE" w:rsidRDefault="003B2F27" w:rsidP="001453E2">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5868926A" w14:textId="77777777" w:rsidR="003B2F27" w:rsidRPr="00AD29CE" w:rsidRDefault="003B2F27" w:rsidP="001453E2">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EC5CD9E" w14:textId="77777777" w:rsidR="0043443E" w:rsidRPr="00E661BE" w:rsidRDefault="0043443E" w:rsidP="00810966">
      <w:pPr>
        <w:jc w:val="center"/>
        <w:rPr>
          <w:rFonts w:ascii="GHEA Grapalat" w:hAnsi="GHEA Grapalat"/>
          <w:b/>
        </w:rPr>
      </w:pPr>
    </w:p>
    <w:p w14:paraId="456DE976" w14:textId="77777777" w:rsidR="003B2F27" w:rsidRPr="00E661BE" w:rsidRDefault="003B2F27" w:rsidP="001453E2">
      <w:pPr>
        <w:jc w:val="center"/>
        <w:rPr>
          <w:rFonts w:ascii="GHEA Grapalat" w:hAnsi="GHEA Grapalat"/>
          <w:b/>
        </w:rPr>
      </w:pPr>
      <w:r w:rsidRPr="00AD29CE">
        <w:rPr>
          <w:rFonts w:ascii="GHEA Grapalat" w:hAnsi="GHEA Grapalat"/>
          <w:b/>
        </w:rPr>
        <w:lastRenderedPageBreak/>
        <w:t>7. ИНЫЕ УСЛОВИЯ</w:t>
      </w:r>
    </w:p>
    <w:p w14:paraId="24A21D26" w14:textId="77777777" w:rsidR="0043443E" w:rsidRPr="00E661BE" w:rsidRDefault="0043443E" w:rsidP="001453E2">
      <w:pPr>
        <w:jc w:val="center"/>
        <w:rPr>
          <w:rFonts w:ascii="GHEA Grapalat" w:hAnsi="GHEA Grapalat" w:cs="Sylfaen"/>
          <w:b/>
        </w:rPr>
      </w:pPr>
    </w:p>
    <w:p w14:paraId="7A450701" w14:textId="77777777" w:rsidR="003B2F27" w:rsidRPr="00AD29CE" w:rsidRDefault="003B2F27" w:rsidP="001453E2">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452AA727" w14:textId="77777777" w:rsidR="003B2F27" w:rsidRPr="00AD29CE" w:rsidRDefault="003B2F27" w:rsidP="001453E2">
      <w:pPr>
        <w:widowControl w:val="0"/>
        <w:spacing w:after="160"/>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0"/>
        <w:t>21</w:t>
      </w:r>
    </w:p>
    <w:p w14:paraId="105B4B54" w14:textId="77777777" w:rsidR="003B2F27" w:rsidRPr="00AD29CE" w:rsidRDefault="003B2F27" w:rsidP="001453E2">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96585EC" w14:textId="77777777" w:rsidR="003B2F27" w:rsidRPr="00844C3A" w:rsidRDefault="003B2F27" w:rsidP="001453E2">
      <w:pPr>
        <w:widowControl w:val="0"/>
        <w:tabs>
          <w:tab w:val="left" w:pos="1134"/>
        </w:tabs>
        <w:spacing w:after="160"/>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6CF6F3F" w14:textId="77777777" w:rsidR="003B2F27" w:rsidRPr="00AD29CE" w:rsidRDefault="003B2F27" w:rsidP="001453E2">
      <w:pPr>
        <w:widowControl w:val="0"/>
        <w:tabs>
          <w:tab w:val="left" w:pos="1134"/>
        </w:tabs>
        <w:spacing w:after="160"/>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3EEBACC9" w14:textId="77777777" w:rsidR="003B2F27" w:rsidRPr="00AD29CE" w:rsidRDefault="003B2F27" w:rsidP="001453E2">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250803F" w14:textId="77777777" w:rsidR="003B2F27" w:rsidRPr="00AD29CE" w:rsidRDefault="003B2F27" w:rsidP="001453E2">
      <w:pPr>
        <w:widowControl w:val="0"/>
        <w:tabs>
          <w:tab w:val="left" w:pos="1134"/>
        </w:tabs>
        <w:spacing w:after="160"/>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554D9F0" w14:textId="77777777" w:rsidR="003B2F27" w:rsidRPr="00AD29CE" w:rsidRDefault="003B2F27" w:rsidP="001453E2">
      <w:pPr>
        <w:widowControl w:val="0"/>
        <w:tabs>
          <w:tab w:val="left" w:pos="1134"/>
        </w:tabs>
        <w:spacing w:after="160"/>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3399923" w14:textId="77777777" w:rsidR="003B2F27" w:rsidRPr="00AD29CE" w:rsidRDefault="003B2F27" w:rsidP="001453E2">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03B4C276" w14:textId="77777777" w:rsidR="003B2F27" w:rsidRPr="00AD29CE" w:rsidRDefault="003B2F27" w:rsidP="001453E2">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4894EE53" w14:textId="77777777" w:rsidR="003B2F27" w:rsidRPr="00AD29CE" w:rsidRDefault="003B2F27" w:rsidP="001453E2">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1"/>
        <w:t>22</w:t>
      </w:r>
      <w:r w:rsidRPr="00AD29CE">
        <w:rPr>
          <w:rFonts w:ascii="GHEA Grapalat" w:hAnsi="GHEA Grapalat"/>
        </w:rPr>
        <w:t>.</w:t>
      </w:r>
    </w:p>
    <w:p w14:paraId="1487CE9B" w14:textId="77777777" w:rsidR="003B2F27" w:rsidRPr="00AD29CE" w:rsidRDefault="003B2F27" w:rsidP="001453E2">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2"/>
        <w:t>23</w:t>
      </w:r>
      <w:r w:rsidRPr="00AD29CE">
        <w:rPr>
          <w:rFonts w:ascii="GHEA Grapalat" w:hAnsi="GHEA Grapalat"/>
        </w:rPr>
        <w:t>.</w:t>
      </w:r>
    </w:p>
    <w:p w14:paraId="390DCBBA" w14:textId="77777777" w:rsidR="003B2F27" w:rsidRPr="00AD29CE" w:rsidRDefault="003B2F27" w:rsidP="001453E2">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614D79FB" w14:textId="77777777" w:rsidR="003B2F27" w:rsidRPr="00AD29CE" w:rsidRDefault="003B2F27" w:rsidP="001453E2">
      <w:pPr>
        <w:widowControl w:val="0"/>
        <w:tabs>
          <w:tab w:val="left" w:pos="720"/>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744D8319" w14:textId="77777777" w:rsidR="003B2F27" w:rsidRPr="00AD29CE" w:rsidRDefault="003B2F27" w:rsidP="001453E2">
      <w:pPr>
        <w:widowControl w:val="0"/>
        <w:spacing w:after="16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CAB4C05" w14:textId="77777777" w:rsidR="003B2F27" w:rsidRPr="00AD29CE" w:rsidRDefault="003B2F27" w:rsidP="001453E2">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3290320F" w14:textId="77777777" w:rsidR="00076092" w:rsidRDefault="003B2F27" w:rsidP="001453E2">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w:t>
      </w:r>
      <w:r w:rsidRPr="00AD29CE">
        <w:rPr>
          <w:rFonts w:ascii="GHEA Grapalat" w:hAnsi="GHEA Grapalat"/>
        </w:rPr>
        <w:lastRenderedPageBreak/>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636EC6BD" w14:textId="77777777" w:rsidR="00F85D12" w:rsidRPr="009A072E" w:rsidRDefault="00F061E8" w:rsidP="00F85D12">
      <w:pPr>
        <w:widowControl w:val="0"/>
        <w:tabs>
          <w:tab w:val="left" w:pos="1276"/>
        </w:tabs>
        <w:spacing w:after="160"/>
        <w:ind w:firstLine="567"/>
        <w:jc w:val="both"/>
        <w:rPr>
          <w:rStyle w:val="ezkurwreuab5ozgtqnkl"/>
          <w:rFonts w:ascii="GHEA Grapalat" w:hAnsi="GHEA Grapalat"/>
          <w:vertAlign w:val="superscrip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p>
    <w:p w14:paraId="2148761B" w14:textId="01ACF63A" w:rsidR="003B2F27" w:rsidRPr="00AD29CE" w:rsidRDefault="003B2F27" w:rsidP="00F85D12">
      <w:pPr>
        <w:widowControl w:val="0"/>
        <w:tabs>
          <w:tab w:val="left" w:pos="1276"/>
        </w:tabs>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73E79E2E" w14:textId="77777777" w:rsidR="003B2F27" w:rsidRPr="00AD29CE" w:rsidRDefault="003B2F27" w:rsidP="00F85D12">
      <w:pPr>
        <w:widowControl w:val="0"/>
        <w:tabs>
          <w:tab w:val="left" w:pos="1276"/>
        </w:tabs>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17AC49A4" w14:textId="77777777" w:rsidR="003B2F27" w:rsidRDefault="003B2F27" w:rsidP="00F85D12">
      <w:pPr>
        <w:widowControl w:val="0"/>
        <w:tabs>
          <w:tab w:val="left" w:pos="1276"/>
        </w:tabs>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4791E707" w14:textId="77777777" w:rsidR="003B2F27" w:rsidRPr="00AD29CE" w:rsidRDefault="003B2F27" w:rsidP="00F85D12">
      <w:pPr>
        <w:widowControl w:val="0"/>
        <w:tabs>
          <w:tab w:val="left" w:pos="1276"/>
        </w:tabs>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заключенo</w:t>
      </w:r>
      <w:proofErr w:type="spellEnd"/>
      <w:r w:rsidRPr="00842146">
        <w:rPr>
          <w:rFonts w:ascii="GHEA Grapalat" w:hAnsi="GHEA Grapalat"/>
        </w:rPr>
        <w:t xml:space="preserve"> соглашение в случае, если представленное Исполнителем в виде неустойки </w:t>
      </w:r>
      <w:r w:rsidR="00DF0D9B" w:rsidRPr="00842146">
        <w:rPr>
          <w:rFonts w:ascii="GHEA Grapalat" w:hAnsi="GHEA Grapalat"/>
        </w:rPr>
        <w:t>обеспечени</w:t>
      </w:r>
      <w:r w:rsidR="00DF0D9B">
        <w:rPr>
          <w:rFonts w:ascii="GHEA Grapalat" w:hAnsi="GHEA Grapalat"/>
        </w:rPr>
        <w:t>е</w:t>
      </w:r>
      <w:r w:rsidR="00DF0D9B" w:rsidRPr="00842146">
        <w:rPr>
          <w:rFonts w:ascii="GHEA Grapalat" w:hAnsi="GHEA Grapalat"/>
        </w:rPr>
        <w:t xml:space="preserve"> </w:t>
      </w:r>
      <w:r w:rsidRPr="00842146">
        <w:rPr>
          <w:rFonts w:ascii="GHEA Grapalat" w:hAnsi="GHEA Grapalat"/>
        </w:rPr>
        <w:t>договора заменяется гарантией или наличными деньгами, с учетом требований 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DF0D9B" w:rsidRPr="00842146">
        <w:rPr>
          <w:rFonts w:ascii="GHEA Grapalat" w:hAnsi="GHEA Grapalat"/>
        </w:rPr>
        <w:t>обеспечени</w:t>
      </w:r>
      <w:r w:rsidR="00DF0D9B">
        <w:rPr>
          <w:rFonts w:ascii="GHEA Grapalat" w:hAnsi="GHEA Grapalat"/>
        </w:rPr>
        <w:t>я</w:t>
      </w:r>
      <w:r w:rsidR="00DF0D9B" w:rsidRPr="00842146">
        <w:rPr>
          <w:rFonts w:ascii="GHEA Grapalat" w:hAnsi="GHEA Grapalat"/>
        </w:rPr>
        <w:t xml:space="preserve">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w:t>
      </w:r>
      <w:r w:rsidR="00DF4121" w:rsidRPr="00CE7BC6">
        <w:rPr>
          <w:rFonts w:ascii="GHEA Grapalat" w:hAnsi="GHEA Grapalat"/>
        </w:rPr>
        <w:t xml:space="preserve"> ----------- </w:t>
      </w:r>
      <w:r w:rsidRPr="00842146">
        <w:rPr>
          <w:rFonts w:ascii="GHEA Grapalat" w:hAnsi="GHEA Grapalat"/>
        </w:rPr>
        <w:t xml:space="preserve">рабочих дней со дня получения извещения о заключении соглашения. В противном случае договор расторгается Заказчиком в </w:t>
      </w:r>
      <w:r w:rsidRPr="00842146">
        <w:rPr>
          <w:rFonts w:ascii="GHEA Grapalat" w:hAnsi="GHEA Grapalat"/>
        </w:rPr>
        <w:lastRenderedPageBreak/>
        <w:t>одностороннем порядке.</w:t>
      </w:r>
      <w:r w:rsidR="00360C67" w:rsidRPr="00360C67">
        <w:rPr>
          <w:rFonts w:ascii="GHEA Grapalat" w:hAnsi="GHEA Grapalat"/>
          <w:vertAlign w:val="superscript"/>
        </w:rPr>
        <w:t>25</w:t>
      </w:r>
    </w:p>
    <w:p w14:paraId="4358D833" w14:textId="77777777" w:rsidR="003B2F27" w:rsidRPr="00AD29CE" w:rsidRDefault="003B2F27" w:rsidP="003B2F27">
      <w:pPr>
        <w:widowControl w:val="0"/>
        <w:spacing w:after="160" w:line="360" w:lineRule="auto"/>
        <w:rPr>
          <w:rFonts w:ascii="GHEA Grapalat" w:hAnsi="GHEA Grapalat"/>
        </w:rPr>
      </w:pPr>
    </w:p>
    <w:p w14:paraId="426B0281"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F657E55" w14:textId="77777777" w:rsidTr="005B7138">
        <w:trPr>
          <w:jc w:val="center"/>
        </w:trPr>
        <w:tc>
          <w:tcPr>
            <w:tcW w:w="4536" w:type="dxa"/>
          </w:tcPr>
          <w:p w14:paraId="1E4BF0DF"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626464F7"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40823C4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4F8D37" w14:textId="77777777" w:rsidR="003B2F27" w:rsidRDefault="003B2F27" w:rsidP="005B7138">
            <w:pPr>
              <w:widowControl w:val="0"/>
              <w:spacing w:after="160" w:line="360" w:lineRule="auto"/>
              <w:jc w:val="center"/>
              <w:rPr>
                <w:rFonts w:ascii="GHEA Grapalat" w:hAnsi="GHEA Grapalat"/>
                <w:lang w:val="en-US"/>
              </w:rPr>
            </w:pPr>
          </w:p>
          <w:p w14:paraId="09E968E0"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5A691072"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0BA8D2AA"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66A670CA"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A41D598" w14:textId="77777777" w:rsidR="003B2F27" w:rsidRDefault="003B2F27" w:rsidP="005B7138">
            <w:pPr>
              <w:widowControl w:val="0"/>
              <w:spacing w:after="160" w:line="360" w:lineRule="auto"/>
              <w:jc w:val="center"/>
              <w:rPr>
                <w:rFonts w:ascii="GHEA Grapalat" w:hAnsi="GHEA Grapalat"/>
                <w:lang w:val="en-US"/>
              </w:rPr>
            </w:pPr>
          </w:p>
          <w:p w14:paraId="6AABE462"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53AC70F3" w14:textId="77777777" w:rsidR="003B2F27" w:rsidRPr="00AD29CE" w:rsidRDefault="003B2F27" w:rsidP="003B2F27">
      <w:pPr>
        <w:widowControl w:val="0"/>
        <w:spacing w:after="160" w:line="360" w:lineRule="auto"/>
        <w:ind w:firstLine="709"/>
        <w:jc w:val="center"/>
        <w:rPr>
          <w:rFonts w:ascii="GHEA Grapalat" w:hAnsi="GHEA Grapalat"/>
          <w:b/>
        </w:rPr>
      </w:pPr>
    </w:p>
    <w:p w14:paraId="1975ED9A"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C28DFD2"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271F61F1" w14:textId="77777777"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79FD2E8B" w14:textId="77777777"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00EF7C17" w14:textId="77777777" w:rsidR="00360C67" w:rsidRPr="00CE7BC6" w:rsidRDefault="003A519F" w:rsidP="00360C67">
      <w:pPr>
        <w:widowControl w:val="0"/>
        <w:autoSpaceDE w:val="0"/>
        <w:autoSpaceDN w:val="0"/>
        <w:adjustRightInd w:val="0"/>
        <w:spacing w:after="160" w:line="360" w:lineRule="auto"/>
        <w:rPr>
          <w:rFonts w:ascii="GHEA Grapalat" w:hAnsi="GHEA Grapalat" w:cs="TimesArmenianPSMT"/>
          <w:sz w:val="20"/>
          <w:szCs w:val="20"/>
        </w:rPr>
      </w:pPr>
      <w:r>
        <w:rPr>
          <w:rStyle w:val="ezkurwreuab5ozgtqnkl"/>
          <w:rFonts w:ascii="Cambria" w:hAnsi="Cambria" w:cs="Cambria"/>
          <w:i/>
          <w:sz w:val="20"/>
          <w:szCs w:val="20"/>
        </w:rPr>
        <w:t xml:space="preserve">       </w:t>
      </w:r>
      <w:r w:rsidR="00DF4121" w:rsidRPr="00CE7BC6">
        <w:rPr>
          <w:rStyle w:val="ezkurwreuab5ozgtqnkl"/>
          <w:rFonts w:ascii="Cambria" w:hAnsi="Cambria" w:cs="Cambria"/>
          <w:i/>
          <w:sz w:val="20"/>
          <w:szCs w:val="20"/>
        </w:rPr>
        <w:t>Срок</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установленный</w:t>
      </w:r>
      <w:r w:rsidR="00DF4121" w:rsidRPr="00CE7BC6">
        <w:rPr>
          <w:i/>
          <w:sz w:val="20"/>
          <w:szCs w:val="20"/>
        </w:rPr>
        <w:t xml:space="preserve"> </w:t>
      </w:r>
      <w:r w:rsidR="00DF4121" w:rsidRPr="00CE7BC6">
        <w:rPr>
          <w:rFonts w:ascii="Cambria" w:hAnsi="Cambria"/>
          <w:i/>
          <w:sz w:val="20"/>
          <w:szCs w:val="20"/>
        </w:rPr>
        <w:t xml:space="preserve">в </w:t>
      </w:r>
      <w:r w:rsidR="00DF4121" w:rsidRPr="00CE7BC6">
        <w:rPr>
          <w:rStyle w:val="ezkurwreuab5ozgtqnkl"/>
          <w:i/>
          <w:sz w:val="20"/>
          <w:szCs w:val="20"/>
        </w:rPr>
        <w:t>5</w:t>
      </w:r>
      <w:r w:rsidR="00DF4121" w:rsidRPr="00CE7BC6">
        <w:rPr>
          <w:rStyle w:val="ezkurwreuab5ozgtqnkl"/>
          <w:rFonts w:asciiTheme="minorHAnsi" w:hAnsiTheme="minorHAnsi"/>
          <w:i/>
          <w:sz w:val="20"/>
          <w:szCs w:val="20"/>
        </w:rPr>
        <w:t>-ом</w:t>
      </w:r>
      <w:r w:rsidR="00DF4121" w:rsidRPr="00CE7BC6">
        <w:rPr>
          <w:i/>
          <w:sz w:val="20"/>
          <w:szCs w:val="20"/>
        </w:rPr>
        <w:t xml:space="preserve"> </w:t>
      </w:r>
      <w:r w:rsidR="00DF4121" w:rsidRPr="00CE7BC6">
        <w:rPr>
          <w:rStyle w:val="ezkurwreuab5ozgtqnkl"/>
          <w:rFonts w:ascii="Cambria" w:hAnsi="Cambria" w:cs="Cambria"/>
          <w:i/>
          <w:sz w:val="20"/>
          <w:szCs w:val="20"/>
        </w:rPr>
        <w:t>предложении настоящего</w:t>
      </w:r>
      <w:r w:rsidR="00DF4121" w:rsidRPr="00CE7BC6">
        <w:rPr>
          <w:i/>
          <w:sz w:val="20"/>
          <w:szCs w:val="20"/>
        </w:rPr>
        <w:t xml:space="preserve"> </w:t>
      </w:r>
      <w:r w:rsidR="00DF4121" w:rsidRPr="00CE7BC6">
        <w:rPr>
          <w:rStyle w:val="ezkurwreuab5ozgtqnkl"/>
          <w:rFonts w:ascii="Cambria" w:hAnsi="Cambria" w:cs="Cambria"/>
          <w:i/>
          <w:sz w:val="20"/>
          <w:szCs w:val="20"/>
        </w:rPr>
        <w:t>пункта</w:t>
      </w:r>
      <w:r w:rsidR="00DF4121" w:rsidRPr="00CE7BC6">
        <w:rPr>
          <w:i/>
          <w:sz w:val="20"/>
          <w:szCs w:val="20"/>
        </w:rPr>
        <w:t xml:space="preserve">, </w:t>
      </w:r>
      <w:r w:rsidR="00DF4121" w:rsidRPr="00CE7BC6">
        <w:rPr>
          <w:rStyle w:val="ezkurwreuab5ozgtqnkl"/>
          <w:rFonts w:ascii="Cambria" w:hAnsi="Cambria" w:cs="Cambria"/>
          <w:i/>
          <w:sz w:val="20"/>
          <w:szCs w:val="20"/>
        </w:rPr>
        <w:t>не</w:t>
      </w:r>
      <w:r w:rsidR="00DF4121" w:rsidRPr="00CE7BC6">
        <w:rPr>
          <w:i/>
          <w:sz w:val="20"/>
          <w:szCs w:val="20"/>
        </w:rPr>
        <w:t xml:space="preserve"> </w:t>
      </w:r>
      <w:r w:rsidR="00DF4121" w:rsidRPr="00CE7BC6">
        <w:rPr>
          <w:rStyle w:val="ezkurwreuab5ozgtqnkl"/>
          <w:rFonts w:ascii="Cambria" w:hAnsi="Cambria" w:cs="Cambria"/>
          <w:i/>
          <w:sz w:val="20"/>
          <w:szCs w:val="20"/>
        </w:rPr>
        <w:t>может</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быть</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менее</w:t>
      </w:r>
      <w:r w:rsidR="00DF4121" w:rsidRPr="00CE7BC6">
        <w:rPr>
          <w:i/>
          <w:sz w:val="20"/>
          <w:szCs w:val="20"/>
        </w:rPr>
        <w:t xml:space="preserve"> </w:t>
      </w:r>
      <w:r w:rsidR="00DF4121" w:rsidRPr="00CE7BC6">
        <w:rPr>
          <w:rStyle w:val="ezkurwreuab5ozgtqnkl"/>
          <w:i/>
          <w:sz w:val="20"/>
          <w:szCs w:val="20"/>
        </w:rPr>
        <w:t>10</w:t>
      </w:r>
      <w:r w:rsidR="00DF4121" w:rsidRPr="00CE7BC6">
        <w:rPr>
          <w:i/>
          <w:sz w:val="20"/>
          <w:szCs w:val="20"/>
        </w:rPr>
        <w:t xml:space="preserve"> </w:t>
      </w:r>
      <w:r w:rsidR="00DF4121" w:rsidRPr="00CE7BC6">
        <w:rPr>
          <w:rStyle w:val="ezkurwreuab5ozgtqnkl"/>
          <w:rFonts w:ascii="Cambria" w:hAnsi="Cambria" w:cs="Cambria"/>
          <w:i/>
          <w:sz w:val="20"/>
          <w:szCs w:val="20"/>
        </w:rPr>
        <w:t>рабочих</w:t>
      </w:r>
      <w:r w:rsidR="00DF4121" w:rsidRPr="00CE7BC6">
        <w:rPr>
          <w:i/>
          <w:sz w:val="20"/>
          <w:szCs w:val="20"/>
        </w:rPr>
        <w:t xml:space="preserve"> </w:t>
      </w:r>
      <w:r w:rsidR="00DF4121" w:rsidRPr="00CE7BC6">
        <w:rPr>
          <w:rStyle w:val="ezkurwreuab5ozgtqnkl"/>
          <w:rFonts w:ascii="Cambria" w:hAnsi="Cambria" w:cs="Cambria"/>
          <w:i/>
          <w:sz w:val="20"/>
          <w:szCs w:val="20"/>
        </w:rPr>
        <w:t>дней</w:t>
      </w:r>
      <w:r w:rsidR="00DF4121" w:rsidRPr="00CE7BC6">
        <w:rPr>
          <w:rStyle w:val="ezkurwreuab5ozgtqnkl"/>
          <w:rFonts w:ascii="Cambria" w:hAnsi="Cambria" w:cs="Cambria"/>
          <w:i/>
          <w:sz w:val="20"/>
          <w:szCs w:val="20"/>
          <w:lang w:val="hy-AM"/>
        </w:rPr>
        <w:t>.</w:t>
      </w:r>
    </w:p>
    <w:p w14:paraId="67679582" w14:textId="77777777" w:rsidR="003B2F27" w:rsidRPr="009A072E" w:rsidRDefault="003B2F27" w:rsidP="00F85D12">
      <w:pPr>
        <w:rPr>
          <w:rFonts w:ascii="GHEA Grapalat" w:hAnsi="GHEA Grapalat"/>
        </w:rPr>
      </w:pPr>
      <w:r>
        <w:rPr>
          <w:rFonts w:ascii="GHEA Grapalat" w:hAnsi="GHEA Grapalat"/>
        </w:rPr>
        <w:br w:type="page"/>
      </w:r>
    </w:p>
    <w:p w14:paraId="5AB22990" w14:textId="77777777" w:rsidR="00E97FCF" w:rsidRPr="009A072E" w:rsidRDefault="00E97FCF" w:rsidP="0088756F">
      <w:pPr>
        <w:widowControl w:val="0"/>
        <w:jc w:val="right"/>
        <w:rPr>
          <w:rFonts w:ascii="GHEA Grapalat" w:hAnsi="GHEA Grapalat"/>
          <w:i/>
        </w:rPr>
      </w:pPr>
    </w:p>
    <w:p w14:paraId="2F58033D" w14:textId="7FB1951B" w:rsidR="0088756F" w:rsidRPr="00AD29CE" w:rsidRDefault="0088756F" w:rsidP="0088756F">
      <w:pPr>
        <w:widowControl w:val="0"/>
        <w:jc w:val="right"/>
        <w:rPr>
          <w:rFonts w:ascii="GHEA Grapalat" w:hAnsi="GHEA Grapalat"/>
          <w:i/>
        </w:rPr>
      </w:pPr>
      <w:r w:rsidRPr="00AD29CE">
        <w:rPr>
          <w:rFonts w:ascii="GHEA Grapalat" w:hAnsi="GHEA Grapalat"/>
          <w:i/>
        </w:rPr>
        <w:t>Приложение № 1</w:t>
      </w:r>
    </w:p>
    <w:p w14:paraId="5E80FD78" w14:textId="77777777" w:rsidR="0088756F" w:rsidRPr="00AD29CE" w:rsidRDefault="0088756F" w:rsidP="0088756F">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588DB48" w14:textId="77777777" w:rsidR="0088756F" w:rsidRPr="00AD29CE" w:rsidRDefault="0088756F" w:rsidP="0088756F">
      <w:pPr>
        <w:widowControl w:val="0"/>
        <w:spacing w:after="160" w:line="360" w:lineRule="auto"/>
        <w:jc w:val="center"/>
        <w:rPr>
          <w:rFonts w:ascii="GHEA Grapalat" w:hAnsi="GHEA Grapalat"/>
        </w:rPr>
      </w:pPr>
    </w:p>
    <w:p w14:paraId="3E512835" w14:textId="77777777" w:rsidR="0088756F" w:rsidRPr="00E40AC8" w:rsidRDefault="0088756F" w:rsidP="0088756F">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3"/>
        <w:t>*</w:t>
      </w:r>
    </w:p>
    <w:p w14:paraId="4A8044EE" w14:textId="77777777" w:rsidR="0088756F" w:rsidRDefault="0088756F" w:rsidP="0088756F">
      <w:pPr>
        <w:widowControl w:val="0"/>
        <w:spacing w:after="160" w:line="360" w:lineRule="auto"/>
        <w:jc w:val="right"/>
        <w:rPr>
          <w:rFonts w:ascii="GHEA Grapalat" w:hAnsi="GHEA Grapalat"/>
        </w:rPr>
      </w:pPr>
      <w:r w:rsidRPr="00AD29CE">
        <w:rPr>
          <w:rFonts w:ascii="GHEA Grapalat" w:hAnsi="GHEA Grapalat"/>
        </w:rPr>
        <w:t>драмов РА</w:t>
      </w:r>
    </w:p>
    <w:tbl>
      <w:tblPr>
        <w:tblW w:w="11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023"/>
        <w:gridCol w:w="1701"/>
        <w:gridCol w:w="1276"/>
        <w:gridCol w:w="1275"/>
        <w:gridCol w:w="993"/>
        <w:gridCol w:w="1278"/>
        <w:gridCol w:w="1624"/>
      </w:tblGrid>
      <w:tr w:rsidR="0088756F" w:rsidRPr="00166322" w14:paraId="1EDA5562" w14:textId="77777777" w:rsidTr="009A072E">
        <w:trPr>
          <w:trHeight w:val="422"/>
          <w:jc w:val="center"/>
        </w:trPr>
        <w:tc>
          <w:tcPr>
            <w:tcW w:w="11250" w:type="dxa"/>
            <w:gridSpan w:val="8"/>
          </w:tcPr>
          <w:p w14:paraId="35E149D6" w14:textId="77777777" w:rsidR="0088756F" w:rsidRPr="00166322" w:rsidRDefault="0088756F" w:rsidP="00546AC4">
            <w:pPr>
              <w:widowControl w:val="0"/>
              <w:spacing w:after="120"/>
              <w:jc w:val="center"/>
              <w:rPr>
                <w:rFonts w:ascii="GHEA Grapalat" w:hAnsi="GHEA Grapalat"/>
                <w:sz w:val="20"/>
              </w:rPr>
            </w:pPr>
            <w:r w:rsidRPr="00166322">
              <w:rPr>
                <w:rFonts w:ascii="GHEA Grapalat" w:hAnsi="GHEA Grapalat"/>
                <w:sz w:val="20"/>
              </w:rPr>
              <w:t>Услуги</w:t>
            </w:r>
          </w:p>
        </w:tc>
      </w:tr>
      <w:tr w:rsidR="0088756F" w:rsidRPr="00166322" w14:paraId="477C7185" w14:textId="77777777" w:rsidTr="009A072E">
        <w:trPr>
          <w:trHeight w:val="247"/>
          <w:jc w:val="center"/>
        </w:trPr>
        <w:tc>
          <w:tcPr>
            <w:tcW w:w="1080" w:type="dxa"/>
            <w:vMerge w:val="restart"/>
            <w:vAlign w:val="center"/>
          </w:tcPr>
          <w:p w14:paraId="390A64BF" w14:textId="77777777" w:rsidR="0088756F" w:rsidRPr="00166322" w:rsidRDefault="0088756F" w:rsidP="00546AC4">
            <w:pPr>
              <w:widowControl w:val="0"/>
              <w:spacing w:after="120"/>
              <w:jc w:val="center"/>
              <w:rPr>
                <w:rFonts w:ascii="GHEA Grapalat" w:hAnsi="GHEA Grapalat"/>
                <w:sz w:val="20"/>
              </w:rPr>
            </w:pPr>
            <w:r w:rsidRPr="00166322">
              <w:rPr>
                <w:rFonts w:ascii="GHEA Grapalat" w:hAnsi="GHEA Grapalat"/>
                <w:sz w:val="20"/>
              </w:rPr>
              <w:t>номер предусмотренного приглашением лота</w:t>
            </w:r>
          </w:p>
        </w:tc>
        <w:tc>
          <w:tcPr>
            <w:tcW w:w="2023" w:type="dxa"/>
            <w:vMerge w:val="restart"/>
            <w:vAlign w:val="center"/>
          </w:tcPr>
          <w:p w14:paraId="5EC7CC8D" w14:textId="77777777" w:rsidR="0088756F" w:rsidRPr="00166322" w:rsidRDefault="0088756F" w:rsidP="00546AC4">
            <w:pPr>
              <w:widowControl w:val="0"/>
              <w:spacing w:after="120"/>
              <w:jc w:val="center"/>
              <w:rPr>
                <w:rFonts w:ascii="GHEA Grapalat" w:hAnsi="GHEA Grapalat"/>
                <w:sz w:val="20"/>
              </w:rPr>
            </w:pPr>
            <w:r w:rsidRPr="00166322">
              <w:rPr>
                <w:rFonts w:ascii="GHEA Grapalat" w:hAnsi="GHEA Grapalat"/>
                <w:sz w:val="20"/>
              </w:rPr>
              <w:t>промежуточный код, предусмотренный планом закупок по классификации ЕЗК (CPV)</w:t>
            </w:r>
          </w:p>
        </w:tc>
        <w:tc>
          <w:tcPr>
            <w:tcW w:w="1701" w:type="dxa"/>
            <w:vMerge w:val="restart"/>
            <w:vAlign w:val="center"/>
          </w:tcPr>
          <w:p w14:paraId="31FF1CE8" w14:textId="77777777" w:rsidR="0088756F" w:rsidRPr="00166322" w:rsidRDefault="0088756F" w:rsidP="00546AC4">
            <w:pPr>
              <w:widowControl w:val="0"/>
              <w:spacing w:after="120"/>
              <w:jc w:val="center"/>
              <w:rPr>
                <w:rFonts w:ascii="GHEA Grapalat" w:hAnsi="GHEA Grapalat"/>
                <w:sz w:val="20"/>
              </w:rPr>
            </w:pPr>
            <w:r w:rsidRPr="00166322">
              <w:rPr>
                <w:rFonts w:ascii="GHEA Grapalat" w:hAnsi="GHEA Grapalat"/>
                <w:sz w:val="20"/>
              </w:rPr>
              <w:t>техническая характеристика</w:t>
            </w:r>
          </w:p>
        </w:tc>
        <w:tc>
          <w:tcPr>
            <w:tcW w:w="1276" w:type="dxa"/>
            <w:vMerge w:val="restart"/>
            <w:vAlign w:val="center"/>
          </w:tcPr>
          <w:p w14:paraId="2304C866" w14:textId="77777777" w:rsidR="0088756F" w:rsidRPr="00166322" w:rsidRDefault="0088756F" w:rsidP="00546AC4">
            <w:pPr>
              <w:widowControl w:val="0"/>
              <w:spacing w:after="120"/>
              <w:jc w:val="center"/>
              <w:rPr>
                <w:rFonts w:ascii="GHEA Grapalat" w:hAnsi="GHEA Grapalat"/>
                <w:sz w:val="20"/>
              </w:rPr>
            </w:pPr>
            <w:r w:rsidRPr="00166322">
              <w:rPr>
                <w:rFonts w:ascii="GHEA Grapalat" w:hAnsi="GHEA Grapalat"/>
                <w:sz w:val="20"/>
              </w:rPr>
              <w:t>единица измерения</w:t>
            </w:r>
          </w:p>
        </w:tc>
        <w:tc>
          <w:tcPr>
            <w:tcW w:w="1275" w:type="dxa"/>
            <w:vMerge w:val="restart"/>
            <w:vAlign w:val="center"/>
          </w:tcPr>
          <w:p w14:paraId="0988BBE9" w14:textId="77777777" w:rsidR="0088756F" w:rsidRPr="00166322" w:rsidRDefault="0088756F" w:rsidP="00546AC4">
            <w:pPr>
              <w:widowControl w:val="0"/>
              <w:spacing w:after="120"/>
              <w:jc w:val="center"/>
              <w:rPr>
                <w:rFonts w:ascii="GHEA Grapalat" w:hAnsi="GHEA Grapalat"/>
                <w:sz w:val="20"/>
              </w:rPr>
            </w:pPr>
            <w:r w:rsidRPr="00166322">
              <w:rPr>
                <w:rFonts w:ascii="GHEA Grapalat" w:hAnsi="GHEA Grapalat"/>
                <w:b/>
                <w:i/>
                <w:sz w:val="20"/>
              </w:rPr>
              <w:t>Цена закупки</w:t>
            </w:r>
          </w:p>
        </w:tc>
        <w:tc>
          <w:tcPr>
            <w:tcW w:w="993" w:type="dxa"/>
            <w:vMerge w:val="restart"/>
            <w:vAlign w:val="center"/>
          </w:tcPr>
          <w:p w14:paraId="5D9D9EBA" w14:textId="77777777" w:rsidR="0088756F" w:rsidRPr="00166322" w:rsidRDefault="0088756F" w:rsidP="00546AC4">
            <w:pPr>
              <w:widowControl w:val="0"/>
              <w:spacing w:after="120"/>
              <w:jc w:val="center"/>
              <w:rPr>
                <w:rFonts w:ascii="GHEA Grapalat" w:hAnsi="GHEA Grapalat"/>
                <w:sz w:val="20"/>
              </w:rPr>
            </w:pPr>
            <w:r w:rsidRPr="00166322">
              <w:rPr>
                <w:rFonts w:ascii="GHEA Grapalat" w:hAnsi="GHEA Grapalat"/>
                <w:sz w:val="20"/>
              </w:rPr>
              <w:t>общий объем</w:t>
            </w:r>
          </w:p>
        </w:tc>
        <w:tc>
          <w:tcPr>
            <w:tcW w:w="2902" w:type="dxa"/>
            <w:gridSpan w:val="2"/>
            <w:vAlign w:val="center"/>
          </w:tcPr>
          <w:p w14:paraId="02DF318C" w14:textId="77777777" w:rsidR="0088756F" w:rsidRPr="00166322" w:rsidRDefault="0088756F" w:rsidP="00546AC4">
            <w:pPr>
              <w:widowControl w:val="0"/>
              <w:spacing w:after="120"/>
              <w:jc w:val="center"/>
              <w:rPr>
                <w:rFonts w:ascii="GHEA Grapalat" w:hAnsi="GHEA Grapalat"/>
                <w:sz w:val="20"/>
              </w:rPr>
            </w:pPr>
            <w:r w:rsidRPr="00166322">
              <w:rPr>
                <w:rFonts w:ascii="GHEA Grapalat" w:hAnsi="GHEA Grapalat"/>
                <w:sz w:val="20"/>
              </w:rPr>
              <w:t>предоставления</w:t>
            </w:r>
          </w:p>
        </w:tc>
      </w:tr>
      <w:tr w:rsidR="0088756F" w:rsidRPr="00166322" w14:paraId="23473227" w14:textId="77777777" w:rsidTr="009A072E">
        <w:trPr>
          <w:trHeight w:val="501"/>
          <w:jc w:val="center"/>
        </w:trPr>
        <w:tc>
          <w:tcPr>
            <w:tcW w:w="1080" w:type="dxa"/>
            <w:vMerge/>
            <w:vAlign w:val="center"/>
          </w:tcPr>
          <w:p w14:paraId="0C1BD4DD" w14:textId="77777777" w:rsidR="0088756F" w:rsidRPr="00166322" w:rsidRDefault="0088756F" w:rsidP="00546AC4">
            <w:pPr>
              <w:widowControl w:val="0"/>
              <w:spacing w:after="120"/>
              <w:jc w:val="center"/>
              <w:rPr>
                <w:rFonts w:ascii="GHEA Grapalat" w:hAnsi="GHEA Grapalat"/>
                <w:sz w:val="20"/>
              </w:rPr>
            </w:pPr>
          </w:p>
        </w:tc>
        <w:tc>
          <w:tcPr>
            <w:tcW w:w="2023" w:type="dxa"/>
            <w:vMerge/>
            <w:vAlign w:val="center"/>
          </w:tcPr>
          <w:p w14:paraId="22C1C8BA" w14:textId="77777777" w:rsidR="0088756F" w:rsidRPr="00166322" w:rsidRDefault="0088756F" w:rsidP="00546AC4">
            <w:pPr>
              <w:widowControl w:val="0"/>
              <w:spacing w:after="120"/>
              <w:jc w:val="center"/>
              <w:rPr>
                <w:rFonts w:ascii="GHEA Grapalat" w:hAnsi="GHEA Grapalat"/>
                <w:sz w:val="20"/>
              </w:rPr>
            </w:pPr>
          </w:p>
        </w:tc>
        <w:tc>
          <w:tcPr>
            <w:tcW w:w="1701" w:type="dxa"/>
            <w:vMerge/>
            <w:vAlign w:val="center"/>
          </w:tcPr>
          <w:p w14:paraId="7F3E4203" w14:textId="77777777" w:rsidR="0088756F" w:rsidRPr="00166322" w:rsidRDefault="0088756F" w:rsidP="00546AC4">
            <w:pPr>
              <w:widowControl w:val="0"/>
              <w:spacing w:after="120"/>
              <w:jc w:val="center"/>
              <w:rPr>
                <w:rFonts w:ascii="GHEA Grapalat" w:hAnsi="GHEA Grapalat"/>
                <w:sz w:val="20"/>
              </w:rPr>
            </w:pPr>
          </w:p>
        </w:tc>
        <w:tc>
          <w:tcPr>
            <w:tcW w:w="1276" w:type="dxa"/>
            <w:vMerge/>
            <w:vAlign w:val="center"/>
          </w:tcPr>
          <w:p w14:paraId="12776102" w14:textId="77777777" w:rsidR="0088756F" w:rsidRPr="00166322" w:rsidRDefault="0088756F" w:rsidP="00546AC4">
            <w:pPr>
              <w:widowControl w:val="0"/>
              <w:spacing w:after="120"/>
              <w:jc w:val="center"/>
              <w:rPr>
                <w:rFonts w:ascii="GHEA Grapalat" w:hAnsi="GHEA Grapalat"/>
                <w:sz w:val="20"/>
              </w:rPr>
            </w:pPr>
          </w:p>
        </w:tc>
        <w:tc>
          <w:tcPr>
            <w:tcW w:w="1275" w:type="dxa"/>
            <w:vMerge/>
            <w:vAlign w:val="center"/>
          </w:tcPr>
          <w:p w14:paraId="08D13D35" w14:textId="77777777" w:rsidR="0088756F" w:rsidRPr="00166322" w:rsidRDefault="0088756F" w:rsidP="00546AC4">
            <w:pPr>
              <w:widowControl w:val="0"/>
              <w:spacing w:after="120"/>
              <w:jc w:val="center"/>
              <w:rPr>
                <w:rFonts w:ascii="GHEA Grapalat" w:hAnsi="GHEA Grapalat"/>
                <w:sz w:val="20"/>
              </w:rPr>
            </w:pPr>
          </w:p>
        </w:tc>
        <w:tc>
          <w:tcPr>
            <w:tcW w:w="993" w:type="dxa"/>
            <w:vMerge/>
            <w:vAlign w:val="center"/>
          </w:tcPr>
          <w:p w14:paraId="5E25C590" w14:textId="77777777" w:rsidR="0088756F" w:rsidRPr="00166322" w:rsidRDefault="0088756F" w:rsidP="00546AC4">
            <w:pPr>
              <w:widowControl w:val="0"/>
              <w:spacing w:after="120"/>
              <w:jc w:val="center"/>
              <w:rPr>
                <w:rFonts w:ascii="GHEA Grapalat" w:hAnsi="GHEA Grapalat"/>
                <w:sz w:val="20"/>
              </w:rPr>
            </w:pPr>
          </w:p>
        </w:tc>
        <w:tc>
          <w:tcPr>
            <w:tcW w:w="1278" w:type="dxa"/>
            <w:vAlign w:val="center"/>
          </w:tcPr>
          <w:p w14:paraId="6A18FEB3" w14:textId="77777777" w:rsidR="0088756F" w:rsidRPr="00166322" w:rsidRDefault="0088756F" w:rsidP="00546AC4">
            <w:pPr>
              <w:widowControl w:val="0"/>
              <w:spacing w:after="120"/>
              <w:jc w:val="center"/>
              <w:rPr>
                <w:rFonts w:ascii="GHEA Grapalat" w:hAnsi="GHEA Grapalat"/>
                <w:sz w:val="20"/>
              </w:rPr>
            </w:pPr>
            <w:r w:rsidRPr="00166322">
              <w:rPr>
                <w:rFonts w:ascii="GHEA Grapalat" w:hAnsi="GHEA Grapalat"/>
                <w:sz w:val="20"/>
              </w:rPr>
              <w:t>адрес</w:t>
            </w:r>
          </w:p>
        </w:tc>
        <w:tc>
          <w:tcPr>
            <w:tcW w:w="1624" w:type="dxa"/>
            <w:vAlign w:val="center"/>
          </w:tcPr>
          <w:p w14:paraId="5BF00D9D" w14:textId="77777777" w:rsidR="0088756F" w:rsidRPr="00166322" w:rsidRDefault="0088756F" w:rsidP="00546AC4">
            <w:pPr>
              <w:widowControl w:val="0"/>
              <w:spacing w:after="120"/>
              <w:jc w:val="center"/>
              <w:rPr>
                <w:rFonts w:ascii="GHEA Grapalat" w:hAnsi="GHEA Grapalat"/>
                <w:sz w:val="20"/>
              </w:rPr>
            </w:pPr>
            <w:r w:rsidRPr="00166322">
              <w:rPr>
                <w:rFonts w:ascii="GHEA Grapalat" w:hAnsi="GHEA Grapalat"/>
                <w:sz w:val="20"/>
              </w:rPr>
              <w:t>срок</w:t>
            </w:r>
            <w:r w:rsidRPr="00166322">
              <w:rPr>
                <w:rStyle w:val="FootnoteReference"/>
                <w:rFonts w:ascii="GHEA Grapalat" w:hAnsi="GHEA Grapalat"/>
              </w:rPr>
              <w:footnoteReference w:customMarkFollows="1" w:id="14"/>
              <w:t>**</w:t>
            </w:r>
          </w:p>
        </w:tc>
      </w:tr>
      <w:tr w:rsidR="0088756F" w:rsidRPr="000956B9" w14:paraId="3768DAA0" w14:textId="77777777" w:rsidTr="009A072E">
        <w:trPr>
          <w:trHeight w:val="277"/>
          <w:jc w:val="center"/>
        </w:trPr>
        <w:tc>
          <w:tcPr>
            <w:tcW w:w="1080" w:type="dxa"/>
            <w:vAlign w:val="center"/>
          </w:tcPr>
          <w:p w14:paraId="7D5BCE24" w14:textId="77777777" w:rsidR="0088756F" w:rsidRPr="00166322" w:rsidRDefault="0088756F" w:rsidP="00546AC4">
            <w:pPr>
              <w:jc w:val="center"/>
              <w:rPr>
                <w:rFonts w:ascii="GHEA Grapalat" w:hAnsi="GHEA Grapalat"/>
                <w:sz w:val="16"/>
                <w:szCs w:val="16"/>
              </w:rPr>
            </w:pPr>
            <w:r w:rsidRPr="00166322">
              <w:rPr>
                <w:rFonts w:ascii="GHEA Grapalat" w:hAnsi="GHEA Grapalat"/>
                <w:sz w:val="16"/>
                <w:szCs w:val="16"/>
              </w:rPr>
              <w:t>1</w:t>
            </w:r>
          </w:p>
        </w:tc>
        <w:tc>
          <w:tcPr>
            <w:tcW w:w="2023" w:type="dxa"/>
            <w:vAlign w:val="center"/>
          </w:tcPr>
          <w:p w14:paraId="46004253" w14:textId="1D54D86D" w:rsidR="0088756F" w:rsidRPr="00486262" w:rsidRDefault="0088756F" w:rsidP="00546AC4">
            <w:pPr>
              <w:jc w:val="center"/>
              <w:rPr>
                <w:rFonts w:ascii="GHEA Grapalat" w:hAnsi="GHEA Grapalat"/>
                <w:sz w:val="20"/>
                <w:lang w:val="en-US"/>
              </w:rPr>
            </w:pPr>
            <w:r>
              <w:rPr>
                <w:rFonts w:ascii="GHEA Grapalat" w:hAnsi="GHEA Grapalat"/>
                <w:sz w:val="20"/>
              </w:rPr>
              <w:t>79411230/</w:t>
            </w:r>
            <w:r w:rsidR="00486262">
              <w:rPr>
                <w:rFonts w:ascii="GHEA Grapalat" w:hAnsi="GHEA Grapalat"/>
                <w:sz w:val="20"/>
                <w:lang w:val="en-US"/>
              </w:rPr>
              <w:t>3</w:t>
            </w:r>
          </w:p>
          <w:p w14:paraId="12FD3EC0" w14:textId="77777777" w:rsidR="0088756F" w:rsidRPr="00166322" w:rsidRDefault="0088756F" w:rsidP="00546AC4">
            <w:pPr>
              <w:jc w:val="center"/>
              <w:rPr>
                <w:rFonts w:ascii="GHEA Grapalat" w:hAnsi="GHEA Grapalat"/>
                <w:sz w:val="16"/>
                <w:szCs w:val="16"/>
              </w:rPr>
            </w:pPr>
          </w:p>
        </w:tc>
        <w:tc>
          <w:tcPr>
            <w:tcW w:w="1701" w:type="dxa"/>
            <w:vAlign w:val="center"/>
          </w:tcPr>
          <w:p w14:paraId="185D0200" w14:textId="77777777" w:rsidR="0088756F" w:rsidRPr="00166322" w:rsidRDefault="0088756F" w:rsidP="00546AC4">
            <w:pPr>
              <w:widowControl w:val="0"/>
              <w:jc w:val="center"/>
              <w:rPr>
                <w:rFonts w:ascii="GHEA Grapalat" w:hAnsi="GHEA Grapalat"/>
                <w:sz w:val="16"/>
                <w:szCs w:val="16"/>
              </w:rPr>
            </w:pPr>
            <w:r w:rsidRPr="00166322">
              <w:rPr>
                <w:rFonts w:ascii="GHEA Grapalat" w:hAnsi="GHEA Grapalat"/>
                <w:sz w:val="16"/>
                <w:szCs w:val="16"/>
              </w:rPr>
              <w:t>Описание приведено в Приложении 1.1.</w:t>
            </w:r>
          </w:p>
        </w:tc>
        <w:tc>
          <w:tcPr>
            <w:tcW w:w="1276" w:type="dxa"/>
            <w:vAlign w:val="center"/>
          </w:tcPr>
          <w:p w14:paraId="432280F5" w14:textId="77777777" w:rsidR="0088756F" w:rsidRPr="00166322" w:rsidRDefault="0088756F" w:rsidP="00546AC4">
            <w:pPr>
              <w:widowControl w:val="0"/>
              <w:rPr>
                <w:rFonts w:ascii="GHEA Grapalat" w:hAnsi="GHEA Grapalat"/>
                <w:sz w:val="16"/>
                <w:szCs w:val="16"/>
              </w:rPr>
            </w:pPr>
            <w:r w:rsidRPr="00166322">
              <w:rPr>
                <w:rFonts w:ascii="GHEA Grapalat" w:hAnsi="GHEA Grapalat"/>
                <w:sz w:val="16"/>
                <w:szCs w:val="16"/>
              </w:rPr>
              <w:t xml:space="preserve">   драм</w:t>
            </w:r>
          </w:p>
        </w:tc>
        <w:tc>
          <w:tcPr>
            <w:tcW w:w="1275" w:type="dxa"/>
            <w:vAlign w:val="center"/>
          </w:tcPr>
          <w:p w14:paraId="1DBA115F" w14:textId="77777777" w:rsidR="0088756F" w:rsidRPr="00166322" w:rsidRDefault="0088756F" w:rsidP="00546AC4">
            <w:pPr>
              <w:jc w:val="center"/>
              <w:rPr>
                <w:rFonts w:ascii="GHEA Grapalat" w:hAnsi="GHEA Grapalat"/>
                <w:sz w:val="16"/>
                <w:szCs w:val="16"/>
              </w:rPr>
            </w:pPr>
          </w:p>
        </w:tc>
        <w:tc>
          <w:tcPr>
            <w:tcW w:w="993" w:type="dxa"/>
            <w:vAlign w:val="center"/>
          </w:tcPr>
          <w:p w14:paraId="06391F3D" w14:textId="77777777" w:rsidR="0088756F" w:rsidRPr="00166322" w:rsidRDefault="0088756F" w:rsidP="00546AC4">
            <w:pPr>
              <w:rPr>
                <w:rFonts w:ascii="GHEA Grapalat" w:hAnsi="GHEA Grapalat"/>
                <w:sz w:val="16"/>
                <w:szCs w:val="16"/>
              </w:rPr>
            </w:pPr>
            <w:r w:rsidRPr="00166322">
              <w:rPr>
                <w:rFonts w:ascii="GHEA Grapalat" w:hAnsi="GHEA Grapalat"/>
                <w:sz w:val="16"/>
                <w:szCs w:val="16"/>
                <w:lang w:val="hy-AM"/>
              </w:rPr>
              <w:t xml:space="preserve">       </w:t>
            </w:r>
            <w:r w:rsidRPr="00166322">
              <w:rPr>
                <w:rFonts w:ascii="GHEA Grapalat" w:hAnsi="GHEA Grapalat"/>
                <w:sz w:val="16"/>
                <w:szCs w:val="16"/>
              </w:rPr>
              <w:t>1</w:t>
            </w:r>
          </w:p>
        </w:tc>
        <w:tc>
          <w:tcPr>
            <w:tcW w:w="1278" w:type="dxa"/>
            <w:vAlign w:val="center"/>
          </w:tcPr>
          <w:p w14:paraId="587023B3" w14:textId="77777777" w:rsidR="0088756F" w:rsidRPr="00166322" w:rsidRDefault="0088756F" w:rsidP="00546AC4">
            <w:pPr>
              <w:widowControl w:val="0"/>
              <w:spacing w:after="120"/>
              <w:jc w:val="center"/>
              <w:rPr>
                <w:rFonts w:ascii="GHEA Grapalat" w:hAnsi="GHEA Grapalat"/>
                <w:sz w:val="16"/>
                <w:szCs w:val="16"/>
              </w:rPr>
            </w:pPr>
            <w:proofErr w:type="spellStart"/>
            <w:r w:rsidRPr="00166322">
              <w:rPr>
                <w:rFonts w:ascii="GHEA Grapalat" w:hAnsi="GHEA Grapalat" w:cs="Calibri"/>
                <w:sz w:val="16"/>
                <w:szCs w:val="16"/>
              </w:rPr>
              <w:t>Ул</w:t>
            </w:r>
            <w:r w:rsidRPr="00166322">
              <w:rPr>
                <w:rFonts w:ascii="GHEA Grapalat" w:hAnsi="GHEA Grapalat"/>
                <w:sz w:val="16"/>
                <w:szCs w:val="16"/>
              </w:rPr>
              <w:t>.</w:t>
            </w:r>
            <w:r w:rsidRPr="00166322">
              <w:rPr>
                <w:rFonts w:ascii="GHEA Grapalat" w:hAnsi="GHEA Grapalat" w:cs="Calibri"/>
                <w:sz w:val="16"/>
                <w:szCs w:val="16"/>
              </w:rPr>
              <w:t>Закияна</w:t>
            </w:r>
            <w:proofErr w:type="spellEnd"/>
            <w:r w:rsidRPr="00166322">
              <w:rPr>
                <w:rFonts w:ascii="GHEA Grapalat" w:hAnsi="GHEA Grapalat"/>
                <w:sz w:val="16"/>
                <w:szCs w:val="16"/>
              </w:rPr>
              <w:t xml:space="preserve"> 10</w:t>
            </w:r>
          </w:p>
        </w:tc>
        <w:tc>
          <w:tcPr>
            <w:tcW w:w="1624" w:type="dxa"/>
            <w:vAlign w:val="center"/>
          </w:tcPr>
          <w:p w14:paraId="6116813D" w14:textId="5C9FEEC9" w:rsidR="0088756F" w:rsidRPr="0088756F" w:rsidRDefault="0088756F" w:rsidP="00546AC4">
            <w:pPr>
              <w:widowControl w:val="0"/>
              <w:spacing w:after="120"/>
              <w:jc w:val="center"/>
              <w:rPr>
                <w:rFonts w:ascii="GHEA Grapalat" w:hAnsi="GHEA Grapalat"/>
                <w:sz w:val="16"/>
                <w:szCs w:val="16"/>
              </w:rPr>
            </w:pPr>
            <w:r w:rsidRPr="000B10CB">
              <w:rPr>
                <w:rFonts w:ascii="GHEA Grapalat" w:hAnsi="GHEA Grapalat" w:cs="Calibri"/>
                <w:sz w:val="16"/>
                <w:szCs w:val="16"/>
              </w:rPr>
              <w:t xml:space="preserve">Оказание услуг осуществляется со дня вступления в силу условий реализации прав и обязанностей сторон, предусмотренных </w:t>
            </w:r>
            <w:r>
              <w:rPr>
                <w:rFonts w:ascii="GHEA Grapalat" w:hAnsi="GHEA Grapalat" w:cs="Calibri"/>
                <w:sz w:val="16"/>
                <w:szCs w:val="16"/>
              </w:rPr>
              <w:t>договором</w:t>
            </w:r>
            <w:r w:rsidRPr="000B10CB">
              <w:rPr>
                <w:rFonts w:ascii="GHEA Grapalat" w:hAnsi="GHEA Grapalat" w:cs="Calibri"/>
                <w:sz w:val="16"/>
                <w:szCs w:val="16"/>
              </w:rPr>
              <w:t xml:space="preserve"> (в случае финансовых средств - на основании заключенного </w:t>
            </w:r>
            <w:r>
              <w:rPr>
                <w:rFonts w:ascii="GHEA Grapalat" w:hAnsi="GHEA Grapalat" w:cs="Calibri"/>
                <w:sz w:val="16"/>
                <w:szCs w:val="16"/>
              </w:rPr>
              <w:t>соглашения</w:t>
            </w:r>
            <w:r w:rsidRPr="000B10CB">
              <w:rPr>
                <w:rFonts w:ascii="GHEA Grapalat" w:hAnsi="GHEA Grapalat" w:cs="Calibri"/>
                <w:sz w:val="16"/>
                <w:szCs w:val="16"/>
              </w:rPr>
              <w:t>). между сторонами)</w:t>
            </w:r>
            <w:r w:rsidRPr="0088756F">
              <w:rPr>
                <w:rFonts w:ascii="GHEA Grapalat" w:hAnsi="GHEA Grapalat" w:cs="Calibri"/>
                <w:sz w:val="16"/>
                <w:szCs w:val="16"/>
              </w:rPr>
              <w:t xml:space="preserve"> до 25 декабря 2025г</w:t>
            </w:r>
          </w:p>
        </w:tc>
      </w:tr>
      <w:tr w:rsidR="0088756F" w:rsidRPr="000956B9" w14:paraId="4BE7E4ED" w14:textId="77777777" w:rsidTr="009A072E">
        <w:trPr>
          <w:trHeight w:val="277"/>
          <w:jc w:val="center"/>
        </w:trPr>
        <w:tc>
          <w:tcPr>
            <w:tcW w:w="1080" w:type="dxa"/>
            <w:vAlign w:val="center"/>
          </w:tcPr>
          <w:p w14:paraId="4C980151" w14:textId="77777777" w:rsidR="0088756F" w:rsidRPr="00166322" w:rsidRDefault="0088756F" w:rsidP="00546AC4">
            <w:pPr>
              <w:jc w:val="center"/>
              <w:rPr>
                <w:rFonts w:ascii="GHEA Grapalat" w:hAnsi="GHEA Grapalat"/>
                <w:sz w:val="16"/>
                <w:szCs w:val="16"/>
              </w:rPr>
            </w:pPr>
          </w:p>
        </w:tc>
        <w:tc>
          <w:tcPr>
            <w:tcW w:w="2023" w:type="dxa"/>
            <w:vAlign w:val="center"/>
          </w:tcPr>
          <w:p w14:paraId="7E776E6B" w14:textId="77777777" w:rsidR="0088756F" w:rsidRPr="00166322" w:rsidRDefault="0088756F" w:rsidP="00546AC4">
            <w:pPr>
              <w:tabs>
                <w:tab w:val="left" w:pos="851"/>
              </w:tabs>
              <w:jc w:val="center"/>
              <w:rPr>
                <w:rFonts w:ascii="GHEA Grapalat" w:hAnsi="GHEA Grapalat"/>
                <w:sz w:val="16"/>
                <w:szCs w:val="16"/>
              </w:rPr>
            </w:pPr>
            <w:r>
              <w:rPr>
                <w:rFonts w:ascii="GHEA Grapalat" w:hAnsi="GHEA Grapalat"/>
                <w:sz w:val="16"/>
                <w:szCs w:val="16"/>
              </w:rPr>
              <w:t xml:space="preserve">Общие </w:t>
            </w:r>
            <w:proofErr w:type="spellStart"/>
            <w:r>
              <w:rPr>
                <w:rFonts w:ascii="GHEA Grapalat" w:hAnsi="GHEA Grapalat"/>
                <w:sz w:val="16"/>
                <w:szCs w:val="16"/>
              </w:rPr>
              <w:t>услувия</w:t>
            </w:r>
            <w:proofErr w:type="spellEnd"/>
          </w:p>
        </w:tc>
        <w:tc>
          <w:tcPr>
            <w:tcW w:w="8147" w:type="dxa"/>
            <w:gridSpan w:val="6"/>
            <w:vAlign w:val="center"/>
          </w:tcPr>
          <w:p w14:paraId="46D3F196" w14:textId="5F1E845E" w:rsidR="0088756F" w:rsidRPr="0088756F" w:rsidRDefault="0088756F" w:rsidP="00546AC4">
            <w:pPr>
              <w:widowControl w:val="0"/>
              <w:spacing w:after="120"/>
              <w:rPr>
                <w:rFonts w:ascii="GHEA Grapalat" w:hAnsi="GHEA Grapalat" w:cs="Calibri"/>
                <w:sz w:val="16"/>
                <w:szCs w:val="16"/>
              </w:rPr>
            </w:pPr>
            <w:r w:rsidRPr="005D7A9B">
              <w:rPr>
                <w:rFonts w:ascii="GHEA Grapalat" w:hAnsi="GHEA Grapalat" w:cs="Calibri"/>
                <w:sz w:val="16"/>
                <w:szCs w:val="16"/>
              </w:rPr>
              <w:t xml:space="preserve">Сроки и объемы услуг. Услуга будет предоставляться в течение всего срока действия </w:t>
            </w:r>
            <w:r>
              <w:rPr>
                <w:rFonts w:ascii="GHEA Grapalat" w:hAnsi="GHEA Grapalat" w:cs="Calibri"/>
                <w:sz w:val="16"/>
                <w:szCs w:val="16"/>
              </w:rPr>
              <w:t>договора</w:t>
            </w:r>
            <w:r w:rsidRPr="005D7A9B">
              <w:rPr>
                <w:rFonts w:ascii="GHEA Grapalat" w:hAnsi="GHEA Grapalat" w:cs="Calibri"/>
                <w:sz w:val="16"/>
                <w:szCs w:val="16"/>
              </w:rPr>
              <w:t xml:space="preserve"> согласно заявкам, подаваемым Клиентом,</w:t>
            </w:r>
            <w:r>
              <w:t xml:space="preserve"> </w:t>
            </w:r>
            <w:r w:rsidRPr="005D7A9B">
              <w:rPr>
                <w:rFonts w:ascii="GHEA Grapalat" w:hAnsi="GHEA Grapalat" w:cs="Calibri"/>
                <w:sz w:val="16"/>
                <w:szCs w:val="16"/>
              </w:rPr>
              <w:t xml:space="preserve">и в случае каждого заказа Клиент будет определять </w:t>
            </w:r>
            <w:r>
              <w:rPr>
                <w:rFonts w:ascii="GHEA Grapalat" w:hAnsi="GHEA Grapalat" w:cs="Calibri"/>
                <w:sz w:val="16"/>
                <w:szCs w:val="16"/>
              </w:rPr>
              <w:t>количество</w:t>
            </w:r>
            <w:r w:rsidRPr="005D7A9B">
              <w:rPr>
                <w:rFonts w:ascii="GHEA Grapalat" w:hAnsi="GHEA Grapalat" w:cs="Calibri"/>
                <w:sz w:val="16"/>
                <w:szCs w:val="16"/>
              </w:rPr>
              <w:t xml:space="preserve"> имущества, подлежащего </w:t>
            </w:r>
            <w:proofErr w:type="spellStart"/>
            <w:r w:rsidRPr="005D7A9B">
              <w:rPr>
                <w:rFonts w:ascii="GHEA Grapalat" w:hAnsi="GHEA Grapalat" w:cs="Calibri"/>
                <w:sz w:val="16"/>
                <w:szCs w:val="16"/>
              </w:rPr>
              <w:t>оценке.Срок</w:t>
            </w:r>
            <w:proofErr w:type="spellEnd"/>
            <w:r w:rsidRPr="005D7A9B">
              <w:rPr>
                <w:rFonts w:ascii="GHEA Grapalat" w:hAnsi="GHEA Grapalat" w:cs="Calibri"/>
                <w:sz w:val="16"/>
                <w:szCs w:val="16"/>
              </w:rPr>
              <w:t xml:space="preserve"> оказания услуги в рамках каждого заказа устанавливается не более чем на 30 календарных дней, отсчет которых ведется со дня заказа, сделанного Заказчиком, за исключением случаев, когда выбранный участник соглашается предоставить услугу в более короткие сроки.: Предусмотренные </w:t>
            </w:r>
            <w:r>
              <w:rPr>
                <w:rFonts w:ascii="GHEA Grapalat" w:hAnsi="GHEA Grapalat" w:cs="Calibri"/>
                <w:sz w:val="16"/>
                <w:szCs w:val="16"/>
              </w:rPr>
              <w:t>работы</w:t>
            </w:r>
            <w:r w:rsidRPr="005D7A9B">
              <w:rPr>
                <w:rFonts w:ascii="GHEA Grapalat" w:hAnsi="GHEA Grapalat" w:cs="Calibri"/>
                <w:sz w:val="16"/>
                <w:szCs w:val="16"/>
              </w:rPr>
              <w:t xml:space="preserve"> могут быть заказаны заказчиком не в полном объеме, и в этой части договор считается расторгнутым </w:t>
            </w:r>
            <w:r w:rsidRPr="0088756F">
              <w:rPr>
                <w:rFonts w:ascii="GHEA Grapalat" w:hAnsi="GHEA Grapalat" w:cs="Calibri"/>
                <w:sz w:val="16"/>
                <w:szCs w:val="16"/>
              </w:rPr>
              <w:t>26 декабря 2025г</w:t>
            </w:r>
          </w:p>
        </w:tc>
      </w:tr>
    </w:tbl>
    <w:p w14:paraId="6CEC2684" w14:textId="77777777" w:rsidR="0088756F" w:rsidRPr="009A072E" w:rsidRDefault="0088756F" w:rsidP="0088756F">
      <w:pPr>
        <w:widowControl w:val="0"/>
        <w:jc w:val="center"/>
        <w:rPr>
          <w:rFonts w:ascii="GHEA Grapalat" w:hAnsi="GHEA Grapalat"/>
          <w:b/>
          <w:i/>
        </w:rPr>
      </w:pPr>
    </w:p>
    <w:p w14:paraId="26FE096C" w14:textId="77777777" w:rsidR="00C07F6C" w:rsidRPr="009A072E" w:rsidRDefault="00C07F6C" w:rsidP="0088756F">
      <w:pPr>
        <w:widowControl w:val="0"/>
        <w:jc w:val="center"/>
        <w:rPr>
          <w:rFonts w:ascii="GHEA Grapalat" w:hAnsi="GHEA Grapalat"/>
          <w:b/>
          <w:i/>
        </w:rPr>
      </w:pPr>
    </w:p>
    <w:p w14:paraId="2262BF3A" w14:textId="77777777" w:rsidR="00C07F6C" w:rsidRPr="009A072E" w:rsidRDefault="00C07F6C" w:rsidP="0088756F">
      <w:pPr>
        <w:widowControl w:val="0"/>
        <w:jc w:val="center"/>
        <w:rPr>
          <w:rFonts w:ascii="GHEA Grapalat" w:hAnsi="GHEA Grapalat"/>
          <w:b/>
          <w:i/>
        </w:rPr>
      </w:pPr>
    </w:p>
    <w:p w14:paraId="08DF39CA" w14:textId="77777777" w:rsidR="00C07F6C" w:rsidRPr="009A072E" w:rsidRDefault="00C07F6C" w:rsidP="0088756F">
      <w:pPr>
        <w:widowControl w:val="0"/>
        <w:jc w:val="center"/>
        <w:rPr>
          <w:rFonts w:ascii="GHEA Grapalat" w:hAnsi="GHEA Grapalat"/>
          <w:b/>
          <w:i/>
        </w:rPr>
      </w:pPr>
    </w:p>
    <w:p w14:paraId="27908FF9" w14:textId="77777777" w:rsidR="00C07F6C" w:rsidRPr="009A072E" w:rsidRDefault="00C07F6C" w:rsidP="0088756F">
      <w:pPr>
        <w:widowControl w:val="0"/>
        <w:jc w:val="center"/>
        <w:rPr>
          <w:rFonts w:ascii="GHEA Grapalat" w:hAnsi="GHEA Grapalat"/>
          <w:b/>
          <w:i/>
        </w:rPr>
      </w:pPr>
    </w:p>
    <w:p w14:paraId="1ACF7058" w14:textId="77777777" w:rsidR="00C07F6C" w:rsidRPr="00C07F6C" w:rsidRDefault="00C07F6C" w:rsidP="00C07F6C">
      <w:pPr>
        <w:widowControl w:val="0"/>
        <w:jc w:val="right"/>
        <w:rPr>
          <w:rFonts w:ascii="GHEA Grapalat" w:hAnsi="GHEA Grapalat"/>
          <w:b/>
          <w:i/>
        </w:rPr>
      </w:pPr>
      <w:r w:rsidRPr="00C07F6C">
        <w:rPr>
          <w:rFonts w:ascii="GHEA Grapalat" w:hAnsi="GHEA Grapalat"/>
          <w:b/>
          <w:i/>
        </w:rPr>
        <w:lastRenderedPageBreak/>
        <w:t>Приложение N 1.1</w:t>
      </w:r>
    </w:p>
    <w:p w14:paraId="123E5A9E" w14:textId="3155A165" w:rsidR="00C07F6C" w:rsidRPr="00C07F6C" w:rsidRDefault="00C07F6C" w:rsidP="00C07F6C">
      <w:pPr>
        <w:widowControl w:val="0"/>
        <w:jc w:val="right"/>
        <w:rPr>
          <w:rFonts w:ascii="GHEA Grapalat" w:hAnsi="GHEA Grapalat"/>
          <w:b/>
          <w:i/>
        </w:rPr>
      </w:pPr>
      <w:r w:rsidRPr="00C07F6C">
        <w:rPr>
          <w:rFonts w:ascii="GHEA Grapalat" w:hAnsi="GHEA Grapalat"/>
          <w:b/>
          <w:i/>
        </w:rPr>
        <w:t>технической характеристики-графика закупок</w:t>
      </w:r>
    </w:p>
    <w:p w14:paraId="3A2EBEF2" w14:textId="77777777" w:rsidR="00C07F6C" w:rsidRPr="00C07F6C" w:rsidRDefault="00C07F6C" w:rsidP="00C07F6C">
      <w:pPr>
        <w:widowControl w:val="0"/>
        <w:jc w:val="right"/>
        <w:rPr>
          <w:rFonts w:ascii="GHEA Grapalat" w:hAnsi="GHEA Grapalat"/>
          <w:b/>
          <w:i/>
        </w:rPr>
      </w:pPr>
      <w:r w:rsidRPr="00C07F6C">
        <w:rPr>
          <w:rFonts w:ascii="GHEA Grapalat" w:hAnsi="GHEA Grapalat"/>
          <w:b/>
          <w:i/>
        </w:rPr>
        <w:t xml:space="preserve">к Договору под кодом </w:t>
      </w:r>
      <w:r w:rsidRPr="00C07F6C">
        <w:rPr>
          <w:rFonts w:ascii="GHEA Grapalat" w:hAnsi="GHEA Grapalat"/>
          <w:b/>
          <w:i/>
        </w:rPr>
        <w:br/>
        <w:t>заключенному "</w:t>
      </w:r>
      <w:r w:rsidRPr="00C07F6C">
        <w:rPr>
          <w:rFonts w:ascii="GHEA Grapalat" w:hAnsi="GHEA Grapalat"/>
          <w:b/>
          <w:i/>
        </w:rPr>
        <w:tab/>
        <w:t>"</w:t>
      </w:r>
      <w:r w:rsidRPr="00C07F6C">
        <w:rPr>
          <w:rFonts w:ascii="GHEA Grapalat" w:hAnsi="GHEA Grapalat"/>
          <w:b/>
          <w:i/>
        </w:rPr>
        <w:tab/>
        <w:t>20.</w:t>
      </w:r>
      <w:r w:rsidRPr="00C07F6C">
        <w:rPr>
          <w:rFonts w:ascii="GHEA Grapalat" w:hAnsi="GHEA Grapalat"/>
          <w:b/>
          <w:i/>
        </w:rPr>
        <w:tab/>
        <w:t>г.</w:t>
      </w:r>
    </w:p>
    <w:p w14:paraId="6064DD87" w14:textId="77777777" w:rsidR="00C07F6C" w:rsidRPr="00C07F6C" w:rsidRDefault="00C07F6C" w:rsidP="0088756F">
      <w:pPr>
        <w:widowControl w:val="0"/>
        <w:jc w:val="center"/>
        <w:rPr>
          <w:rFonts w:ascii="GHEA Grapalat" w:hAnsi="GHEA Grapalat"/>
          <w:b/>
          <w:i/>
        </w:rPr>
      </w:pPr>
    </w:p>
    <w:p w14:paraId="14DF145E" w14:textId="3CDB663B" w:rsidR="0088756F" w:rsidRPr="000B10CB" w:rsidRDefault="0088756F" w:rsidP="0088756F">
      <w:pPr>
        <w:widowControl w:val="0"/>
        <w:jc w:val="center"/>
        <w:rPr>
          <w:rFonts w:ascii="GHEA Grapalat" w:hAnsi="GHEA Grapalat"/>
          <w:i/>
        </w:rPr>
      </w:pPr>
      <w:r w:rsidRPr="000B10CB">
        <w:rPr>
          <w:rFonts w:ascii="GHEA Grapalat" w:hAnsi="GHEA Grapalat"/>
          <w:i/>
        </w:rPr>
        <w:t>Техническая характеристика процедуры приобретения услуг по оценке государственного недвижимого и движимого имущества и имущественных прав на него</w:t>
      </w:r>
    </w:p>
    <w:p w14:paraId="4D1D13FE" w14:textId="77777777" w:rsidR="0088756F" w:rsidRPr="000B10CB" w:rsidRDefault="0088756F" w:rsidP="0088756F">
      <w:pPr>
        <w:widowControl w:val="0"/>
        <w:jc w:val="center"/>
        <w:rPr>
          <w:rFonts w:ascii="GHEA Grapalat" w:hAnsi="GHEA Grapalat"/>
          <w:i/>
        </w:rPr>
      </w:pPr>
    </w:p>
    <w:p w14:paraId="6F94D9CD" w14:textId="77777777" w:rsidR="0088756F" w:rsidRPr="00D14376" w:rsidRDefault="0088756F" w:rsidP="0088756F">
      <w:pPr>
        <w:widowControl w:val="0"/>
        <w:jc w:val="both"/>
        <w:rPr>
          <w:rFonts w:ascii="GHEA Grapalat" w:hAnsi="GHEA Grapalat"/>
          <w:sz w:val="20"/>
          <w:szCs w:val="20"/>
        </w:rPr>
      </w:pPr>
      <w:r w:rsidRPr="00D14376">
        <w:rPr>
          <w:rFonts w:ascii="GHEA Grapalat" w:hAnsi="GHEA Grapalat"/>
          <w:i/>
          <w:sz w:val="20"/>
          <w:szCs w:val="20"/>
        </w:rPr>
        <w:t xml:space="preserve">Услуги по оценке государственного недвижимого и движимого имущества и имущественных прав на него (далее – «Услуги») будут оказываться на основании оценочных заданий, предоставляемых Заказчиком Исполнителю, содержащих информацию о видах, наименованиях и местах расположения (адресах) объектов государственной собственности. </w:t>
      </w:r>
      <w:bookmarkStart w:id="8" w:name="_Hlk153797351"/>
    </w:p>
    <w:p w14:paraId="3C748835" w14:textId="77777777" w:rsidR="0088756F" w:rsidRPr="00D14376" w:rsidRDefault="0088756F" w:rsidP="0088756F">
      <w:pPr>
        <w:ind w:firstLine="567"/>
        <w:rPr>
          <w:rFonts w:ascii="GHEA Grapalat" w:hAnsi="GHEA Grapalat"/>
          <w:i/>
          <w:sz w:val="20"/>
          <w:szCs w:val="20"/>
        </w:rPr>
      </w:pPr>
      <w:r w:rsidRPr="00D14376">
        <w:rPr>
          <w:rFonts w:ascii="GHEA Grapalat" w:hAnsi="GHEA Grapalat"/>
          <w:i/>
          <w:sz w:val="20"/>
          <w:szCs w:val="20"/>
        </w:rPr>
        <w:t>В отдельных случаях эти задания могут содержать (прилагаться к заданиям) также сведения о техническом состоянии имущества, зарегистрированных на него ограничениях, его назначении и эксплуатационном значении и другие материалы.</w:t>
      </w:r>
    </w:p>
    <w:p w14:paraId="5D9A211C" w14:textId="77777777" w:rsidR="0088756F" w:rsidRPr="00D14376" w:rsidRDefault="0088756F" w:rsidP="0088756F">
      <w:pPr>
        <w:ind w:firstLine="567"/>
        <w:rPr>
          <w:rFonts w:ascii="GHEA Grapalat" w:hAnsi="GHEA Grapalat"/>
          <w:i/>
          <w:sz w:val="20"/>
          <w:szCs w:val="20"/>
        </w:rPr>
      </w:pPr>
      <w:r w:rsidRPr="00D14376">
        <w:rPr>
          <w:rFonts w:ascii="GHEA Grapalat" w:hAnsi="GHEA Grapalat"/>
          <w:i/>
          <w:sz w:val="20"/>
          <w:szCs w:val="20"/>
        </w:rPr>
        <w:t>Услуги должны предоставляться в соответствие требованиями законодательства РА, включая:</w:t>
      </w:r>
    </w:p>
    <w:p w14:paraId="7CF5106D" w14:textId="77777777" w:rsidR="0088756F" w:rsidRPr="00D14376" w:rsidRDefault="0088756F" w:rsidP="0088756F">
      <w:pPr>
        <w:pStyle w:val="ListParagraph"/>
        <w:numPr>
          <w:ilvl w:val="0"/>
          <w:numId w:val="35"/>
        </w:numPr>
        <w:ind w:left="284" w:hanging="284"/>
        <w:contextualSpacing/>
        <w:rPr>
          <w:rFonts w:ascii="GHEA Grapalat" w:hAnsi="GHEA Grapalat"/>
          <w:i/>
          <w:sz w:val="20"/>
          <w:szCs w:val="20"/>
        </w:rPr>
      </w:pPr>
      <w:r w:rsidRPr="00D14376">
        <w:rPr>
          <w:rFonts w:ascii="GHEA Grapalat" w:hAnsi="GHEA Grapalat"/>
          <w:i/>
          <w:sz w:val="20"/>
          <w:szCs w:val="20"/>
        </w:rPr>
        <w:t>Закон Республики Армения «Об оценочной деятельности»,</w:t>
      </w:r>
    </w:p>
    <w:p w14:paraId="60841CF5" w14:textId="77777777" w:rsidR="0088756F" w:rsidRPr="00D14376" w:rsidRDefault="0088756F" w:rsidP="0088756F">
      <w:pPr>
        <w:pStyle w:val="ListParagraph"/>
        <w:numPr>
          <w:ilvl w:val="0"/>
          <w:numId w:val="35"/>
        </w:numPr>
        <w:ind w:left="284" w:hanging="270"/>
        <w:contextualSpacing/>
        <w:rPr>
          <w:rFonts w:ascii="GHEA Grapalat" w:hAnsi="GHEA Grapalat"/>
          <w:i/>
          <w:sz w:val="20"/>
          <w:szCs w:val="20"/>
        </w:rPr>
      </w:pPr>
      <w:r w:rsidRPr="00D14376">
        <w:rPr>
          <w:rFonts w:ascii="GHEA Grapalat" w:hAnsi="GHEA Grapalat"/>
          <w:i/>
          <w:sz w:val="20"/>
          <w:szCs w:val="20"/>
        </w:rPr>
        <w:t xml:space="preserve">Постановления </w:t>
      </w:r>
      <w:proofErr w:type="spellStart"/>
      <w:r w:rsidRPr="00D14376">
        <w:rPr>
          <w:rFonts w:ascii="GHEA Grapalat" w:hAnsi="GHEA Grapalat"/>
          <w:i/>
          <w:sz w:val="20"/>
          <w:szCs w:val="20"/>
        </w:rPr>
        <w:t>правительсва</w:t>
      </w:r>
      <w:proofErr w:type="spellEnd"/>
      <w:r w:rsidRPr="00D14376">
        <w:rPr>
          <w:rFonts w:ascii="GHEA Grapalat" w:hAnsi="GHEA Grapalat"/>
          <w:i/>
          <w:sz w:val="20"/>
          <w:szCs w:val="20"/>
        </w:rPr>
        <w:t xml:space="preserve"> Республики Армения </w:t>
      </w:r>
      <w:r w:rsidRPr="00D14376">
        <w:rPr>
          <w:rFonts w:ascii="GHEA Grapalat" w:hAnsi="GHEA Grapalat" w:cs="Times Armenian"/>
          <w:i/>
          <w:sz w:val="20"/>
          <w:szCs w:val="20"/>
        </w:rPr>
        <w:t xml:space="preserve">N 1355-Н от 24-ого августа 2022 года </w:t>
      </w:r>
      <w:r w:rsidRPr="00D14376">
        <w:rPr>
          <w:rFonts w:ascii="GHEA Grapalat" w:hAnsi="GHEA Grapalat"/>
          <w:i/>
          <w:sz w:val="20"/>
          <w:szCs w:val="20"/>
        </w:rPr>
        <w:t>«Об утверждении стандартов оценки в Республике Армения, а также требований к поведению оценщика»,</w:t>
      </w:r>
    </w:p>
    <w:p w14:paraId="4757CA7B" w14:textId="77777777" w:rsidR="0088756F" w:rsidRPr="00D14376" w:rsidRDefault="0088756F" w:rsidP="0088756F">
      <w:pPr>
        <w:pStyle w:val="ListParagraph"/>
        <w:numPr>
          <w:ilvl w:val="0"/>
          <w:numId w:val="35"/>
        </w:numPr>
        <w:ind w:left="284" w:hanging="284"/>
        <w:contextualSpacing/>
        <w:rPr>
          <w:rFonts w:ascii="GHEA Grapalat" w:hAnsi="GHEA Grapalat"/>
          <w:i/>
          <w:sz w:val="20"/>
          <w:szCs w:val="20"/>
        </w:rPr>
      </w:pPr>
      <w:r w:rsidRPr="00D14376">
        <w:rPr>
          <w:rFonts w:ascii="GHEA Grapalat" w:hAnsi="GHEA Grapalat"/>
          <w:i/>
          <w:sz w:val="20"/>
          <w:szCs w:val="20"/>
        </w:rPr>
        <w:t xml:space="preserve">Постановления </w:t>
      </w:r>
      <w:proofErr w:type="spellStart"/>
      <w:r w:rsidRPr="00D14376">
        <w:rPr>
          <w:rFonts w:ascii="GHEA Grapalat" w:hAnsi="GHEA Grapalat"/>
          <w:i/>
          <w:sz w:val="20"/>
          <w:szCs w:val="20"/>
        </w:rPr>
        <w:t>правительсва</w:t>
      </w:r>
      <w:proofErr w:type="spellEnd"/>
      <w:r w:rsidRPr="00D14376">
        <w:rPr>
          <w:rFonts w:ascii="GHEA Grapalat" w:hAnsi="GHEA Grapalat"/>
          <w:i/>
          <w:sz w:val="20"/>
          <w:szCs w:val="20"/>
        </w:rPr>
        <w:t xml:space="preserve"> Республики Армения </w:t>
      </w:r>
      <w:r w:rsidRPr="00D14376">
        <w:rPr>
          <w:rFonts w:ascii="GHEA Grapalat" w:hAnsi="GHEA Grapalat" w:cs="Times Armenian"/>
          <w:i/>
          <w:sz w:val="20"/>
          <w:szCs w:val="20"/>
        </w:rPr>
        <w:t xml:space="preserve">N 209 от 27-го марта 1998 года </w:t>
      </w:r>
      <w:r w:rsidRPr="00D14376">
        <w:rPr>
          <w:rFonts w:ascii="GHEA Grapalat" w:hAnsi="GHEA Grapalat"/>
          <w:i/>
          <w:sz w:val="20"/>
          <w:szCs w:val="20"/>
        </w:rPr>
        <w:t>«О порядке оценки приватизируемого и отчуждаемого государственного имущества балансовым и рыночным методом»,</w:t>
      </w:r>
    </w:p>
    <w:p w14:paraId="0DFFA49B" w14:textId="77777777" w:rsidR="0088756F" w:rsidRPr="00D14376" w:rsidRDefault="0088756F" w:rsidP="0088756F">
      <w:pPr>
        <w:pStyle w:val="ListParagraph"/>
        <w:numPr>
          <w:ilvl w:val="0"/>
          <w:numId w:val="35"/>
        </w:numPr>
        <w:ind w:left="284" w:hanging="284"/>
        <w:contextualSpacing/>
        <w:rPr>
          <w:rFonts w:ascii="GHEA Grapalat" w:hAnsi="GHEA Grapalat"/>
          <w:i/>
          <w:sz w:val="20"/>
          <w:szCs w:val="20"/>
        </w:rPr>
      </w:pPr>
      <w:r w:rsidRPr="00D14376">
        <w:rPr>
          <w:rFonts w:ascii="GHEA Grapalat" w:hAnsi="GHEA Grapalat"/>
          <w:i/>
          <w:sz w:val="20"/>
          <w:szCs w:val="20"/>
        </w:rPr>
        <w:t xml:space="preserve">Постановления </w:t>
      </w:r>
      <w:proofErr w:type="spellStart"/>
      <w:r w:rsidRPr="00D14376">
        <w:rPr>
          <w:rFonts w:ascii="GHEA Grapalat" w:hAnsi="GHEA Grapalat"/>
          <w:i/>
          <w:sz w:val="20"/>
          <w:szCs w:val="20"/>
        </w:rPr>
        <w:t>правительсва</w:t>
      </w:r>
      <w:proofErr w:type="spellEnd"/>
      <w:r w:rsidRPr="00D14376">
        <w:rPr>
          <w:rFonts w:ascii="GHEA Grapalat" w:hAnsi="GHEA Grapalat"/>
          <w:i/>
          <w:sz w:val="20"/>
          <w:szCs w:val="20"/>
        </w:rPr>
        <w:t xml:space="preserve"> Республики Армения </w:t>
      </w:r>
      <w:r w:rsidRPr="00D14376">
        <w:rPr>
          <w:rFonts w:ascii="GHEA Grapalat" w:hAnsi="GHEA Grapalat" w:cs="Times Armenian"/>
          <w:i/>
          <w:sz w:val="20"/>
          <w:szCs w:val="20"/>
        </w:rPr>
        <w:t xml:space="preserve">N 587 от 15-го апреля 2021 года </w:t>
      </w:r>
      <w:r w:rsidRPr="00D14376">
        <w:rPr>
          <w:rFonts w:ascii="GHEA Grapalat" w:hAnsi="GHEA Grapalat"/>
          <w:i/>
          <w:sz w:val="20"/>
          <w:szCs w:val="20"/>
        </w:rPr>
        <w:t xml:space="preserve">«Об установлении порядков организации и проведения: отчуждения (продажи), конкурса и аукциона по отчуждению (продаже) имущества, являющегося государственной собственностью и собственностью государственных неправительственных организаций и о признании утратившим силу постановления </w:t>
      </w:r>
      <w:proofErr w:type="spellStart"/>
      <w:r w:rsidRPr="00D14376">
        <w:rPr>
          <w:rFonts w:ascii="GHEA Grapalat" w:hAnsi="GHEA Grapalat"/>
          <w:i/>
          <w:sz w:val="20"/>
          <w:szCs w:val="20"/>
        </w:rPr>
        <w:t>правительсва</w:t>
      </w:r>
      <w:proofErr w:type="spellEnd"/>
      <w:r w:rsidRPr="00D14376">
        <w:rPr>
          <w:rFonts w:ascii="GHEA Grapalat" w:hAnsi="GHEA Grapalat"/>
          <w:i/>
          <w:sz w:val="20"/>
          <w:szCs w:val="20"/>
        </w:rPr>
        <w:t xml:space="preserve"> РА </w:t>
      </w:r>
      <w:r w:rsidRPr="00D14376">
        <w:rPr>
          <w:rFonts w:ascii="GHEA Grapalat" w:hAnsi="GHEA Grapalat" w:cs="Times Armenian"/>
          <w:i/>
          <w:sz w:val="20"/>
          <w:szCs w:val="20"/>
        </w:rPr>
        <w:t>N 882-Н от 13-го июня 2003 года</w:t>
      </w:r>
      <w:r w:rsidRPr="00D14376">
        <w:rPr>
          <w:rFonts w:ascii="GHEA Grapalat" w:hAnsi="GHEA Grapalat"/>
          <w:i/>
          <w:sz w:val="20"/>
          <w:szCs w:val="20"/>
        </w:rPr>
        <w:t>»,</w:t>
      </w:r>
    </w:p>
    <w:p w14:paraId="235A9292" w14:textId="77777777" w:rsidR="0088756F" w:rsidRPr="00D14376" w:rsidRDefault="0088756F" w:rsidP="0088756F">
      <w:pPr>
        <w:pStyle w:val="ListParagraph"/>
        <w:numPr>
          <w:ilvl w:val="0"/>
          <w:numId w:val="35"/>
        </w:numPr>
        <w:ind w:left="270" w:hanging="270"/>
        <w:contextualSpacing/>
        <w:rPr>
          <w:rFonts w:ascii="GHEA Grapalat" w:hAnsi="GHEA Grapalat"/>
          <w:i/>
          <w:sz w:val="20"/>
          <w:szCs w:val="20"/>
        </w:rPr>
      </w:pPr>
      <w:r w:rsidRPr="00D14376">
        <w:rPr>
          <w:rFonts w:ascii="GHEA Grapalat" w:hAnsi="GHEA Grapalat"/>
          <w:i/>
          <w:sz w:val="20"/>
          <w:szCs w:val="20"/>
        </w:rPr>
        <w:t>Постановление Правительства Республики Армения от 6 мая 2021 года N736-Н, которые подлежат применению в зависимости от вида оцениваемого имущества (права собственности), статуса имущества, цели оценки и иные обстоятельства, имеющие существенное значение для оценки.</w:t>
      </w:r>
    </w:p>
    <w:p w14:paraId="64B5B0B8" w14:textId="77777777" w:rsidR="0088756F" w:rsidRPr="00D14376" w:rsidRDefault="0088756F" w:rsidP="0088756F">
      <w:pPr>
        <w:pStyle w:val="ListParagraph"/>
        <w:numPr>
          <w:ilvl w:val="0"/>
          <w:numId w:val="35"/>
        </w:numPr>
        <w:ind w:left="270" w:hanging="270"/>
        <w:contextualSpacing/>
        <w:rPr>
          <w:rFonts w:ascii="GHEA Grapalat" w:hAnsi="GHEA Grapalat"/>
          <w:i/>
          <w:sz w:val="20"/>
          <w:szCs w:val="20"/>
        </w:rPr>
      </w:pPr>
      <w:r w:rsidRPr="00D14376">
        <w:rPr>
          <w:rFonts w:ascii="GHEA Grapalat" w:hAnsi="GHEA Grapalat"/>
          <w:i/>
          <w:sz w:val="20"/>
          <w:szCs w:val="20"/>
        </w:rPr>
        <w:t>Постановление Правительства Республики Армения от 4 июня 2020 года N 914-N о признании утратившими силу постановлений Правительства Республики Армения от 9 ноября 2000 года N 731, от 22 февраля 2001 года N 125 и от 3 октября 2013 года N 1106-N о предоставлении государственного имущества в аренду</w:t>
      </w:r>
    </w:p>
    <w:p w14:paraId="29498033" w14:textId="77777777" w:rsidR="0088756F" w:rsidRPr="00D14376" w:rsidRDefault="0088756F" w:rsidP="0088756F">
      <w:pPr>
        <w:pStyle w:val="ListParagraph"/>
        <w:numPr>
          <w:ilvl w:val="0"/>
          <w:numId w:val="35"/>
        </w:numPr>
        <w:ind w:left="270" w:hanging="270"/>
        <w:contextualSpacing/>
        <w:rPr>
          <w:rFonts w:ascii="GHEA Grapalat" w:hAnsi="GHEA Grapalat"/>
          <w:i/>
          <w:sz w:val="20"/>
          <w:szCs w:val="20"/>
        </w:rPr>
      </w:pPr>
      <w:r w:rsidRPr="00D14376">
        <w:rPr>
          <w:rFonts w:ascii="GHEA Grapalat" w:hAnsi="GHEA Grapalat"/>
          <w:i/>
          <w:sz w:val="20"/>
          <w:szCs w:val="20"/>
        </w:rPr>
        <w:t>Постановление правительства Республики Армения от 28 сентября 2023 года N 1667-N «Об утверждении Порядка проведения электронного аукциона с целью отчуждения и сдачи в аренду государственного имущества» ,</w:t>
      </w:r>
    </w:p>
    <w:p w14:paraId="03C7F9F3" w14:textId="77777777" w:rsidR="0088756F" w:rsidRPr="00D14376" w:rsidRDefault="0088756F" w:rsidP="0088756F">
      <w:pPr>
        <w:pStyle w:val="ListParagraph"/>
        <w:numPr>
          <w:ilvl w:val="0"/>
          <w:numId w:val="35"/>
        </w:numPr>
        <w:ind w:left="270" w:hanging="270"/>
        <w:contextualSpacing/>
        <w:rPr>
          <w:rFonts w:ascii="GHEA Grapalat" w:hAnsi="GHEA Grapalat"/>
          <w:i/>
          <w:sz w:val="20"/>
          <w:szCs w:val="20"/>
        </w:rPr>
      </w:pPr>
      <w:r w:rsidRPr="00D14376">
        <w:rPr>
          <w:rFonts w:ascii="GHEA Grapalat" w:hAnsi="GHEA Grapalat"/>
          <w:i/>
          <w:sz w:val="20"/>
          <w:szCs w:val="20"/>
        </w:rPr>
        <w:t>Приказ министра территориального управления и инфраструктур РА N 29-L от 8 июня 2021 года «Об утверждении Порядка хранения движимого имущества, являющегося государственной собственностью, переданного (закрепленного) во владение и пользование государственным органам, предоставленного организациям, компаниям и фондам на праве безвозмездного пользования» ,</w:t>
      </w:r>
    </w:p>
    <w:p w14:paraId="29CC9574" w14:textId="77777777" w:rsidR="0088756F" w:rsidRPr="00D14376" w:rsidRDefault="0088756F" w:rsidP="0088756F">
      <w:pPr>
        <w:ind w:firstLine="567"/>
        <w:rPr>
          <w:rFonts w:ascii="GHEA Grapalat" w:hAnsi="GHEA Grapalat"/>
          <w:i/>
          <w:sz w:val="20"/>
          <w:szCs w:val="20"/>
        </w:rPr>
      </w:pPr>
      <w:r w:rsidRPr="00D14376">
        <w:rPr>
          <w:rFonts w:ascii="GHEA Grapalat" w:hAnsi="GHEA Grapalat"/>
          <w:i/>
          <w:sz w:val="20"/>
          <w:szCs w:val="20"/>
        </w:rPr>
        <w:t>При предоставлении услуг должны соблюдаться требования, предъявляемые к количественным и качественным характеристикам имущества (имущественных прав), правам и ограничениям в отношении него, а также к методам оценки и результатам оценки и их формулированию в соответствии со стандартами оценки. Исполнитель также обязан соблюдать требования законодательства РА к поведению оценщика. Перед оценкой движимого имущества, на основании задания на оценку, представленного заказчиком, и другой информации, исполнитель должен письменно уведомить заказчика об обстоятельствах превышения потенциальной стоимости этого имущества порога в десять миллионов драмов РА:</w:t>
      </w:r>
    </w:p>
    <w:p w14:paraId="288E4322" w14:textId="77777777" w:rsidR="0088756F" w:rsidRPr="00D14376" w:rsidRDefault="0088756F" w:rsidP="0088756F">
      <w:pPr>
        <w:ind w:firstLine="567"/>
        <w:rPr>
          <w:rFonts w:ascii="GHEA Grapalat" w:hAnsi="GHEA Grapalat"/>
          <w:i/>
          <w:sz w:val="20"/>
          <w:szCs w:val="20"/>
        </w:rPr>
      </w:pPr>
      <w:r w:rsidRPr="00D14376">
        <w:rPr>
          <w:rFonts w:ascii="GHEA Grapalat" w:hAnsi="GHEA Grapalat"/>
          <w:i/>
          <w:sz w:val="20"/>
          <w:szCs w:val="20"/>
        </w:rPr>
        <w:t>Результаты оказания услуг должны быть оформлены отчетами об оценке (в электронной версии и в 2 экз. в печатной версии), которые должны содержать наименование и юридический адрес Исполнителя и следующую информацию относительно оцениваемого имущества (право собственности);</w:t>
      </w:r>
    </w:p>
    <w:p w14:paraId="74B22778" w14:textId="77777777" w:rsidR="0088756F" w:rsidRPr="00D14376" w:rsidRDefault="0088756F" w:rsidP="0088756F">
      <w:pPr>
        <w:pStyle w:val="ListParagraph"/>
        <w:numPr>
          <w:ilvl w:val="0"/>
          <w:numId w:val="36"/>
        </w:numPr>
        <w:ind w:left="270" w:hanging="270"/>
        <w:contextualSpacing/>
        <w:rPr>
          <w:rFonts w:ascii="GHEA Grapalat" w:hAnsi="GHEA Grapalat"/>
          <w:i/>
          <w:sz w:val="20"/>
          <w:szCs w:val="20"/>
        </w:rPr>
      </w:pPr>
      <w:r w:rsidRPr="00D14376">
        <w:rPr>
          <w:rFonts w:ascii="GHEA Grapalat" w:hAnsi="GHEA Grapalat"/>
          <w:i/>
          <w:sz w:val="20"/>
          <w:szCs w:val="20"/>
        </w:rPr>
        <w:lastRenderedPageBreak/>
        <w:t>оценочное задание,</w:t>
      </w:r>
    </w:p>
    <w:p w14:paraId="71A128AB" w14:textId="77777777" w:rsidR="0088756F" w:rsidRPr="00D14376" w:rsidRDefault="0088756F" w:rsidP="0088756F">
      <w:pPr>
        <w:pStyle w:val="ListParagraph"/>
        <w:numPr>
          <w:ilvl w:val="0"/>
          <w:numId w:val="36"/>
        </w:numPr>
        <w:ind w:left="284" w:hanging="284"/>
        <w:contextualSpacing/>
        <w:rPr>
          <w:rFonts w:ascii="GHEA Grapalat" w:hAnsi="GHEA Grapalat"/>
          <w:i/>
          <w:sz w:val="20"/>
          <w:szCs w:val="20"/>
        </w:rPr>
      </w:pPr>
      <w:r w:rsidRPr="00D14376">
        <w:rPr>
          <w:rFonts w:ascii="GHEA Grapalat" w:hAnsi="GHEA Grapalat"/>
          <w:i/>
          <w:sz w:val="20"/>
          <w:szCs w:val="20"/>
        </w:rPr>
        <w:t>исходные данные об имуществе и документы, подтверждающие их получение из достоверных источников,</w:t>
      </w:r>
    </w:p>
    <w:p w14:paraId="4EA20E8C" w14:textId="77777777" w:rsidR="0088756F" w:rsidRPr="00D14376" w:rsidRDefault="0088756F" w:rsidP="0088756F">
      <w:pPr>
        <w:pStyle w:val="ListParagraph"/>
        <w:numPr>
          <w:ilvl w:val="0"/>
          <w:numId w:val="36"/>
        </w:numPr>
        <w:ind w:left="360"/>
        <w:contextualSpacing/>
        <w:rPr>
          <w:rFonts w:ascii="GHEA Grapalat" w:hAnsi="GHEA Grapalat"/>
          <w:i/>
          <w:sz w:val="20"/>
          <w:szCs w:val="20"/>
        </w:rPr>
      </w:pPr>
      <w:r w:rsidRPr="00D14376">
        <w:rPr>
          <w:rFonts w:ascii="GHEA Grapalat" w:hAnsi="GHEA Grapalat"/>
          <w:i/>
          <w:sz w:val="20"/>
          <w:szCs w:val="20"/>
        </w:rPr>
        <w:t>информацию о правах и ограничениях на имущество,</w:t>
      </w:r>
      <w:r w:rsidRPr="00D14376">
        <w:rPr>
          <w:i/>
          <w:sz w:val="20"/>
          <w:szCs w:val="20"/>
        </w:rPr>
        <w:t xml:space="preserve"> </w:t>
      </w:r>
      <w:r w:rsidRPr="00D14376">
        <w:rPr>
          <w:rFonts w:ascii="GHEA Grapalat" w:hAnsi="GHEA Grapalat"/>
          <w:i/>
          <w:sz w:val="20"/>
          <w:szCs w:val="20"/>
        </w:rPr>
        <w:t>(в том числе возникающие при отчуждении)</w:t>
      </w:r>
      <w:r w:rsidRPr="00D14376">
        <w:rPr>
          <w:i/>
          <w:sz w:val="20"/>
          <w:szCs w:val="20"/>
        </w:rPr>
        <w:t xml:space="preserve"> </w:t>
      </w:r>
    </w:p>
    <w:p w14:paraId="3A14F663" w14:textId="77777777" w:rsidR="0088756F" w:rsidRPr="00D14376" w:rsidRDefault="0088756F" w:rsidP="0088756F">
      <w:pPr>
        <w:pStyle w:val="ListParagraph"/>
        <w:numPr>
          <w:ilvl w:val="0"/>
          <w:numId w:val="36"/>
        </w:numPr>
        <w:ind w:left="284" w:hanging="284"/>
        <w:contextualSpacing/>
        <w:rPr>
          <w:rFonts w:ascii="GHEA Grapalat" w:hAnsi="GHEA Grapalat"/>
          <w:i/>
          <w:sz w:val="20"/>
          <w:szCs w:val="20"/>
        </w:rPr>
      </w:pPr>
      <w:r w:rsidRPr="00D14376">
        <w:rPr>
          <w:rFonts w:ascii="GHEA Grapalat" w:hAnsi="GHEA Grapalat"/>
          <w:i/>
          <w:sz w:val="20"/>
          <w:szCs w:val="20"/>
        </w:rPr>
        <w:t>описание имущества и итоги его осмотра, (включая достаточное количество фотографий и видеозаписи),</w:t>
      </w:r>
    </w:p>
    <w:p w14:paraId="513D1286" w14:textId="77777777" w:rsidR="0088756F" w:rsidRPr="00D14376" w:rsidRDefault="0088756F" w:rsidP="0088756F">
      <w:pPr>
        <w:pStyle w:val="ListParagraph"/>
        <w:numPr>
          <w:ilvl w:val="0"/>
          <w:numId w:val="36"/>
        </w:numPr>
        <w:ind w:left="284" w:hanging="284"/>
        <w:contextualSpacing/>
        <w:rPr>
          <w:rFonts w:ascii="GHEA Grapalat" w:hAnsi="GHEA Grapalat"/>
          <w:i/>
          <w:sz w:val="20"/>
          <w:szCs w:val="20"/>
        </w:rPr>
      </w:pPr>
      <w:r w:rsidRPr="00D14376">
        <w:rPr>
          <w:rFonts w:ascii="GHEA Grapalat" w:hAnsi="GHEA Grapalat"/>
          <w:i/>
          <w:sz w:val="20"/>
          <w:szCs w:val="20"/>
        </w:rPr>
        <w:t>даты проведения осмотра и произведения оценки имущества,</w:t>
      </w:r>
    </w:p>
    <w:p w14:paraId="2EFC815D" w14:textId="77777777" w:rsidR="0088756F" w:rsidRPr="00D14376" w:rsidRDefault="0088756F" w:rsidP="0088756F">
      <w:pPr>
        <w:pStyle w:val="ListParagraph"/>
        <w:numPr>
          <w:ilvl w:val="0"/>
          <w:numId w:val="36"/>
        </w:numPr>
        <w:ind w:left="270" w:hanging="270"/>
        <w:contextualSpacing/>
        <w:rPr>
          <w:rFonts w:ascii="GHEA Grapalat" w:hAnsi="GHEA Grapalat"/>
          <w:i/>
          <w:sz w:val="20"/>
          <w:szCs w:val="20"/>
        </w:rPr>
      </w:pPr>
      <w:r w:rsidRPr="00D14376">
        <w:rPr>
          <w:rFonts w:ascii="GHEA Grapalat" w:hAnsi="GHEA Grapalat"/>
          <w:i/>
          <w:sz w:val="20"/>
          <w:szCs w:val="20"/>
        </w:rPr>
        <w:t>методика определения полученной рыночной стоимости и обоснование ее выбора,</w:t>
      </w:r>
    </w:p>
    <w:p w14:paraId="27FB88BB" w14:textId="77777777" w:rsidR="0088756F" w:rsidRPr="00D14376" w:rsidRDefault="0088756F" w:rsidP="0088756F">
      <w:pPr>
        <w:pStyle w:val="ListParagraph"/>
        <w:numPr>
          <w:ilvl w:val="0"/>
          <w:numId w:val="36"/>
        </w:numPr>
        <w:ind w:left="270" w:hanging="270"/>
        <w:contextualSpacing/>
        <w:rPr>
          <w:rFonts w:ascii="GHEA Grapalat" w:hAnsi="GHEA Grapalat"/>
          <w:i/>
          <w:sz w:val="20"/>
          <w:szCs w:val="20"/>
        </w:rPr>
      </w:pPr>
      <w:r w:rsidRPr="00D14376">
        <w:rPr>
          <w:rFonts w:ascii="GHEA Grapalat" w:hAnsi="GHEA Grapalat"/>
          <w:i/>
          <w:sz w:val="20"/>
          <w:szCs w:val="20"/>
        </w:rPr>
        <w:t>оценки рыночной стоимости, сформированные в результате анализа,</w:t>
      </w:r>
    </w:p>
    <w:p w14:paraId="77B92D65" w14:textId="77777777" w:rsidR="0088756F" w:rsidRPr="00D14376" w:rsidRDefault="0088756F" w:rsidP="0088756F">
      <w:pPr>
        <w:pStyle w:val="ListParagraph"/>
        <w:numPr>
          <w:ilvl w:val="0"/>
          <w:numId w:val="36"/>
        </w:numPr>
        <w:ind w:left="284" w:hanging="284"/>
        <w:contextualSpacing/>
        <w:rPr>
          <w:rFonts w:ascii="GHEA Grapalat" w:hAnsi="GHEA Grapalat"/>
          <w:i/>
          <w:sz w:val="20"/>
          <w:szCs w:val="20"/>
        </w:rPr>
      </w:pPr>
      <w:r w:rsidRPr="00D14376">
        <w:rPr>
          <w:rFonts w:ascii="GHEA Grapalat" w:hAnsi="GHEA Grapalat"/>
          <w:i/>
          <w:sz w:val="20"/>
          <w:szCs w:val="20"/>
        </w:rPr>
        <w:t>перечень использованных для оценки документов.</w:t>
      </w:r>
    </w:p>
    <w:p w14:paraId="160F7621" w14:textId="77777777" w:rsidR="0088756F" w:rsidRDefault="0088756F" w:rsidP="0088756F">
      <w:pPr>
        <w:rPr>
          <w:rFonts w:ascii="GHEA Grapalat" w:hAnsi="GHEA Grapalat"/>
          <w:i/>
          <w:sz w:val="20"/>
          <w:szCs w:val="20"/>
          <w:lang w:val="en-US"/>
        </w:rPr>
      </w:pPr>
      <w:r w:rsidRPr="00D14376">
        <w:rPr>
          <w:rFonts w:ascii="GHEA Grapalat" w:hAnsi="GHEA Grapalat"/>
          <w:i/>
          <w:sz w:val="20"/>
          <w:szCs w:val="20"/>
        </w:rPr>
        <w:t xml:space="preserve">Отчеты должны быть выполнены в простой и понятной форме для лиц, не знакомых с процессами оценки имущества (имущественных прав), а их печатная и электронная версии должны быть переданы Исполнителем Заказчику лично в  задокументированном в установленном порядке виде в течение 30 календарных дней со дня получения заявки заказчика по адресу г. Ереван, ул. </w:t>
      </w:r>
      <w:proofErr w:type="spellStart"/>
      <w:r w:rsidRPr="00D14376">
        <w:rPr>
          <w:rFonts w:ascii="GHEA Grapalat" w:hAnsi="GHEA Grapalat"/>
          <w:i/>
          <w:sz w:val="20"/>
          <w:szCs w:val="20"/>
        </w:rPr>
        <w:t>Закияна</w:t>
      </w:r>
      <w:proofErr w:type="spellEnd"/>
      <w:r w:rsidRPr="00D14376">
        <w:rPr>
          <w:rFonts w:ascii="GHEA Grapalat" w:hAnsi="GHEA Grapalat"/>
          <w:i/>
          <w:sz w:val="20"/>
          <w:szCs w:val="20"/>
        </w:rPr>
        <w:t xml:space="preserve"> 10.</w:t>
      </w:r>
    </w:p>
    <w:p w14:paraId="3D1D0698" w14:textId="260A28F1" w:rsidR="00E947E7" w:rsidRPr="00E947E7" w:rsidRDefault="00E947E7" w:rsidP="0088756F">
      <w:pPr>
        <w:rPr>
          <w:rFonts w:ascii="GHEA Grapalat" w:hAnsi="GHEA Grapalat"/>
          <w:i/>
          <w:sz w:val="20"/>
          <w:szCs w:val="20"/>
        </w:rPr>
      </w:pPr>
      <w:r w:rsidRPr="00E947E7">
        <w:rPr>
          <w:rFonts w:ascii="GHEA Grapalat" w:hAnsi="GHEA Grapalat"/>
          <w:i/>
          <w:sz w:val="20"/>
          <w:szCs w:val="20"/>
        </w:rPr>
        <w:t>Исполнитель в обязательном порядке должен предоставить заказчику информацию об оцениваемом имуществе в соответствии с прилагаемым форматом (приложение B) в бумажном и электронном виде вместе с каждым отчетом об оценке :</w:t>
      </w:r>
    </w:p>
    <w:p w14:paraId="6A337BF8" w14:textId="77777777" w:rsidR="0088756F" w:rsidRPr="00D14376" w:rsidRDefault="0088756F" w:rsidP="0088756F">
      <w:pPr>
        <w:ind w:firstLine="567"/>
        <w:rPr>
          <w:rFonts w:ascii="GHEA Grapalat" w:hAnsi="GHEA Grapalat"/>
          <w:i/>
          <w:sz w:val="20"/>
          <w:szCs w:val="20"/>
        </w:rPr>
      </w:pPr>
      <w:r w:rsidRPr="00D14376">
        <w:rPr>
          <w:rFonts w:ascii="GHEA Grapalat" w:hAnsi="GHEA Grapalat"/>
          <w:i/>
          <w:sz w:val="20"/>
          <w:szCs w:val="20"/>
        </w:rPr>
        <w:t>В случае представления итогов услуг оценки не должным образом или их не представления заказчику в указанные сроки, Исполнитель обязан также представить Заказчику письменное разъяснение об этом. В случае если Заказчик сочтет это разъяснение необоснованным, то в части нарушения сроков будут применены предусмотренные договором закупки меры ответственности.</w:t>
      </w:r>
    </w:p>
    <w:p w14:paraId="5427CAD6" w14:textId="77777777" w:rsidR="0088756F" w:rsidRPr="00D14376" w:rsidRDefault="0088756F" w:rsidP="0088756F">
      <w:pPr>
        <w:ind w:firstLine="567"/>
        <w:rPr>
          <w:rFonts w:ascii="GHEA Grapalat" w:hAnsi="GHEA Grapalat"/>
          <w:i/>
          <w:sz w:val="20"/>
          <w:szCs w:val="20"/>
        </w:rPr>
      </w:pPr>
      <w:r w:rsidRPr="00D14376">
        <w:rPr>
          <w:rFonts w:ascii="GHEA Grapalat" w:hAnsi="GHEA Grapalat"/>
          <w:i/>
          <w:sz w:val="20"/>
          <w:szCs w:val="20"/>
        </w:rPr>
        <w:t xml:space="preserve">В случае обнаружения в итогах оценки имущества (в представленных Заказчику документах) несоответствий или иных недостатков, Исполнитель обязан в течение 5 (пяти) рабочих дней с момента извещения об этом безвозмездно произвести необходимые изменения и исправления, вновь представив Заказчику итоги оценки имущества. </w:t>
      </w:r>
    </w:p>
    <w:p w14:paraId="159D433E" w14:textId="320F6515" w:rsidR="0088756F" w:rsidRPr="0017218F" w:rsidRDefault="0088756F" w:rsidP="0088756F">
      <w:pPr>
        <w:ind w:firstLine="567"/>
        <w:rPr>
          <w:rFonts w:ascii="GHEA Grapalat" w:hAnsi="GHEA Grapalat"/>
          <w:i/>
          <w:sz w:val="20"/>
          <w:szCs w:val="20"/>
        </w:rPr>
      </w:pPr>
      <w:r w:rsidRPr="00D14376">
        <w:rPr>
          <w:rFonts w:ascii="GHEA Grapalat" w:hAnsi="GHEA Grapalat"/>
          <w:i/>
          <w:sz w:val="20"/>
          <w:szCs w:val="20"/>
        </w:rPr>
        <w:t xml:space="preserve">В рамках договора закупки услуг оценки имущества предусматривается осуществить максимум </w:t>
      </w:r>
      <w:r w:rsidR="0017218F" w:rsidRPr="0017218F">
        <w:rPr>
          <w:rFonts w:ascii="GHEA Grapalat" w:hAnsi="GHEA Grapalat"/>
          <w:i/>
          <w:sz w:val="20"/>
          <w:szCs w:val="20"/>
        </w:rPr>
        <w:t>1731</w:t>
      </w:r>
      <w:r w:rsidRPr="00D14376">
        <w:rPr>
          <w:rFonts w:ascii="GHEA Grapalat" w:hAnsi="GHEA Grapalat"/>
          <w:i/>
          <w:sz w:val="20"/>
          <w:szCs w:val="20"/>
          <w:lang w:val="hy-AM"/>
        </w:rPr>
        <w:t xml:space="preserve"> </w:t>
      </w:r>
      <w:r w:rsidRPr="00D14376">
        <w:rPr>
          <w:rFonts w:ascii="GHEA Grapalat" w:hAnsi="GHEA Grapalat"/>
          <w:i/>
          <w:sz w:val="20"/>
          <w:szCs w:val="20"/>
        </w:rPr>
        <w:t>оценку имущества</w:t>
      </w:r>
      <w:r w:rsidRPr="00D14376">
        <w:rPr>
          <w:i/>
          <w:sz w:val="20"/>
          <w:szCs w:val="20"/>
        </w:rPr>
        <w:t xml:space="preserve"> </w:t>
      </w:r>
      <w:r w:rsidRPr="00D14376">
        <w:rPr>
          <w:rFonts w:ascii="GHEA Grapalat" w:hAnsi="GHEA Grapalat"/>
          <w:i/>
          <w:sz w:val="20"/>
          <w:szCs w:val="20"/>
        </w:rPr>
        <w:t>(имущественных прав), из которых</w:t>
      </w:r>
    </w:p>
    <w:tbl>
      <w:tblPr>
        <w:tblW w:w="10736" w:type="dxa"/>
        <w:jc w:val="center"/>
        <w:shd w:val="clear" w:color="auto" w:fill="FFFFFF"/>
        <w:tblCellMar>
          <w:left w:w="0" w:type="dxa"/>
          <w:right w:w="0" w:type="dxa"/>
        </w:tblCellMar>
        <w:tblLook w:val="04A0" w:firstRow="1" w:lastRow="0" w:firstColumn="1" w:lastColumn="0" w:noHBand="0" w:noVBand="1"/>
      </w:tblPr>
      <w:tblGrid>
        <w:gridCol w:w="8874"/>
        <w:gridCol w:w="1862"/>
      </w:tblGrid>
      <w:tr w:rsidR="009B2C76" w:rsidRPr="00D61A6C" w14:paraId="2C5A4D3F" w14:textId="77777777" w:rsidTr="00546AC4">
        <w:trPr>
          <w:trHeight w:val="346"/>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919E282" w14:textId="77777777" w:rsidR="009B2C76" w:rsidRPr="00F25A8A" w:rsidRDefault="009B2C76" w:rsidP="00546AC4">
            <w:pPr>
              <w:pStyle w:val="msonormalmrcssattr"/>
              <w:rPr>
                <w:rFonts w:ascii="GHEA Grapalat" w:hAnsi="GHEA Grapalat"/>
                <w:sz w:val="20"/>
                <w:szCs w:val="20"/>
                <w:lang w:val="ru-RU"/>
              </w:rPr>
            </w:pPr>
            <w:r w:rsidRPr="00F25A8A">
              <w:rPr>
                <w:rFonts w:ascii="GHEA Grapalat" w:hAnsi="GHEA Grapalat"/>
                <w:i/>
                <w:sz w:val="20"/>
                <w:szCs w:val="20"/>
                <w:lang w:val="ru-RU"/>
              </w:rPr>
              <w:t xml:space="preserve">Недвижимость общей площадью до 300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1134C14" w14:textId="1DAE8609" w:rsidR="009B2C76" w:rsidRPr="00D61A6C" w:rsidRDefault="009B2C76" w:rsidP="00546AC4">
            <w:pPr>
              <w:pStyle w:val="msonormalmrcssattr"/>
              <w:jc w:val="center"/>
              <w:rPr>
                <w:rFonts w:ascii="GHEA Grapalat" w:hAnsi="GHEA Grapalat" w:cs="Sylfaen"/>
                <w:lang w:val="hy-AM"/>
              </w:rPr>
            </w:pPr>
            <w:r w:rsidRPr="00E44228">
              <w:rPr>
                <w:rFonts w:ascii="GHEA Grapalat" w:hAnsi="GHEA Grapalat" w:cs="Calibri"/>
                <w:color w:val="000000"/>
                <w:sz w:val="20"/>
                <w:szCs w:val="20"/>
                <w:lang w:val="hy-AM"/>
              </w:rPr>
              <w:t xml:space="preserve">4 </w:t>
            </w:r>
            <w:proofErr w:type="spellStart"/>
            <w:r w:rsidR="00EF639A" w:rsidRPr="00D14376">
              <w:rPr>
                <w:rFonts w:ascii="GHEA Grapalat" w:hAnsi="GHEA Grapalat"/>
                <w:i/>
                <w:sz w:val="20"/>
                <w:szCs w:val="20"/>
              </w:rPr>
              <w:t>единиц</w:t>
            </w:r>
            <w:proofErr w:type="spellEnd"/>
          </w:p>
        </w:tc>
      </w:tr>
      <w:tr w:rsidR="009B2C76" w:rsidRPr="00D61A6C" w14:paraId="4E18F141" w14:textId="77777777" w:rsidTr="00546AC4">
        <w:trPr>
          <w:trHeight w:val="317"/>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F522349" w14:textId="77777777" w:rsidR="009B2C76" w:rsidRPr="00F25A8A" w:rsidRDefault="009B2C76" w:rsidP="00546AC4">
            <w:pPr>
              <w:pStyle w:val="msonormalmrcssattr"/>
              <w:rPr>
                <w:rFonts w:ascii="GHEA Grapalat" w:hAnsi="GHEA Grapalat"/>
                <w:sz w:val="20"/>
                <w:szCs w:val="20"/>
                <w:lang w:val="ru-RU"/>
              </w:rPr>
            </w:pPr>
            <w:r w:rsidRPr="00F25A8A">
              <w:rPr>
                <w:rFonts w:ascii="GHEA Grapalat" w:hAnsi="GHEA Grapalat"/>
                <w:i/>
                <w:sz w:val="20"/>
                <w:szCs w:val="20"/>
                <w:lang w:val="ru-RU"/>
              </w:rPr>
              <w:t xml:space="preserve"> Недвижимость общей площадью от 301 до 2000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D20603E" w14:textId="4B58D0A0" w:rsidR="009B2C76" w:rsidRPr="00D61A6C" w:rsidRDefault="009B2C76" w:rsidP="00546AC4">
            <w:pPr>
              <w:pStyle w:val="msonormalmrcssattr"/>
              <w:jc w:val="center"/>
              <w:rPr>
                <w:rFonts w:ascii="GHEA Grapalat" w:hAnsi="GHEA Grapalat" w:cs="Sylfaen"/>
                <w:lang w:val="hy-AM"/>
              </w:rPr>
            </w:pPr>
            <w:r w:rsidRPr="00E44228">
              <w:rPr>
                <w:rFonts w:ascii="GHEA Grapalat" w:hAnsi="GHEA Grapalat" w:cs="Calibri"/>
                <w:color w:val="000000"/>
                <w:sz w:val="20"/>
                <w:szCs w:val="20"/>
                <w:lang w:val="hy-AM"/>
              </w:rPr>
              <w:t xml:space="preserve">4 </w:t>
            </w:r>
            <w:proofErr w:type="spellStart"/>
            <w:r w:rsidR="00EF639A" w:rsidRPr="00D14376">
              <w:rPr>
                <w:rFonts w:ascii="GHEA Grapalat" w:hAnsi="GHEA Grapalat"/>
                <w:i/>
                <w:sz w:val="20"/>
                <w:szCs w:val="20"/>
              </w:rPr>
              <w:t>единиц</w:t>
            </w:r>
            <w:proofErr w:type="spellEnd"/>
          </w:p>
        </w:tc>
      </w:tr>
      <w:tr w:rsidR="009B2C76" w:rsidRPr="00D61A6C" w14:paraId="13B615B7" w14:textId="77777777" w:rsidTr="00546AC4">
        <w:trPr>
          <w:trHeight w:val="317"/>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DEC3670" w14:textId="77777777" w:rsidR="009B2C76" w:rsidRPr="00F25A8A" w:rsidRDefault="009B2C76" w:rsidP="00546AC4">
            <w:pPr>
              <w:pStyle w:val="msonormalmrcssattr"/>
              <w:rPr>
                <w:rFonts w:ascii="GHEA Grapalat" w:hAnsi="GHEA Grapalat"/>
                <w:sz w:val="20"/>
                <w:szCs w:val="20"/>
                <w:lang w:val="ru-RU"/>
              </w:rPr>
            </w:pPr>
            <w:r w:rsidRPr="00F25A8A">
              <w:rPr>
                <w:rFonts w:ascii="GHEA Grapalat" w:hAnsi="GHEA Grapalat"/>
                <w:i/>
                <w:sz w:val="20"/>
                <w:szCs w:val="20"/>
                <w:lang w:val="ru-RU"/>
              </w:rPr>
              <w:t xml:space="preserve">Недвижимость общей площадью 2001-10 000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9F128C6" w14:textId="29485D4C" w:rsidR="009B2C76" w:rsidRPr="00D61A6C" w:rsidRDefault="009B2C76" w:rsidP="00546AC4">
            <w:pPr>
              <w:pStyle w:val="msonormalmrcssattr"/>
              <w:jc w:val="center"/>
              <w:rPr>
                <w:rFonts w:ascii="GHEA Grapalat" w:hAnsi="GHEA Grapalat" w:cs="Sylfaen"/>
                <w:lang w:val="hy-AM"/>
              </w:rPr>
            </w:pPr>
            <w:r w:rsidRPr="00E44228">
              <w:rPr>
                <w:rFonts w:ascii="GHEA Grapalat" w:hAnsi="GHEA Grapalat" w:cs="Calibri"/>
                <w:color w:val="000000"/>
                <w:sz w:val="20"/>
                <w:szCs w:val="20"/>
                <w:lang w:val="hy-AM"/>
              </w:rPr>
              <w:t xml:space="preserve">14 </w:t>
            </w:r>
            <w:proofErr w:type="spellStart"/>
            <w:r w:rsidR="00EF639A" w:rsidRPr="00D14376">
              <w:rPr>
                <w:rFonts w:ascii="GHEA Grapalat" w:hAnsi="GHEA Grapalat"/>
                <w:i/>
                <w:sz w:val="20"/>
                <w:szCs w:val="20"/>
              </w:rPr>
              <w:t>единиц</w:t>
            </w:r>
            <w:proofErr w:type="spellEnd"/>
          </w:p>
        </w:tc>
      </w:tr>
      <w:tr w:rsidR="009B2C76" w:rsidRPr="00D61A6C" w14:paraId="66759DF0" w14:textId="77777777" w:rsidTr="00546AC4">
        <w:trPr>
          <w:trHeight w:val="317"/>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6BC288" w14:textId="77777777" w:rsidR="009B2C76" w:rsidRPr="00F25A8A" w:rsidRDefault="009B2C76" w:rsidP="00546AC4">
            <w:pPr>
              <w:pStyle w:val="msonormalmrcssattr"/>
              <w:rPr>
                <w:rFonts w:ascii="GHEA Grapalat" w:hAnsi="GHEA Grapalat"/>
                <w:sz w:val="20"/>
                <w:szCs w:val="20"/>
                <w:lang w:val="ru-RU"/>
              </w:rPr>
            </w:pPr>
            <w:r w:rsidRPr="00F25A8A">
              <w:rPr>
                <w:rFonts w:ascii="GHEA Grapalat" w:hAnsi="GHEA Grapalat"/>
                <w:i/>
                <w:sz w:val="20"/>
                <w:szCs w:val="20"/>
                <w:lang w:val="ru-RU"/>
              </w:rPr>
              <w:t xml:space="preserve">Недвижимость общей площадью более </w:t>
            </w:r>
            <w:r w:rsidRPr="00E90056">
              <w:rPr>
                <w:rFonts w:ascii="GHEA Grapalat" w:hAnsi="GHEA Grapalat"/>
                <w:i/>
                <w:sz w:val="20"/>
                <w:szCs w:val="20"/>
                <w:lang w:val="ru-RU"/>
              </w:rPr>
              <w:t>10</w:t>
            </w:r>
            <w:r w:rsidRPr="00F25A8A">
              <w:rPr>
                <w:rFonts w:ascii="GHEA Grapalat" w:hAnsi="GHEA Grapalat"/>
                <w:i/>
                <w:sz w:val="20"/>
                <w:szCs w:val="20"/>
                <w:lang w:val="ru-RU"/>
              </w:rPr>
              <w:t xml:space="preserve"> 001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012A5F7" w14:textId="582FF7E9" w:rsidR="009B2C76" w:rsidRPr="00D61A6C" w:rsidRDefault="009B2C76" w:rsidP="00546AC4">
            <w:pPr>
              <w:pStyle w:val="msonormalmrcssattr"/>
              <w:jc w:val="center"/>
              <w:rPr>
                <w:rFonts w:ascii="GHEA Grapalat" w:hAnsi="GHEA Grapalat" w:cs="Sylfaen"/>
                <w:lang w:val="hy-AM"/>
              </w:rPr>
            </w:pPr>
            <w:r w:rsidRPr="00E44228">
              <w:rPr>
                <w:rFonts w:ascii="GHEA Grapalat" w:hAnsi="GHEA Grapalat" w:cs="Calibri"/>
                <w:color w:val="000000"/>
                <w:sz w:val="20"/>
                <w:szCs w:val="20"/>
                <w:lang w:val="hy-AM"/>
              </w:rPr>
              <w:t xml:space="preserve"> 10 </w:t>
            </w:r>
            <w:proofErr w:type="spellStart"/>
            <w:r w:rsidR="00EF639A" w:rsidRPr="00D14376">
              <w:rPr>
                <w:rFonts w:ascii="GHEA Grapalat" w:hAnsi="GHEA Grapalat"/>
                <w:i/>
                <w:sz w:val="20"/>
                <w:szCs w:val="20"/>
              </w:rPr>
              <w:t>единиц</w:t>
            </w:r>
            <w:proofErr w:type="spellEnd"/>
          </w:p>
        </w:tc>
      </w:tr>
      <w:tr w:rsidR="009B2C76" w:rsidRPr="00D61A6C" w14:paraId="1FC62952" w14:textId="77777777" w:rsidTr="00546AC4">
        <w:trPr>
          <w:trHeight w:val="325"/>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938FCA5" w14:textId="77777777" w:rsidR="009B2C76" w:rsidRPr="00F25A8A" w:rsidRDefault="009B2C76" w:rsidP="00546AC4">
            <w:pPr>
              <w:pStyle w:val="msonormalmrcssattr"/>
              <w:rPr>
                <w:rFonts w:ascii="GHEA Grapalat" w:hAnsi="GHEA Grapalat"/>
                <w:sz w:val="20"/>
                <w:szCs w:val="20"/>
                <w:lang w:val="ru-RU"/>
              </w:rPr>
            </w:pPr>
            <w:r w:rsidRPr="00F25A8A">
              <w:rPr>
                <w:rFonts w:ascii="GHEA Grapalat" w:hAnsi="GHEA Grapalat"/>
                <w:i/>
                <w:sz w:val="20"/>
                <w:szCs w:val="20"/>
                <w:lang w:val="ru-RU"/>
              </w:rPr>
              <w:t xml:space="preserve">рыночная стоимость аренды недвижимости общей площадью до 10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A41221B" w14:textId="05BD4562" w:rsidR="009B2C76" w:rsidRPr="00D61A6C" w:rsidRDefault="009B2C76" w:rsidP="00546AC4">
            <w:pPr>
              <w:pStyle w:val="msonormalmrcssattr"/>
              <w:jc w:val="center"/>
              <w:rPr>
                <w:rFonts w:ascii="GHEA Grapalat" w:hAnsi="GHEA Grapalat" w:cs="Sylfaen"/>
                <w:lang w:val="hy-AM"/>
              </w:rPr>
            </w:pPr>
            <w:r w:rsidRPr="00E44228">
              <w:rPr>
                <w:rFonts w:ascii="GHEA Grapalat" w:eastAsia="Calibri" w:hAnsi="GHEA Grapalat" w:cs="Sylfaen"/>
                <w:sz w:val="20"/>
                <w:szCs w:val="20"/>
                <w:lang w:val="hy-AM"/>
              </w:rPr>
              <w:t>7</w:t>
            </w:r>
            <w:r w:rsidR="00EF639A" w:rsidRPr="00D14376">
              <w:rPr>
                <w:rFonts w:ascii="GHEA Grapalat" w:hAnsi="GHEA Grapalat"/>
                <w:i/>
                <w:sz w:val="20"/>
                <w:szCs w:val="20"/>
              </w:rPr>
              <w:t xml:space="preserve"> </w:t>
            </w:r>
            <w:proofErr w:type="spellStart"/>
            <w:r w:rsidR="00EF639A" w:rsidRPr="00D14376">
              <w:rPr>
                <w:rFonts w:ascii="GHEA Grapalat" w:hAnsi="GHEA Grapalat"/>
                <w:i/>
                <w:sz w:val="20"/>
                <w:szCs w:val="20"/>
              </w:rPr>
              <w:t>единиц</w:t>
            </w:r>
            <w:proofErr w:type="spellEnd"/>
          </w:p>
        </w:tc>
      </w:tr>
      <w:tr w:rsidR="009B2C76" w:rsidRPr="00576589" w14:paraId="3DC2CD6B" w14:textId="77777777" w:rsidTr="00546AC4">
        <w:trPr>
          <w:trHeight w:val="325"/>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02BFB85" w14:textId="77777777" w:rsidR="009B2C76" w:rsidRPr="00576589" w:rsidRDefault="009B2C76" w:rsidP="00546AC4">
            <w:pPr>
              <w:pStyle w:val="msonormalmrcssattr"/>
              <w:rPr>
                <w:rFonts w:ascii="GHEA Grapalat" w:hAnsi="GHEA Grapalat"/>
                <w:i/>
                <w:sz w:val="20"/>
                <w:szCs w:val="20"/>
                <w:lang w:val="ru-RU"/>
              </w:rPr>
            </w:pPr>
            <w:r w:rsidRPr="00F25A8A">
              <w:rPr>
                <w:rFonts w:ascii="GHEA Grapalat" w:hAnsi="GHEA Grapalat"/>
                <w:i/>
                <w:sz w:val="20"/>
                <w:szCs w:val="20"/>
                <w:lang w:val="ru-RU"/>
              </w:rPr>
              <w:t xml:space="preserve"> Рыночная стоимость аренды недвижимости общей площадью до 100 </w:t>
            </w:r>
            <w:proofErr w:type="spellStart"/>
            <w:r>
              <w:rPr>
                <w:rFonts w:ascii="GHEA Grapalat" w:hAnsi="GHEA Grapalat"/>
                <w:i/>
                <w:sz w:val="20"/>
                <w:szCs w:val="20"/>
                <w:lang w:val="ru-RU"/>
              </w:rPr>
              <w:t>кв.м</w:t>
            </w:r>
            <w:proofErr w:type="spellEnd"/>
            <w:r w:rsidRPr="00F25A8A">
              <w:rPr>
                <w:rFonts w:ascii="GHEA Grapalat" w:hAnsi="GHEA Grapalat"/>
                <w:i/>
                <w:sz w:val="20"/>
                <w:szCs w:val="20"/>
                <w:lang w:val="ru-RU"/>
              </w:rPr>
              <w:t xml:space="preserve"> </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25CD0CC" w14:textId="3C1EA200" w:rsidR="009B2C76" w:rsidRPr="00576589" w:rsidRDefault="009B2C76" w:rsidP="00546AC4">
            <w:pPr>
              <w:pStyle w:val="msonormalmrcssattr"/>
              <w:jc w:val="center"/>
              <w:rPr>
                <w:rFonts w:ascii="GHEA Grapalat" w:eastAsia="Calibri" w:hAnsi="GHEA Grapalat" w:cs="Sylfaen"/>
                <w:sz w:val="20"/>
                <w:szCs w:val="20"/>
                <w:lang w:val="hy-AM"/>
              </w:rPr>
            </w:pPr>
            <w:r w:rsidRPr="00E44228">
              <w:rPr>
                <w:rFonts w:ascii="GHEA Grapalat" w:eastAsia="Calibri" w:hAnsi="GHEA Grapalat" w:cs="Sylfaen"/>
                <w:sz w:val="20"/>
                <w:szCs w:val="20"/>
                <w:lang w:val="hy-AM"/>
              </w:rPr>
              <w:t>20</w:t>
            </w:r>
            <w:r w:rsidR="00EF639A" w:rsidRPr="00D14376">
              <w:rPr>
                <w:rFonts w:ascii="GHEA Grapalat" w:hAnsi="GHEA Grapalat"/>
                <w:i/>
                <w:sz w:val="20"/>
                <w:szCs w:val="20"/>
              </w:rPr>
              <w:t xml:space="preserve"> </w:t>
            </w:r>
            <w:proofErr w:type="spellStart"/>
            <w:r w:rsidR="00EF639A" w:rsidRPr="00D14376">
              <w:rPr>
                <w:rFonts w:ascii="GHEA Grapalat" w:hAnsi="GHEA Grapalat"/>
                <w:i/>
                <w:sz w:val="20"/>
                <w:szCs w:val="20"/>
              </w:rPr>
              <w:t>единиц</w:t>
            </w:r>
            <w:proofErr w:type="spellEnd"/>
          </w:p>
        </w:tc>
      </w:tr>
      <w:tr w:rsidR="009B2C76" w:rsidRPr="002E5104" w14:paraId="706EE9CC" w14:textId="77777777" w:rsidTr="00546AC4">
        <w:trPr>
          <w:trHeight w:val="325"/>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54F5B43" w14:textId="77777777" w:rsidR="009B2C76" w:rsidRPr="002E5104" w:rsidRDefault="009B2C76" w:rsidP="00546AC4">
            <w:pPr>
              <w:pStyle w:val="msonormalmrcssattr"/>
              <w:rPr>
                <w:rFonts w:ascii="GHEA Grapalat" w:hAnsi="GHEA Grapalat"/>
                <w:i/>
                <w:sz w:val="20"/>
                <w:szCs w:val="20"/>
                <w:lang w:val="ru-RU"/>
              </w:rPr>
            </w:pPr>
            <w:r w:rsidRPr="00F25A8A">
              <w:rPr>
                <w:rFonts w:ascii="GHEA Grapalat" w:hAnsi="GHEA Grapalat"/>
                <w:i/>
                <w:sz w:val="20"/>
                <w:szCs w:val="20"/>
                <w:lang w:val="ru-RU"/>
              </w:rPr>
              <w:t xml:space="preserve"> Рыночная стоимость аренды недвижимости общей площадью 101 и более </w:t>
            </w:r>
            <w:proofErr w:type="spellStart"/>
            <w:r w:rsidRPr="00F25A8A">
              <w:rPr>
                <w:rFonts w:ascii="GHEA Grapalat" w:hAnsi="GHEA Grapalat"/>
                <w:i/>
                <w:sz w:val="20"/>
                <w:szCs w:val="20"/>
                <w:lang w:val="ru-RU"/>
              </w:rPr>
              <w:t>кв.м</w:t>
            </w:r>
            <w:proofErr w:type="spellEnd"/>
            <w:r w:rsidRPr="00F25A8A">
              <w:rPr>
                <w:rFonts w:ascii="GHEA Grapalat" w:hAnsi="GHEA Grapalat"/>
                <w:i/>
                <w:sz w:val="20"/>
                <w:szCs w:val="20"/>
                <w:lang w:val="ru-RU"/>
              </w:rPr>
              <w:t xml:space="preserve"> </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06CFE92" w14:textId="05C67B84" w:rsidR="009B2C76" w:rsidRPr="002E5104" w:rsidRDefault="009B2C76" w:rsidP="00546AC4">
            <w:pPr>
              <w:pStyle w:val="msonormalmrcssattr"/>
              <w:jc w:val="center"/>
              <w:rPr>
                <w:rFonts w:ascii="GHEA Grapalat" w:eastAsia="Calibri" w:hAnsi="GHEA Grapalat" w:cs="Sylfaen"/>
                <w:sz w:val="20"/>
                <w:szCs w:val="20"/>
                <w:lang w:val="hy-AM"/>
              </w:rPr>
            </w:pPr>
            <w:r w:rsidRPr="00E44228">
              <w:rPr>
                <w:rFonts w:ascii="GHEA Grapalat" w:hAnsi="GHEA Grapalat" w:cs="Times Armenian"/>
                <w:sz w:val="20"/>
                <w:szCs w:val="20"/>
                <w:lang w:val="hy-AM"/>
              </w:rPr>
              <w:t>7</w:t>
            </w:r>
            <w:r w:rsidR="00EF639A" w:rsidRPr="00D14376">
              <w:rPr>
                <w:rFonts w:ascii="GHEA Grapalat" w:hAnsi="GHEA Grapalat"/>
                <w:i/>
                <w:sz w:val="20"/>
                <w:szCs w:val="20"/>
              </w:rPr>
              <w:t xml:space="preserve"> </w:t>
            </w:r>
            <w:proofErr w:type="spellStart"/>
            <w:r w:rsidR="00EF639A" w:rsidRPr="00D14376">
              <w:rPr>
                <w:rFonts w:ascii="GHEA Grapalat" w:hAnsi="GHEA Grapalat"/>
                <w:i/>
                <w:sz w:val="20"/>
                <w:szCs w:val="20"/>
              </w:rPr>
              <w:t>единиц</w:t>
            </w:r>
            <w:proofErr w:type="spellEnd"/>
          </w:p>
        </w:tc>
      </w:tr>
      <w:tr w:rsidR="009B2C76" w:rsidRPr="00E94E6F" w14:paraId="106535A1" w14:textId="77777777" w:rsidTr="00546AC4">
        <w:trPr>
          <w:trHeight w:val="325"/>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A0C313E" w14:textId="77777777" w:rsidR="009B2C76" w:rsidRPr="00E94E6F" w:rsidRDefault="009B2C76" w:rsidP="00546AC4">
            <w:pPr>
              <w:pStyle w:val="msonormalmrcssattr"/>
              <w:rPr>
                <w:rFonts w:ascii="GHEA Grapalat" w:hAnsi="GHEA Grapalat"/>
                <w:i/>
                <w:sz w:val="20"/>
                <w:szCs w:val="20"/>
                <w:lang w:val="ru-RU"/>
              </w:rPr>
            </w:pPr>
            <w:r w:rsidRPr="00F25A8A">
              <w:rPr>
                <w:rFonts w:ascii="GHEA Grapalat" w:hAnsi="GHEA Grapalat"/>
                <w:i/>
                <w:sz w:val="20"/>
                <w:szCs w:val="20"/>
                <w:lang w:val="ru-RU"/>
              </w:rPr>
              <w:t>рыночная стоимость транспортных средств</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0C9FFBF" w14:textId="1E4795D8" w:rsidR="009B2C76" w:rsidRPr="00E94E6F" w:rsidRDefault="009B2C76" w:rsidP="00546AC4">
            <w:pPr>
              <w:pStyle w:val="msonormalmrcssattr"/>
              <w:jc w:val="center"/>
              <w:rPr>
                <w:rFonts w:ascii="GHEA Grapalat" w:eastAsia="Calibri" w:hAnsi="GHEA Grapalat" w:cs="Sylfaen"/>
                <w:sz w:val="20"/>
                <w:szCs w:val="20"/>
                <w:lang w:val="hy-AM"/>
              </w:rPr>
            </w:pPr>
            <w:r w:rsidRPr="00E44228">
              <w:rPr>
                <w:rFonts w:ascii="GHEA Grapalat" w:hAnsi="GHEA Grapalat" w:cs="Times Armenian"/>
                <w:sz w:val="20"/>
                <w:szCs w:val="20"/>
                <w:lang w:val="hy-AM"/>
              </w:rPr>
              <w:t>50</w:t>
            </w:r>
            <w:r w:rsidR="00EF639A" w:rsidRPr="00D14376">
              <w:rPr>
                <w:rFonts w:ascii="GHEA Grapalat" w:hAnsi="GHEA Grapalat"/>
                <w:i/>
                <w:sz w:val="20"/>
                <w:szCs w:val="20"/>
              </w:rPr>
              <w:t xml:space="preserve"> </w:t>
            </w:r>
            <w:proofErr w:type="spellStart"/>
            <w:r w:rsidR="00EF639A" w:rsidRPr="00D14376">
              <w:rPr>
                <w:rFonts w:ascii="GHEA Grapalat" w:hAnsi="GHEA Grapalat"/>
                <w:i/>
                <w:sz w:val="20"/>
                <w:szCs w:val="20"/>
              </w:rPr>
              <w:t>единиц</w:t>
            </w:r>
            <w:proofErr w:type="spellEnd"/>
          </w:p>
        </w:tc>
      </w:tr>
      <w:tr w:rsidR="009B2C76" w:rsidRPr="00E94E6F" w14:paraId="5C9D2140" w14:textId="77777777" w:rsidTr="00546AC4">
        <w:trPr>
          <w:trHeight w:val="325"/>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5C7230E" w14:textId="77777777" w:rsidR="009B2C76" w:rsidRPr="00E94E6F" w:rsidRDefault="009B2C76" w:rsidP="00546AC4">
            <w:pPr>
              <w:pStyle w:val="msonormalmrcssattr"/>
              <w:rPr>
                <w:rFonts w:ascii="GHEA Grapalat" w:hAnsi="GHEA Grapalat"/>
                <w:i/>
                <w:sz w:val="20"/>
                <w:szCs w:val="20"/>
                <w:lang w:val="ru-RU"/>
              </w:rPr>
            </w:pPr>
            <w:r w:rsidRPr="00F25A8A">
              <w:rPr>
                <w:rFonts w:ascii="GHEA Grapalat" w:hAnsi="GHEA Grapalat"/>
                <w:i/>
                <w:sz w:val="20"/>
                <w:szCs w:val="20"/>
                <w:lang w:val="ru-RU"/>
              </w:rPr>
              <w:t xml:space="preserve">рыночная стоимость ущерба, нанесенного транспортным средствам </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3988118" w14:textId="761FF603" w:rsidR="009B2C76" w:rsidRPr="00E94E6F" w:rsidRDefault="009B2C76" w:rsidP="00546AC4">
            <w:pPr>
              <w:pStyle w:val="msonormalmrcssattr"/>
              <w:jc w:val="center"/>
              <w:rPr>
                <w:rFonts w:ascii="GHEA Grapalat" w:eastAsia="Calibri" w:hAnsi="GHEA Grapalat" w:cs="Sylfaen"/>
                <w:sz w:val="20"/>
                <w:szCs w:val="20"/>
                <w:lang w:val="hy-AM"/>
              </w:rPr>
            </w:pPr>
            <w:r w:rsidRPr="00E44228">
              <w:rPr>
                <w:rFonts w:ascii="GHEA Grapalat" w:hAnsi="GHEA Grapalat" w:cs="Times Armenian"/>
                <w:sz w:val="20"/>
                <w:szCs w:val="20"/>
                <w:lang w:val="hy-AM"/>
              </w:rPr>
              <w:t>50</w:t>
            </w:r>
            <w:r w:rsidR="00EF639A" w:rsidRPr="00D14376">
              <w:rPr>
                <w:rFonts w:ascii="GHEA Grapalat" w:hAnsi="GHEA Grapalat"/>
                <w:i/>
                <w:sz w:val="20"/>
                <w:szCs w:val="20"/>
              </w:rPr>
              <w:t xml:space="preserve"> </w:t>
            </w:r>
            <w:proofErr w:type="spellStart"/>
            <w:r w:rsidR="00EF639A" w:rsidRPr="00D14376">
              <w:rPr>
                <w:rFonts w:ascii="GHEA Grapalat" w:hAnsi="GHEA Grapalat"/>
                <w:i/>
                <w:sz w:val="20"/>
                <w:szCs w:val="20"/>
              </w:rPr>
              <w:t>единиц</w:t>
            </w:r>
            <w:proofErr w:type="spellEnd"/>
          </w:p>
        </w:tc>
      </w:tr>
      <w:tr w:rsidR="009B2C76" w:rsidRPr="00E44228" w14:paraId="5C0AE415" w14:textId="77777777" w:rsidTr="00546AC4">
        <w:trPr>
          <w:trHeight w:val="317"/>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311828C" w14:textId="77777777" w:rsidR="009B2C76" w:rsidRPr="005B5509" w:rsidRDefault="009B2C76" w:rsidP="00546AC4">
            <w:pPr>
              <w:pStyle w:val="msonormalmrcssattr"/>
              <w:rPr>
                <w:rFonts w:ascii="GHEA Grapalat" w:hAnsi="GHEA Grapalat"/>
                <w:i/>
                <w:sz w:val="20"/>
                <w:szCs w:val="20"/>
                <w:lang w:val="ru-RU"/>
              </w:rPr>
            </w:pPr>
            <w:r w:rsidRPr="00F25A8A">
              <w:rPr>
                <w:rFonts w:ascii="GHEA Grapalat" w:hAnsi="GHEA Grapalat"/>
                <w:i/>
                <w:sz w:val="20"/>
                <w:szCs w:val="20"/>
                <w:lang w:val="ru-RU"/>
              </w:rPr>
              <w:t>рыночная стоимость другого движимого имущества</w:t>
            </w:r>
            <w:r w:rsidRPr="005B5509">
              <w:rPr>
                <w:rFonts w:ascii="GHEA Grapalat" w:hAnsi="GHEA Grapalat"/>
                <w:i/>
                <w:sz w:val="20"/>
                <w:szCs w:val="20"/>
                <w:lang w:val="ru-RU"/>
              </w:rPr>
              <w:t xml:space="preserve"> </w:t>
            </w:r>
            <w:r w:rsidRPr="005B5509">
              <w:rPr>
                <w:rFonts w:ascii="GHEA Grapalat" w:hAnsi="GHEA Grapalat"/>
                <w:i/>
                <w:sz w:val="20"/>
                <w:szCs w:val="20"/>
                <w:lang w:val="ru-RU" w:bidi="ru-RU"/>
              </w:rPr>
              <w:t>группировка которого осуществляется по наименованию</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1C9F6B9" w14:textId="4FFC7968" w:rsidR="009B2C76" w:rsidRPr="00E44228" w:rsidRDefault="009B2C76" w:rsidP="00546AC4">
            <w:pPr>
              <w:pStyle w:val="msonormalmrcssattr"/>
              <w:jc w:val="center"/>
              <w:rPr>
                <w:rFonts w:ascii="GHEA Grapalat" w:eastAsia="Calibri" w:hAnsi="GHEA Grapalat" w:cs="Sylfaen"/>
                <w:sz w:val="20"/>
                <w:szCs w:val="20"/>
                <w:lang w:val="hy-AM"/>
              </w:rPr>
            </w:pPr>
            <w:r w:rsidRPr="00E44228">
              <w:rPr>
                <w:rFonts w:ascii="GHEA Grapalat" w:hAnsi="GHEA Grapalat" w:cs="Times Armenian"/>
                <w:sz w:val="20"/>
                <w:szCs w:val="20"/>
                <w:lang w:val="hy-AM"/>
              </w:rPr>
              <w:t>1500</w:t>
            </w:r>
            <w:r w:rsidR="00EF639A" w:rsidRPr="00D14376">
              <w:rPr>
                <w:rFonts w:ascii="GHEA Grapalat" w:hAnsi="GHEA Grapalat"/>
                <w:i/>
                <w:sz w:val="20"/>
                <w:szCs w:val="20"/>
              </w:rPr>
              <w:t xml:space="preserve"> </w:t>
            </w:r>
            <w:proofErr w:type="spellStart"/>
            <w:r w:rsidR="00EF639A" w:rsidRPr="00D14376">
              <w:rPr>
                <w:rFonts w:ascii="GHEA Grapalat" w:hAnsi="GHEA Grapalat"/>
                <w:i/>
                <w:sz w:val="20"/>
                <w:szCs w:val="20"/>
              </w:rPr>
              <w:t>единиц</w:t>
            </w:r>
            <w:proofErr w:type="spellEnd"/>
          </w:p>
        </w:tc>
      </w:tr>
      <w:tr w:rsidR="009B2C76" w:rsidRPr="00E44228" w14:paraId="31071DC2" w14:textId="77777777" w:rsidTr="00546AC4">
        <w:trPr>
          <w:trHeight w:val="317"/>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8DCE168" w14:textId="77777777" w:rsidR="009B2C76" w:rsidRPr="00893AB0" w:rsidRDefault="009B2C76" w:rsidP="00546AC4">
            <w:pPr>
              <w:pStyle w:val="msonormalmrcssattr"/>
              <w:rPr>
                <w:rFonts w:ascii="GHEA Grapalat" w:hAnsi="GHEA Grapalat"/>
                <w:i/>
                <w:sz w:val="20"/>
                <w:szCs w:val="20"/>
                <w:lang w:val="ru-RU"/>
              </w:rPr>
            </w:pPr>
            <w:r w:rsidRPr="00F25A8A">
              <w:rPr>
                <w:rFonts w:ascii="GHEA Grapalat" w:hAnsi="GHEA Grapalat"/>
                <w:i/>
                <w:sz w:val="20"/>
                <w:szCs w:val="20"/>
                <w:lang w:val="ru-RU"/>
              </w:rPr>
              <w:t>рыночная стоимость другого движимого имущества</w:t>
            </w:r>
            <w:r w:rsidRPr="00893AB0">
              <w:rPr>
                <w:rFonts w:ascii="GHEA Grapalat" w:hAnsi="GHEA Grapalat"/>
                <w:i/>
                <w:sz w:val="20"/>
                <w:szCs w:val="20"/>
                <w:lang w:val="ru-RU"/>
              </w:rPr>
              <w:t xml:space="preserve"> </w:t>
            </w:r>
            <w:r w:rsidRPr="00893AB0">
              <w:rPr>
                <w:rFonts w:ascii="GHEA Grapalat" w:hAnsi="GHEA Grapalat"/>
                <w:i/>
                <w:sz w:val="20"/>
                <w:szCs w:val="20"/>
                <w:lang w:val="ru-RU" w:bidi="ru-RU"/>
              </w:rPr>
              <w:t xml:space="preserve">группировка которых осуществляется в единицах измерения /кг, </w:t>
            </w:r>
            <w:proofErr w:type="spellStart"/>
            <w:r w:rsidRPr="00063EC9">
              <w:rPr>
                <w:rFonts w:ascii="GHEA Grapalat" w:hAnsi="GHEA Grapalat"/>
                <w:i/>
                <w:sz w:val="20"/>
                <w:szCs w:val="20"/>
                <w:lang w:val="ru-RU" w:bidi="ru-RU"/>
              </w:rPr>
              <w:t>к</w:t>
            </w:r>
            <w:r w:rsidRPr="00893AB0">
              <w:rPr>
                <w:rFonts w:ascii="GHEA Grapalat" w:hAnsi="GHEA Grapalat"/>
                <w:i/>
                <w:sz w:val="20"/>
                <w:szCs w:val="20"/>
                <w:lang w:val="ru-RU" w:bidi="ru-RU"/>
              </w:rPr>
              <w:t>.м</w:t>
            </w:r>
            <w:proofErr w:type="spellEnd"/>
            <w:r w:rsidRPr="00893AB0">
              <w:rPr>
                <w:rFonts w:ascii="GHEA Grapalat" w:hAnsi="GHEA Grapalat"/>
                <w:i/>
                <w:sz w:val="20"/>
                <w:szCs w:val="20"/>
                <w:lang w:val="ru-RU" w:bidi="ru-RU"/>
              </w:rPr>
              <w:t xml:space="preserve"> и т. д./</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CC01C36" w14:textId="26A29803" w:rsidR="009B2C76" w:rsidRPr="00E44228" w:rsidRDefault="009B2C76" w:rsidP="00546AC4">
            <w:pPr>
              <w:pStyle w:val="msonormalmrcssattr"/>
              <w:jc w:val="center"/>
              <w:rPr>
                <w:rFonts w:ascii="GHEA Grapalat" w:eastAsia="Calibri" w:hAnsi="GHEA Grapalat" w:cs="Sylfaen"/>
                <w:sz w:val="20"/>
                <w:szCs w:val="20"/>
                <w:lang w:val="hy-AM"/>
              </w:rPr>
            </w:pPr>
            <w:r w:rsidRPr="00E44228">
              <w:rPr>
                <w:rFonts w:ascii="GHEA Grapalat" w:hAnsi="GHEA Grapalat" w:cs="Times Armenian"/>
                <w:sz w:val="20"/>
                <w:szCs w:val="20"/>
                <w:lang w:val="hy-AM"/>
              </w:rPr>
              <w:t>50</w:t>
            </w:r>
            <w:r w:rsidR="00EF639A" w:rsidRPr="00D14376">
              <w:rPr>
                <w:rFonts w:ascii="GHEA Grapalat" w:hAnsi="GHEA Grapalat"/>
                <w:i/>
                <w:sz w:val="20"/>
                <w:szCs w:val="20"/>
              </w:rPr>
              <w:t xml:space="preserve"> </w:t>
            </w:r>
            <w:proofErr w:type="spellStart"/>
            <w:r w:rsidR="00EF639A" w:rsidRPr="00D14376">
              <w:rPr>
                <w:rFonts w:ascii="GHEA Grapalat" w:hAnsi="GHEA Grapalat"/>
                <w:i/>
                <w:sz w:val="20"/>
                <w:szCs w:val="20"/>
              </w:rPr>
              <w:t>единиц</w:t>
            </w:r>
            <w:proofErr w:type="spellEnd"/>
          </w:p>
        </w:tc>
      </w:tr>
      <w:tr w:rsidR="009B2C76" w:rsidRPr="00D61A6C" w14:paraId="2AF477C6" w14:textId="77777777" w:rsidTr="00546AC4">
        <w:trPr>
          <w:trHeight w:val="317"/>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90D62A8" w14:textId="77777777" w:rsidR="009B2C76" w:rsidRPr="00F25A8A" w:rsidRDefault="009B2C76" w:rsidP="00546AC4">
            <w:pPr>
              <w:pStyle w:val="msonormalmrcssattr"/>
              <w:rPr>
                <w:rFonts w:ascii="GHEA Grapalat" w:eastAsia="Calibri" w:hAnsi="GHEA Grapalat" w:cs="Sylfaen"/>
                <w:sz w:val="20"/>
                <w:szCs w:val="20"/>
                <w:lang w:val="ru-RU"/>
              </w:rPr>
            </w:pPr>
            <w:r w:rsidRPr="00F25A8A">
              <w:rPr>
                <w:rFonts w:ascii="GHEA Grapalat" w:hAnsi="GHEA Grapalat"/>
                <w:i/>
                <w:sz w:val="20"/>
                <w:szCs w:val="20"/>
                <w:lang w:val="ru-RU"/>
              </w:rPr>
              <w:t xml:space="preserve"> незастроенные участки общей площадью до </w:t>
            </w:r>
            <w:r w:rsidRPr="00063EC9">
              <w:rPr>
                <w:rFonts w:ascii="GHEA Grapalat" w:hAnsi="GHEA Grapalat"/>
                <w:i/>
                <w:sz w:val="20"/>
                <w:szCs w:val="20"/>
                <w:lang w:val="ru-RU"/>
              </w:rPr>
              <w:t>5</w:t>
            </w:r>
            <w:r w:rsidRPr="00F25A8A">
              <w:rPr>
                <w:rFonts w:ascii="GHEA Grapalat" w:hAnsi="GHEA Grapalat"/>
                <w:i/>
                <w:sz w:val="20"/>
                <w:szCs w:val="20"/>
                <w:lang w:val="ru-RU"/>
              </w:rPr>
              <w:t xml:space="preserve">000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18EB64E" w14:textId="2F11DCF0" w:rsidR="009B2C76" w:rsidRPr="00D61A6C" w:rsidRDefault="009B2C76" w:rsidP="00546AC4">
            <w:pPr>
              <w:pStyle w:val="msonormalmrcssattr"/>
              <w:jc w:val="center"/>
              <w:rPr>
                <w:rFonts w:ascii="GHEA Grapalat" w:hAnsi="GHEA Grapalat" w:cs="Sylfaen"/>
                <w:lang w:val="hy-AM"/>
              </w:rPr>
            </w:pPr>
            <w:r w:rsidRPr="00E44228">
              <w:rPr>
                <w:rFonts w:ascii="GHEA Grapalat" w:hAnsi="GHEA Grapalat" w:cs="Times Armenian"/>
                <w:sz w:val="20"/>
                <w:szCs w:val="20"/>
                <w:lang w:val="hy-AM"/>
              </w:rPr>
              <w:t>8</w:t>
            </w:r>
            <w:r w:rsidR="00EF639A" w:rsidRPr="00D14376">
              <w:rPr>
                <w:rFonts w:ascii="GHEA Grapalat" w:hAnsi="GHEA Grapalat"/>
                <w:i/>
                <w:sz w:val="20"/>
                <w:szCs w:val="20"/>
              </w:rPr>
              <w:t xml:space="preserve"> </w:t>
            </w:r>
            <w:proofErr w:type="spellStart"/>
            <w:r w:rsidR="00EF639A" w:rsidRPr="00D14376">
              <w:rPr>
                <w:rFonts w:ascii="GHEA Grapalat" w:hAnsi="GHEA Grapalat"/>
                <w:i/>
                <w:sz w:val="20"/>
                <w:szCs w:val="20"/>
              </w:rPr>
              <w:t>единиц</w:t>
            </w:r>
            <w:proofErr w:type="spellEnd"/>
          </w:p>
        </w:tc>
      </w:tr>
      <w:tr w:rsidR="009B2C76" w14:paraId="36DC4991" w14:textId="77777777" w:rsidTr="00546AC4">
        <w:trPr>
          <w:trHeight w:val="317"/>
          <w:jc w:val="center"/>
        </w:trPr>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FA3AB8F" w14:textId="77777777" w:rsidR="009B2C76" w:rsidRPr="00F25A8A" w:rsidRDefault="009B2C76" w:rsidP="00546AC4">
            <w:pPr>
              <w:pStyle w:val="msonormalmrcssattr"/>
              <w:rPr>
                <w:rFonts w:ascii="GHEA Grapalat" w:hAnsi="GHEA Grapalat" w:cs="Sylfaen"/>
                <w:sz w:val="20"/>
                <w:szCs w:val="20"/>
                <w:lang w:val="ru-RU"/>
              </w:rPr>
            </w:pPr>
            <w:r w:rsidRPr="00F25A8A">
              <w:rPr>
                <w:rFonts w:ascii="GHEA Grapalat" w:hAnsi="GHEA Grapalat"/>
                <w:i/>
                <w:sz w:val="20"/>
                <w:szCs w:val="20"/>
                <w:lang w:val="ru-RU"/>
              </w:rPr>
              <w:t xml:space="preserve">Незастроенные участки общей площадью более </w:t>
            </w:r>
            <w:r w:rsidRPr="00063EC9">
              <w:rPr>
                <w:rFonts w:ascii="GHEA Grapalat" w:hAnsi="GHEA Grapalat"/>
                <w:i/>
                <w:sz w:val="20"/>
                <w:szCs w:val="20"/>
                <w:lang w:val="ru-RU"/>
              </w:rPr>
              <w:t>5</w:t>
            </w:r>
            <w:r w:rsidRPr="00F25A8A">
              <w:rPr>
                <w:rFonts w:ascii="GHEA Grapalat" w:hAnsi="GHEA Grapalat"/>
                <w:i/>
                <w:sz w:val="20"/>
                <w:szCs w:val="20"/>
                <w:lang w:val="ru-RU"/>
              </w:rPr>
              <w:t xml:space="preserve">001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4F99BD6" w14:textId="0116C02E" w:rsidR="009B2C76" w:rsidRDefault="009B2C76" w:rsidP="00546AC4">
            <w:pPr>
              <w:pStyle w:val="msonormalmrcssattr"/>
              <w:jc w:val="center"/>
              <w:rPr>
                <w:rFonts w:ascii="GHEA Grapalat" w:hAnsi="GHEA Grapalat" w:cs="Sylfaen"/>
                <w:lang w:val="hy-AM"/>
              </w:rPr>
            </w:pPr>
            <w:r w:rsidRPr="00E44228">
              <w:rPr>
                <w:rFonts w:ascii="GHEA Grapalat" w:hAnsi="GHEA Grapalat" w:cs="Times Armenian"/>
                <w:sz w:val="20"/>
                <w:szCs w:val="20"/>
                <w:lang w:val="hy-AM"/>
              </w:rPr>
              <w:t>7</w:t>
            </w:r>
            <w:r w:rsidR="00EF639A" w:rsidRPr="00D14376">
              <w:rPr>
                <w:rFonts w:ascii="GHEA Grapalat" w:hAnsi="GHEA Grapalat"/>
                <w:i/>
                <w:sz w:val="20"/>
                <w:szCs w:val="20"/>
              </w:rPr>
              <w:t xml:space="preserve"> </w:t>
            </w:r>
            <w:proofErr w:type="spellStart"/>
            <w:r w:rsidR="00EF639A" w:rsidRPr="00D14376">
              <w:rPr>
                <w:rFonts w:ascii="GHEA Grapalat" w:hAnsi="GHEA Grapalat"/>
                <w:i/>
                <w:sz w:val="20"/>
                <w:szCs w:val="20"/>
              </w:rPr>
              <w:t>единиц</w:t>
            </w:r>
            <w:proofErr w:type="spellEnd"/>
          </w:p>
        </w:tc>
      </w:tr>
    </w:tbl>
    <w:p w14:paraId="014F3CEC" w14:textId="77777777" w:rsidR="0088756F" w:rsidRPr="00D14376" w:rsidRDefault="0088756F" w:rsidP="0088756F">
      <w:pPr>
        <w:ind w:firstLine="567"/>
        <w:rPr>
          <w:rFonts w:ascii="GHEA Grapalat" w:hAnsi="GHEA Grapalat"/>
          <w:i/>
          <w:sz w:val="20"/>
          <w:szCs w:val="20"/>
        </w:rPr>
      </w:pPr>
      <w:r w:rsidRPr="00D14376">
        <w:rPr>
          <w:rStyle w:val="ezkurwreuab5ozgtqnkl"/>
          <w:i/>
          <w:sz w:val="20"/>
          <w:szCs w:val="20"/>
        </w:rPr>
        <w:t>при</w:t>
      </w:r>
      <w:r w:rsidRPr="00D14376">
        <w:rPr>
          <w:i/>
          <w:sz w:val="20"/>
          <w:szCs w:val="20"/>
        </w:rPr>
        <w:t xml:space="preserve"> </w:t>
      </w:r>
      <w:r w:rsidRPr="00D14376">
        <w:rPr>
          <w:rStyle w:val="ezkurwreuab5ozgtqnkl"/>
          <w:i/>
          <w:sz w:val="20"/>
          <w:szCs w:val="20"/>
        </w:rPr>
        <w:t>этом стоимость оценочных услуг будет рассчитываться независимо от площади земельного участка, занятого данной недвижимостью.</w:t>
      </w:r>
    </w:p>
    <w:p w14:paraId="5ABC0CC9" w14:textId="0E224384" w:rsidR="00F61864" w:rsidRPr="00F61864" w:rsidRDefault="0088756F" w:rsidP="0088756F">
      <w:pPr>
        <w:ind w:firstLine="567"/>
        <w:rPr>
          <w:rFonts w:ascii="GHEA Grapalat" w:hAnsi="GHEA Grapalat"/>
          <w:i/>
          <w:sz w:val="20"/>
          <w:szCs w:val="20"/>
        </w:rPr>
      </w:pPr>
      <w:r w:rsidRPr="00D14376">
        <w:rPr>
          <w:rFonts w:ascii="GHEA Grapalat" w:hAnsi="GHEA Grapalat"/>
          <w:i/>
          <w:sz w:val="20"/>
          <w:szCs w:val="20"/>
        </w:rPr>
        <w:t xml:space="preserve">*Примечание </w:t>
      </w:r>
      <w:r w:rsidR="00F61864" w:rsidRPr="00F61864">
        <w:rPr>
          <w:rFonts w:ascii="GHEA Grapalat" w:hAnsi="GHEA Grapalat"/>
          <w:i/>
          <w:sz w:val="20"/>
          <w:szCs w:val="20"/>
        </w:rPr>
        <w:t>Выбранный участник до заключения Договора представляет Заказчику справку (Приложение А к настоящим техническим условиям) о тарифах на услуги по оценке для каждого вида (размера, площади) имущества, предусмотренного в рамках договора купли-продажи, которая является неотъемлемой частью Договора. Сумма, подлежащая уплате за каждую фактически выполненную оценку, принятую Заказчиком, определяется на основании тарифов, указанных в данной справке.</w:t>
      </w:r>
    </w:p>
    <w:p w14:paraId="67655FDE" w14:textId="360AC05E" w:rsidR="0088756F" w:rsidRPr="0070491A" w:rsidRDefault="0088756F" w:rsidP="0088756F">
      <w:pPr>
        <w:ind w:firstLine="567"/>
        <w:jc w:val="center"/>
        <w:rPr>
          <w:rFonts w:ascii="GHEA Grapalat" w:hAnsi="GHEA Grapalat"/>
          <w:i/>
        </w:rPr>
      </w:pPr>
      <w:r w:rsidRPr="0070491A">
        <w:rPr>
          <w:rFonts w:ascii="GHEA Grapalat" w:hAnsi="GHEA Grapalat"/>
          <w:i/>
        </w:rPr>
        <w:lastRenderedPageBreak/>
        <w:t>Требования, предъявляемые к поставщикам услуг</w:t>
      </w:r>
    </w:p>
    <w:p w14:paraId="371BB738" w14:textId="0152AE2C" w:rsidR="0088756F" w:rsidRPr="0070491A" w:rsidRDefault="003A1EB5" w:rsidP="0088756F">
      <w:pPr>
        <w:ind w:firstLine="567"/>
        <w:rPr>
          <w:rFonts w:ascii="GHEA Grapalat" w:hAnsi="GHEA Grapalat"/>
          <w:sz w:val="20"/>
          <w:szCs w:val="20"/>
        </w:rPr>
      </w:pPr>
      <w:r w:rsidRPr="003A1EB5">
        <w:rPr>
          <w:rFonts w:ascii="GHEA Grapalat" w:hAnsi="GHEA Grapalat"/>
          <w:sz w:val="20"/>
          <w:szCs w:val="20"/>
        </w:rPr>
        <w:t>В течение всего срока действия Договора Исполнитель обязан письменно уведомлять Заказчика об изменении численности оценщиков, имеющих соответствующую квалификацию, определенную законодательством РА, входящих в его штат.</w:t>
      </w:r>
    </w:p>
    <w:tbl>
      <w:tblPr>
        <w:tblW w:w="9639" w:type="dxa"/>
        <w:jc w:val="center"/>
        <w:tblLayout w:type="fixed"/>
        <w:tblLook w:val="0000" w:firstRow="0" w:lastRow="0" w:firstColumn="0" w:lastColumn="0" w:noHBand="0" w:noVBand="0"/>
      </w:tblPr>
      <w:tblGrid>
        <w:gridCol w:w="4536"/>
        <w:gridCol w:w="760"/>
        <w:gridCol w:w="4343"/>
      </w:tblGrid>
      <w:tr w:rsidR="0088756F" w:rsidRPr="00AD29CE" w14:paraId="3331D5AB" w14:textId="77777777" w:rsidTr="00546AC4">
        <w:trPr>
          <w:jc w:val="center"/>
        </w:trPr>
        <w:tc>
          <w:tcPr>
            <w:tcW w:w="4536" w:type="dxa"/>
          </w:tcPr>
          <w:bookmarkEnd w:id="8"/>
          <w:p w14:paraId="3D50A494" w14:textId="77777777" w:rsidR="0088756F" w:rsidRPr="00AD29CE" w:rsidRDefault="0088756F" w:rsidP="00546AC4">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9C6954F" w14:textId="77777777" w:rsidR="0088756F" w:rsidRPr="00E40AC8" w:rsidRDefault="0088756F" w:rsidP="00546AC4">
            <w:pPr>
              <w:widowControl w:val="0"/>
              <w:jc w:val="center"/>
              <w:rPr>
                <w:rFonts w:ascii="GHEA Grapalat" w:hAnsi="GHEA Grapalat"/>
                <w:lang w:val="en-US"/>
              </w:rPr>
            </w:pPr>
            <w:r>
              <w:rPr>
                <w:rFonts w:ascii="GHEA Grapalat" w:hAnsi="GHEA Grapalat"/>
                <w:lang w:val="en-US"/>
              </w:rPr>
              <w:t>___________________________</w:t>
            </w:r>
          </w:p>
          <w:p w14:paraId="643069C1" w14:textId="4817F1BA" w:rsidR="0088756F" w:rsidRPr="00AD29CE" w:rsidRDefault="0088756F" w:rsidP="003A1EB5">
            <w:pPr>
              <w:widowControl w:val="0"/>
              <w:spacing w:after="160" w:line="360" w:lineRule="auto"/>
              <w:jc w:val="center"/>
              <w:rPr>
                <w:rFonts w:ascii="GHEA Grapalat" w:hAnsi="GHEA Grapalat"/>
              </w:rPr>
            </w:pPr>
            <w:r w:rsidRPr="00E40AC8">
              <w:rPr>
                <w:rFonts w:ascii="GHEA Grapalat" w:hAnsi="GHEA Grapalat"/>
                <w:vertAlign w:val="superscript"/>
              </w:rPr>
              <w:t>/подпись/</w:t>
            </w:r>
            <w:r w:rsidRPr="00AD29CE">
              <w:rPr>
                <w:rFonts w:ascii="GHEA Grapalat" w:hAnsi="GHEA Grapalat"/>
              </w:rPr>
              <w:t>М. П.</w:t>
            </w:r>
          </w:p>
        </w:tc>
        <w:tc>
          <w:tcPr>
            <w:tcW w:w="760" w:type="dxa"/>
          </w:tcPr>
          <w:p w14:paraId="30560C99" w14:textId="77777777" w:rsidR="0088756F" w:rsidRPr="00AD29CE" w:rsidRDefault="0088756F" w:rsidP="00546AC4">
            <w:pPr>
              <w:widowControl w:val="0"/>
              <w:spacing w:after="160" w:line="360" w:lineRule="auto"/>
              <w:jc w:val="center"/>
              <w:rPr>
                <w:rFonts w:ascii="GHEA Grapalat" w:hAnsi="GHEA Grapalat"/>
              </w:rPr>
            </w:pPr>
          </w:p>
        </w:tc>
        <w:tc>
          <w:tcPr>
            <w:tcW w:w="4343" w:type="dxa"/>
          </w:tcPr>
          <w:p w14:paraId="702E0A3E" w14:textId="77777777" w:rsidR="0088756F" w:rsidRPr="00AD29CE" w:rsidRDefault="0088756F" w:rsidP="00546AC4">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14BE35C" w14:textId="77777777" w:rsidR="0088756F" w:rsidRPr="00E40AC8" w:rsidRDefault="0088756F" w:rsidP="00546AC4">
            <w:pPr>
              <w:widowControl w:val="0"/>
              <w:jc w:val="center"/>
              <w:rPr>
                <w:rFonts w:ascii="GHEA Grapalat" w:hAnsi="GHEA Grapalat"/>
                <w:lang w:val="en-US"/>
              </w:rPr>
            </w:pPr>
            <w:r>
              <w:rPr>
                <w:rFonts w:ascii="GHEA Grapalat" w:hAnsi="GHEA Grapalat"/>
                <w:lang w:val="en-US"/>
              </w:rPr>
              <w:t>__________________________</w:t>
            </w:r>
          </w:p>
          <w:p w14:paraId="00A0C853" w14:textId="3C7F4D8C" w:rsidR="0088756F" w:rsidRPr="00AD29CE" w:rsidRDefault="0088756F" w:rsidP="003A1EB5">
            <w:pPr>
              <w:widowControl w:val="0"/>
              <w:spacing w:after="160" w:line="360" w:lineRule="auto"/>
              <w:jc w:val="center"/>
              <w:rPr>
                <w:rFonts w:ascii="GHEA Grapalat" w:hAnsi="GHEA Grapalat"/>
              </w:rPr>
            </w:pPr>
            <w:r w:rsidRPr="00E40AC8">
              <w:rPr>
                <w:rFonts w:ascii="GHEA Grapalat" w:hAnsi="GHEA Grapalat"/>
                <w:vertAlign w:val="superscript"/>
              </w:rPr>
              <w:t>/подпись/</w:t>
            </w:r>
            <w:r w:rsidRPr="00AD29CE">
              <w:rPr>
                <w:rFonts w:ascii="GHEA Grapalat" w:hAnsi="GHEA Grapalat"/>
              </w:rPr>
              <w:t>М. П.</w:t>
            </w:r>
          </w:p>
        </w:tc>
      </w:tr>
    </w:tbl>
    <w:p w14:paraId="19DEDFD6" w14:textId="77777777" w:rsidR="0088756F" w:rsidRPr="007224F0" w:rsidRDefault="0088756F" w:rsidP="0088756F">
      <w:pPr>
        <w:jc w:val="right"/>
        <w:rPr>
          <w:rFonts w:ascii="GHEA Grapalat" w:hAnsi="GHEA Grapalat"/>
          <w:i/>
          <w:sz w:val="18"/>
        </w:rPr>
      </w:pPr>
    </w:p>
    <w:p w14:paraId="163DC423" w14:textId="77777777" w:rsidR="0088756F" w:rsidRPr="007224F0" w:rsidRDefault="0088756F" w:rsidP="0088756F">
      <w:pPr>
        <w:jc w:val="right"/>
        <w:rPr>
          <w:rFonts w:ascii="GHEA Grapalat" w:hAnsi="GHEA Grapalat"/>
          <w:i/>
          <w:sz w:val="18"/>
        </w:rPr>
      </w:pPr>
    </w:p>
    <w:p w14:paraId="04CD1F0A" w14:textId="77777777" w:rsidR="00C07F6C" w:rsidRDefault="00C07F6C" w:rsidP="0088756F">
      <w:pPr>
        <w:jc w:val="right"/>
        <w:rPr>
          <w:rFonts w:ascii="GHEA Grapalat" w:hAnsi="GHEA Grapalat"/>
          <w:i/>
          <w:sz w:val="18"/>
          <w:lang w:val="en-US"/>
        </w:rPr>
      </w:pPr>
    </w:p>
    <w:p w14:paraId="60F83F20" w14:textId="77777777" w:rsidR="00C07F6C" w:rsidRDefault="00C07F6C" w:rsidP="0088756F">
      <w:pPr>
        <w:jc w:val="right"/>
        <w:rPr>
          <w:rFonts w:ascii="GHEA Grapalat" w:hAnsi="GHEA Grapalat"/>
          <w:i/>
          <w:sz w:val="18"/>
          <w:lang w:val="en-US"/>
        </w:rPr>
      </w:pPr>
    </w:p>
    <w:p w14:paraId="7DA7FE67" w14:textId="77777777" w:rsidR="00C07F6C" w:rsidRDefault="00C07F6C" w:rsidP="0088756F">
      <w:pPr>
        <w:jc w:val="right"/>
        <w:rPr>
          <w:rFonts w:ascii="GHEA Grapalat" w:hAnsi="GHEA Grapalat"/>
          <w:i/>
          <w:sz w:val="18"/>
          <w:lang w:val="en-US"/>
        </w:rPr>
      </w:pPr>
    </w:p>
    <w:p w14:paraId="5CAD59F6" w14:textId="77777777" w:rsidR="00C07F6C" w:rsidRDefault="00C07F6C" w:rsidP="0088756F">
      <w:pPr>
        <w:jc w:val="right"/>
        <w:rPr>
          <w:rFonts w:ascii="GHEA Grapalat" w:hAnsi="GHEA Grapalat"/>
          <w:i/>
          <w:sz w:val="18"/>
          <w:lang w:val="en-US"/>
        </w:rPr>
      </w:pPr>
    </w:p>
    <w:p w14:paraId="0451B118" w14:textId="77777777" w:rsidR="00C07F6C" w:rsidRDefault="00C07F6C" w:rsidP="0088756F">
      <w:pPr>
        <w:jc w:val="right"/>
        <w:rPr>
          <w:rFonts w:ascii="GHEA Grapalat" w:hAnsi="GHEA Grapalat"/>
          <w:i/>
          <w:sz w:val="18"/>
          <w:lang w:val="en-US"/>
        </w:rPr>
      </w:pPr>
    </w:p>
    <w:p w14:paraId="1B3071D5" w14:textId="77777777" w:rsidR="00C07F6C" w:rsidRDefault="00C07F6C" w:rsidP="0088756F">
      <w:pPr>
        <w:jc w:val="right"/>
        <w:rPr>
          <w:rFonts w:ascii="GHEA Grapalat" w:hAnsi="GHEA Grapalat"/>
          <w:i/>
          <w:sz w:val="18"/>
          <w:lang w:val="en-US"/>
        </w:rPr>
      </w:pPr>
    </w:p>
    <w:p w14:paraId="0544229F" w14:textId="77777777" w:rsidR="00C07F6C" w:rsidRDefault="00C07F6C" w:rsidP="0088756F">
      <w:pPr>
        <w:jc w:val="right"/>
        <w:rPr>
          <w:rFonts w:ascii="GHEA Grapalat" w:hAnsi="GHEA Grapalat"/>
          <w:i/>
          <w:sz w:val="18"/>
          <w:lang w:val="en-US"/>
        </w:rPr>
      </w:pPr>
    </w:p>
    <w:p w14:paraId="32C6BE45" w14:textId="77777777" w:rsidR="00C07F6C" w:rsidRDefault="00C07F6C" w:rsidP="0088756F">
      <w:pPr>
        <w:jc w:val="right"/>
        <w:rPr>
          <w:rFonts w:ascii="GHEA Grapalat" w:hAnsi="GHEA Grapalat"/>
          <w:i/>
          <w:sz w:val="18"/>
          <w:lang w:val="en-US"/>
        </w:rPr>
      </w:pPr>
    </w:p>
    <w:p w14:paraId="3D861A08" w14:textId="77777777" w:rsidR="00C07F6C" w:rsidRDefault="00C07F6C" w:rsidP="0088756F">
      <w:pPr>
        <w:jc w:val="right"/>
        <w:rPr>
          <w:rFonts w:ascii="GHEA Grapalat" w:hAnsi="GHEA Grapalat"/>
          <w:i/>
          <w:sz w:val="18"/>
          <w:lang w:val="en-US"/>
        </w:rPr>
      </w:pPr>
    </w:p>
    <w:p w14:paraId="3ABED49A" w14:textId="77777777" w:rsidR="00C07F6C" w:rsidRDefault="00C07F6C" w:rsidP="0088756F">
      <w:pPr>
        <w:jc w:val="right"/>
        <w:rPr>
          <w:rFonts w:ascii="GHEA Grapalat" w:hAnsi="GHEA Grapalat"/>
          <w:i/>
          <w:sz w:val="18"/>
          <w:lang w:val="en-US"/>
        </w:rPr>
      </w:pPr>
    </w:p>
    <w:p w14:paraId="7A70E12E" w14:textId="77777777" w:rsidR="00C07F6C" w:rsidRDefault="00C07F6C" w:rsidP="0088756F">
      <w:pPr>
        <w:jc w:val="right"/>
        <w:rPr>
          <w:rFonts w:ascii="GHEA Grapalat" w:hAnsi="GHEA Grapalat"/>
          <w:i/>
          <w:sz w:val="18"/>
          <w:lang w:val="en-US"/>
        </w:rPr>
      </w:pPr>
    </w:p>
    <w:p w14:paraId="3C5B8734" w14:textId="77777777" w:rsidR="00C07F6C" w:rsidRDefault="00C07F6C" w:rsidP="0088756F">
      <w:pPr>
        <w:jc w:val="right"/>
        <w:rPr>
          <w:rFonts w:ascii="GHEA Grapalat" w:hAnsi="GHEA Grapalat"/>
          <w:i/>
          <w:sz w:val="18"/>
          <w:lang w:val="en-US"/>
        </w:rPr>
      </w:pPr>
    </w:p>
    <w:p w14:paraId="2E832D65" w14:textId="77777777" w:rsidR="00C07F6C" w:rsidRDefault="00C07F6C" w:rsidP="0088756F">
      <w:pPr>
        <w:jc w:val="right"/>
        <w:rPr>
          <w:rFonts w:ascii="GHEA Grapalat" w:hAnsi="GHEA Grapalat"/>
          <w:i/>
          <w:sz w:val="18"/>
          <w:lang w:val="en-US"/>
        </w:rPr>
      </w:pPr>
    </w:p>
    <w:p w14:paraId="0B417BB6" w14:textId="77777777" w:rsidR="00C07F6C" w:rsidRDefault="00C07F6C" w:rsidP="0088756F">
      <w:pPr>
        <w:jc w:val="right"/>
        <w:rPr>
          <w:rFonts w:ascii="GHEA Grapalat" w:hAnsi="GHEA Grapalat"/>
          <w:i/>
          <w:sz w:val="18"/>
          <w:lang w:val="en-US"/>
        </w:rPr>
      </w:pPr>
    </w:p>
    <w:p w14:paraId="5CBA8B2A" w14:textId="77777777" w:rsidR="00C07F6C" w:rsidRDefault="00C07F6C" w:rsidP="0088756F">
      <w:pPr>
        <w:jc w:val="right"/>
        <w:rPr>
          <w:rFonts w:ascii="GHEA Grapalat" w:hAnsi="GHEA Grapalat"/>
          <w:i/>
          <w:sz w:val="18"/>
          <w:lang w:val="en-US"/>
        </w:rPr>
      </w:pPr>
    </w:p>
    <w:p w14:paraId="0442E8A3" w14:textId="77777777" w:rsidR="00C07F6C" w:rsidRDefault="00C07F6C" w:rsidP="0088756F">
      <w:pPr>
        <w:jc w:val="right"/>
        <w:rPr>
          <w:rFonts w:ascii="GHEA Grapalat" w:hAnsi="GHEA Grapalat"/>
          <w:i/>
          <w:sz w:val="18"/>
          <w:lang w:val="en-US"/>
        </w:rPr>
      </w:pPr>
    </w:p>
    <w:p w14:paraId="516A9201" w14:textId="77777777" w:rsidR="00C07F6C" w:rsidRDefault="00C07F6C" w:rsidP="0088756F">
      <w:pPr>
        <w:jc w:val="right"/>
        <w:rPr>
          <w:rFonts w:ascii="GHEA Grapalat" w:hAnsi="GHEA Grapalat"/>
          <w:i/>
          <w:sz w:val="18"/>
          <w:lang w:val="en-US"/>
        </w:rPr>
      </w:pPr>
    </w:p>
    <w:p w14:paraId="677D64F4" w14:textId="77777777" w:rsidR="00C07F6C" w:rsidRDefault="00C07F6C" w:rsidP="0088756F">
      <w:pPr>
        <w:jc w:val="right"/>
        <w:rPr>
          <w:rFonts w:ascii="GHEA Grapalat" w:hAnsi="GHEA Grapalat"/>
          <w:i/>
          <w:sz w:val="18"/>
          <w:lang w:val="en-US"/>
        </w:rPr>
      </w:pPr>
    </w:p>
    <w:p w14:paraId="4638223A" w14:textId="77777777" w:rsidR="00C07F6C" w:rsidRDefault="00C07F6C" w:rsidP="0088756F">
      <w:pPr>
        <w:jc w:val="right"/>
        <w:rPr>
          <w:rFonts w:ascii="GHEA Grapalat" w:hAnsi="GHEA Grapalat"/>
          <w:i/>
          <w:sz w:val="18"/>
          <w:lang w:val="en-US"/>
        </w:rPr>
      </w:pPr>
    </w:p>
    <w:p w14:paraId="17189FE5" w14:textId="77777777" w:rsidR="00C07F6C" w:rsidRDefault="00C07F6C" w:rsidP="0088756F">
      <w:pPr>
        <w:jc w:val="right"/>
        <w:rPr>
          <w:rFonts w:ascii="GHEA Grapalat" w:hAnsi="GHEA Grapalat"/>
          <w:i/>
          <w:sz w:val="18"/>
          <w:lang w:val="en-US"/>
        </w:rPr>
      </w:pPr>
    </w:p>
    <w:p w14:paraId="688A65C5" w14:textId="77777777" w:rsidR="00C07F6C" w:rsidRDefault="00C07F6C" w:rsidP="0088756F">
      <w:pPr>
        <w:jc w:val="right"/>
        <w:rPr>
          <w:rFonts w:ascii="GHEA Grapalat" w:hAnsi="GHEA Grapalat"/>
          <w:i/>
          <w:sz w:val="18"/>
          <w:lang w:val="en-US"/>
        </w:rPr>
      </w:pPr>
    </w:p>
    <w:p w14:paraId="64D17E08" w14:textId="77777777" w:rsidR="00C07F6C" w:rsidRDefault="00C07F6C" w:rsidP="0088756F">
      <w:pPr>
        <w:jc w:val="right"/>
        <w:rPr>
          <w:rFonts w:ascii="GHEA Grapalat" w:hAnsi="GHEA Grapalat"/>
          <w:i/>
          <w:sz w:val="18"/>
          <w:lang w:val="en-US"/>
        </w:rPr>
      </w:pPr>
    </w:p>
    <w:p w14:paraId="5B3CE7A9" w14:textId="77777777" w:rsidR="00C07F6C" w:rsidRDefault="00C07F6C" w:rsidP="0088756F">
      <w:pPr>
        <w:jc w:val="right"/>
        <w:rPr>
          <w:rFonts w:ascii="GHEA Grapalat" w:hAnsi="GHEA Grapalat"/>
          <w:i/>
          <w:sz w:val="18"/>
          <w:lang w:val="en-US"/>
        </w:rPr>
      </w:pPr>
    </w:p>
    <w:p w14:paraId="14468FC0" w14:textId="77777777" w:rsidR="00C07F6C" w:rsidRDefault="00C07F6C" w:rsidP="0088756F">
      <w:pPr>
        <w:jc w:val="right"/>
        <w:rPr>
          <w:rFonts w:ascii="GHEA Grapalat" w:hAnsi="GHEA Grapalat"/>
          <w:i/>
          <w:sz w:val="18"/>
          <w:lang w:val="en-US"/>
        </w:rPr>
      </w:pPr>
    </w:p>
    <w:p w14:paraId="544C87CB" w14:textId="77777777" w:rsidR="00C07F6C" w:rsidRDefault="00C07F6C" w:rsidP="0088756F">
      <w:pPr>
        <w:jc w:val="right"/>
        <w:rPr>
          <w:rFonts w:ascii="GHEA Grapalat" w:hAnsi="GHEA Grapalat"/>
          <w:i/>
          <w:sz w:val="18"/>
          <w:lang w:val="en-US"/>
        </w:rPr>
      </w:pPr>
    </w:p>
    <w:p w14:paraId="51C5BA8A" w14:textId="77777777" w:rsidR="00C07F6C" w:rsidRDefault="00C07F6C" w:rsidP="0088756F">
      <w:pPr>
        <w:jc w:val="right"/>
        <w:rPr>
          <w:rFonts w:ascii="GHEA Grapalat" w:hAnsi="GHEA Grapalat"/>
          <w:i/>
          <w:sz w:val="18"/>
          <w:lang w:val="en-US"/>
        </w:rPr>
      </w:pPr>
    </w:p>
    <w:p w14:paraId="6551733F" w14:textId="77777777" w:rsidR="00C07F6C" w:rsidRDefault="00C07F6C" w:rsidP="0088756F">
      <w:pPr>
        <w:jc w:val="right"/>
        <w:rPr>
          <w:rFonts w:ascii="GHEA Grapalat" w:hAnsi="GHEA Grapalat"/>
          <w:i/>
          <w:sz w:val="18"/>
          <w:lang w:val="en-US"/>
        </w:rPr>
      </w:pPr>
    </w:p>
    <w:p w14:paraId="417EAB8C" w14:textId="77777777" w:rsidR="00C07F6C" w:rsidRDefault="00C07F6C" w:rsidP="0088756F">
      <w:pPr>
        <w:jc w:val="right"/>
        <w:rPr>
          <w:rFonts w:ascii="GHEA Grapalat" w:hAnsi="GHEA Grapalat"/>
          <w:i/>
          <w:sz w:val="18"/>
          <w:lang w:val="en-US"/>
        </w:rPr>
      </w:pPr>
    </w:p>
    <w:p w14:paraId="00EABF30" w14:textId="77777777" w:rsidR="00C07F6C" w:rsidRDefault="00C07F6C" w:rsidP="0088756F">
      <w:pPr>
        <w:jc w:val="right"/>
        <w:rPr>
          <w:rFonts w:ascii="GHEA Grapalat" w:hAnsi="GHEA Grapalat"/>
          <w:i/>
          <w:sz w:val="18"/>
          <w:lang w:val="en-US"/>
        </w:rPr>
      </w:pPr>
    </w:p>
    <w:p w14:paraId="6A5BB2CC" w14:textId="77777777" w:rsidR="00C07F6C" w:rsidRDefault="00C07F6C" w:rsidP="0088756F">
      <w:pPr>
        <w:jc w:val="right"/>
        <w:rPr>
          <w:rFonts w:ascii="GHEA Grapalat" w:hAnsi="GHEA Grapalat"/>
          <w:i/>
          <w:sz w:val="18"/>
          <w:lang w:val="en-US"/>
        </w:rPr>
      </w:pPr>
    </w:p>
    <w:p w14:paraId="6EEE5530" w14:textId="77777777" w:rsidR="00C07F6C" w:rsidRDefault="00C07F6C" w:rsidP="0088756F">
      <w:pPr>
        <w:jc w:val="right"/>
        <w:rPr>
          <w:rFonts w:ascii="GHEA Grapalat" w:hAnsi="GHEA Grapalat"/>
          <w:i/>
          <w:sz w:val="18"/>
          <w:lang w:val="en-US"/>
        </w:rPr>
      </w:pPr>
    </w:p>
    <w:p w14:paraId="67024D96" w14:textId="77777777" w:rsidR="00C07F6C" w:rsidRDefault="00C07F6C" w:rsidP="0088756F">
      <w:pPr>
        <w:jc w:val="right"/>
        <w:rPr>
          <w:rFonts w:ascii="GHEA Grapalat" w:hAnsi="GHEA Grapalat"/>
          <w:i/>
          <w:sz w:val="18"/>
          <w:lang w:val="en-US"/>
        </w:rPr>
      </w:pPr>
    </w:p>
    <w:p w14:paraId="3DD1D33F" w14:textId="77777777" w:rsidR="00C07F6C" w:rsidRDefault="00C07F6C" w:rsidP="0088756F">
      <w:pPr>
        <w:jc w:val="right"/>
        <w:rPr>
          <w:rFonts w:ascii="GHEA Grapalat" w:hAnsi="GHEA Grapalat"/>
          <w:i/>
          <w:sz w:val="18"/>
          <w:lang w:val="en-US"/>
        </w:rPr>
      </w:pPr>
    </w:p>
    <w:p w14:paraId="21785619" w14:textId="77777777" w:rsidR="00C07F6C" w:rsidRDefault="00C07F6C" w:rsidP="0088756F">
      <w:pPr>
        <w:jc w:val="right"/>
        <w:rPr>
          <w:rFonts w:ascii="GHEA Grapalat" w:hAnsi="GHEA Grapalat"/>
          <w:i/>
          <w:sz w:val="18"/>
          <w:lang w:val="en-US"/>
        </w:rPr>
      </w:pPr>
    </w:p>
    <w:p w14:paraId="2B460102" w14:textId="77777777" w:rsidR="00C07F6C" w:rsidRDefault="00C07F6C" w:rsidP="0088756F">
      <w:pPr>
        <w:jc w:val="right"/>
        <w:rPr>
          <w:rFonts w:ascii="GHEA Grapalat" w:hAnsi="GHEA Grapalat"/>
          <w:i/>
          <w:sz w:val="18"/>
          <w:lang w:val="en-US"/>
        </w:rPr>
      </w:pPr>
    </w:p>
    <w:p w14:paraId="4963CD4E" w14:textId="77777777" w:rsidR="00C07F6C" w:rsidRDefault="00C07F6C" w:rsidP="0088756F">
      <w:pPr>
        <w:jc w:val="right"/>
        <w:rPr>
          <w:rFonts w:ascii="GHEA Grapalat" w:hAnsi="GHEA Grapalat"/>
          <w:i/>
          <w:sz w:val="18"/>
          <w:lang w:val="en-US"/>
        </w:rPr>
      </w:pPr>
    </w:p>
    <w:p w14:paraId="59ACF5D1" w14:textId="77777777" w:rsidR="00C07F6C" w:rsidRDefault="00C07F6C" w:rsidP="0088756F">
      <w:pPr>
        <w:jc w:val="right"/>
        <w:rPr>
          <w:rFonts w:ascii="GHEA Grapalat" w:hAnsi="GHEA Grapalat"/>
          <w:i/>
          <w:sz w:val="18"/>
          <w:lang w:val="en-US"/>
        </w:rPr>
      </w:pPr>
    </w:p>
    <w:p w14:paraId="714D1E72" w14:textId="77777777" w:rsidR="00C07F6C" w:rsidRDefault="00C07F6C" w:rsidP="0088756F">
      <w:pPr>
        <w:jc w:val="right"/>
        <w:rPr>
          <w:rFonts w:ascii="GHEA Grapalat" w:hAnsi="GHEA Grapalat"/>
          <w:i/>
          <w:sz w:val="18"/>
          <w:lang w:val="en-US"/>
        </w:rPr>
      </w:pPr>
    </w:p>
    <w:p w14:paraId="2F92B439" w14:textId="77777777" w:rsidR="00C07F6C" w:rsidRDefault="00C07F6C" w:rsidP="0088756F">
      <w:pPr>
        <w:jc w:val="right"/>
        <w:rPr>
          <w:rFonts w:ascii="GHEA Grapalat" w:hAnsi="GHEA Grapalat"/>
          <w:i/>
          <w:sz w:val="18"/>
          <w:lang w:val="en-US"/>
        </w:rPr>
      </w:pPr>
    </w:p>
    <w:p w14:paraId="11F829E0" w14:textId="77777777" w:rsidR="00C07F6C" w:rsidRDefault="00C07F6C" w:rsidP="0088756F">
      <w:pPr>
        <w:jc w:val="right"/>
        <w:rPr>
          <w:rFonts w:ascii="GHEA Grapalat" w:hAnsi="GHEA Grapalat"/>
          <w:i/>
          <w:sz w:val="18"/>
          <w:lang w:val="en-US"/>
        </w:rPr>
      </w:pPr>
    </w:p>
    <w:p w14:paraId="408AD4E1" w14:textId="77777777" w:rsidR="00C07F6C" w:rsidRDefault="00C07F6C" w:rsidP="0088756F">
      <w:pPr>
        <w:jc w:val="right"/>
        <w:rPr>
          <w:rFonts w:ascii="GHEA Grapalat" w:hAnsi="GHEA Grapalat"/>
          <w:i/>
          <w:sz w:val="18"/>
          <w:lang w:val="en-US"/>
        </w:rPr>
      </w:pPr>
    </w:p>
    <w:p w14:paraId="3AD62EEC" w14:textId="77777777" w:rsidR="00C07F6C" w:rsidRDefault="00C07F6C" w:rsidP="0088756F">
      <w:pPr>
        <w:jc w:val="right"/>
        <w:rPr>
          <w:rFonts w:ascii="GHEA Grapalat" w:hAnsi="GHEA Grapalat"/>
          <w:i/>
          <w:sz w:val="18"/>
          <w:lang w:val="en-US"/>
        </w:rPr>
      </w:pPr>
    </w:p>
    <w:p w14:paraId="480DB0C8" w14:textId="77777777" w:rsidR="00C07F6C" w:rsidRDefault="00C07F6C" w:rsidP="0088756F">
      <w:pPr>
        <w:jc w:val="right"/>
        <w:rPr>
          <w:rFonts w:ascii="GHEA Grapalat" w:hAnsi="GHEA Grapalat"/>
          <w:i/>
          <w:sz w:val="18"/>
          <w:lang w:val="en-US"/>
        </w:rPr>
      </w:pPr>
    </w:p>
    <w:p w14:paraId="520AD980" w14:textId="77777777" w:rsidR="00C07F6C" w:rsidRDefault="00C07F6C" w:rsidP="0088756F">
      <w:pPr>
        <w:jc w:val="right"/>
        <w:rPr>
          <w:rFonts w:ascii="GHEA Grapalat" w:hAnsi="GHEA Grapalat"/>
          <w:i/>
          <w:sz w:val="18"/>
          <w:lang w:val="en-US"/>
        </w:rPr>
      </w:pPr>
    </w:p>
    <w:p w14:paraId="0902772A" w14:textId="77777777" w:rsidR="00C07F6C" w:rsidRDefault="00C07F6C" w:rsidP="0088756F">
      <w:pPr>
        <w:jc w:val="right"/>
        <w:rPr>
          <w:rFonts w:ascii="GHEA Grapalat" w:hAnsi="GHEA Grapalat"/>
          <w:i/>
          <w:sz w:val="18"/>
          <w:lang w:val="en-US"/>
        </w:rPr>
      </w:pPr>
    </w:p>
    <w:p w14:paraId="54932887" w14:textId="3FD4DB7B" w:rsidR="00C07F6C" w:rsidRDefault="00C07F6C" w:rsidP="00C07F6C">
      <w:pPr>
        <w:widowControl w:val="0"/>
        <w:jc w:val="right"/>
        <w:rPr>
          <w:rFonts w:ascii="GHEA Grapalat" w:hAnsi="GHEA Grapalat"/>
          <w:b/>
          <w:i/>
          <w:lang w:val="en-US"/>
        </w:rPr>
      </w:pPr>
      <w:r w:rsidRPr="00C07F6C">
        <w:rPr>
          <w:rFonts w:ascii="GHEA Grapalat" w:hAnsi="GHEA Grapalat"/>
          <w:b/>
          <w:i/>
        </w:rPr>
        <w:lastRenderedPageBreak/>
        <w:t xml:space="preserve">Приложение N </w:t>
      </w:r>
      <w:r w:rsidR="00AA5C58">
        <w:rPr>
          <w:rFonts w:ascii="GHEA Grapalat" w:hAnsi="GHEA Grapalat"/>
          <w:b/>
          <w:i/>
          <w:lang w:val="en-US"/>
        </w:rPr>
        <w:t>А</w:t>
      </w:r>
    </w:p>
    <w:p w14:paraId="42AC84F9" w14:textId="3A6261A0" w:rsidR="00AA5C58" w:rsidRPr="00AA5C58" w:rsidRDefault="00AA5C58" w:rsidP="00C07F6C">
      <w:pPr>
        <w:widowControl w:val="0"/>
        <w:jc w:val="right"/>
        <w:rPr>
          <w:rFonts w:ascii="GHEA Grapalat" w:hAnsi="GHEA Grapalat"/>
          <w:b/>
          <w:i/>
          <w:lang w:val="en-US"/>
        </w:rPr>
      </w:pPr>
      <w:r>
        <w:rPr>
          <w:rFonts w:ascii="GHEA Grapalat" w:hAnsi="GHEA Grapalat"/>
          <w:b/>
          <w:i/>
          <w:lang w:val="en-US"/>
        </w:rPr>
        <w:t xml:space="preserve">К </w:t>
      </w:r>
      <w:proofErr w:type="spellStart"/>
      <w:r>
        <w:rPr>
          <w:rFonts w:ascii="GHEA Grapalat" w:hAnsi="GHEA Grapalat"/>
          <w:b/>
          <w:i/>
          <w:lang w:val="en-US"/>
        </w:rPr>
        <w:t>Преложению</w:t>
      </w:r>
      <w:proofErr w:type="spellEnd"/>
      <w:r>
        <w:rPr>
          <w:rFonts w:ascii="GHEA Grapalat" w:hAnsi="GHEA Grapalat"/>
          <w:b/>
          <w:i/>
          <w:lang w:val="en-US"/>
        </w:rPr>
        <w:t xml:space="preserve"> 1.1</w:t>
      </w:r>
    </w:p>
    <w:p w14:paraId="2C86B5C2" w14:textId="77777777" w:rsidR="00C07F6C" w:rsidRPr="00C07F6C" w:rsidRDefault="00C07F6C" w:rsidP="00C07F6C">
      <w:pPr>
        <w:widowControl w:val="0"/>
        <w:jc w:val="right"/>
        <w:rPr>
          <w:rFonts w:ascii="GHEA Grapalat" w:hAnsi="GHEA Grapalat"/>
          <w:b/>
          <w:i/>
        </w:rPr>
      </w:pPr>
      <w:r w:rsidRPr="00C07F6C">
        <w:rPr>
          <w:rFonts w:ascii="GHEA Grapalat" w:hAnsi="GHEA Grapalat"/>
          <w:b/>
          <w:i/>
        </w:rPr>
        <w:t>технической характеристики-графика закупок</w:t>
      </w:r>
    </w:p>
    <w:p w14:paraId="46F7B0D6" w14:textId="77777777" w:rsidR="00C07F6C" w:rsidRPr="00C07F6C" w:rsidRDefault="00C07F6C" w:rsidP="00C07F6C">
      <w:pPr>
        <w:widowControl w:val="0"/>
        <w:jc w:val="right"/>
        <w:rPr>
          <w:rFonts w:ascii="GHEA Grapalat" w:hAnsi="GHEA Grapalat"/>
          <w:b/>
          <w:i/>
        </w:rPr>
      </w:pPr>
      <w:r w:rsidRPr="00C07F6C">
        <w:rPr>
          <w:rFonts w:ascii="GHEA Grapalat" w:hAnsi="GHEA Grapalat"/>
          <w:b/>
          <w:i/>
        </w:rPr>
        <w:t xml:space="preserve">к Договору под кодом </w:t>
      </w:r>
      <w:r w:rsidRPr="00C07F6C">
        <w:rPr>
          <w:rFonts w:ascii="GHEA Grapalat" w:hAnsi="GHEA Grapalat"/>
          <w:b/>
          <w:i/>
        </w:rPr>
        <w:br/>
        <w:t>заключенному "</w:t>
      </w:r>
      <w:r w:rsidRPr="00C07F6C">
        <w:rPr>
          <w:rFonts w:ascii="GHEA Grapalat" w:hAnsi="GHEA Grapalat"/>
          <w:b/>
          <w:i/>
        </w:rPr>
        <w:tab/>
        <w:t>"</w:t>
      </w:r>
      <w:r w:rsidRPr="00C07F6C">
        <w:rPr>
          <w:rFonts w:ascii="GHEA Grapalat" w:hAnsi="GHEA Grapalat"/>
          <w:b/>
          <w:i/>
        </w:rPr>
        <w:tab/>
        <w:t>20.</w:t>
      </w:r>
      <w:r w:rsidRPr="00C07F6C">
        <w:rPr>
          <w:rFonts w:ascii="GHEA Grapalat" w:hAnsi="GHEA Grapalat"/>
          <w:b/>
          <w:i/>
        </w:rPr>
        <w:tab/>
        <w:t>г.</w:t>
      </w:r>
    </w:p>
    <w:p w14:paraId="6EAAC8B1" w14:textId="77777777" w:rsidR="00C07F6C" w:rsidRPr="00C07F6C" w:rsidRDefault="00C07F6C" w:rsidP="0088756F">
      <w:pPr>
        <w:jc w:val="right"/>
        <w:rPr>
          <w:rFonts w:ascii="GHEA Grapalat" w:hAnsi="GHEA Grapalat"/>
          <w:i/>
          <w:sz w:val="18"/>
        </w:rPr>
      </w:pPr>
    </w:p>
    <w:p w14:paraId="1E16E2BE" w14:textId="77777777" w:rsidR="0088756F" w:rsidRPr="00066268" w:rsidRDefault="0088756F" w:rsidP="0088756F">
      <w:pPr>
        <w:jc w:val="right"/>
        <w:rPr>
          <w:rFonts w:ascii="GHEA Grapalat" w:hAnsi="GHEA Grapalat"/>
          <w:i/>
          <w:sz w:val="18"/>
        </w:rPr>
      </w:pPr>
    </w:p>
    <w:p w14:paraId="6F056764" w14:textId="77777777" w:rsidR="0088756F" w:rsidRDefault="0088756F" w:rsidP="0088756F">
      <w:pPr>
        <w:jc w:val="right"/>
        <w:rPr>
          <w:rFonts w:ascii="GHEA Grapalat" w:hAnsi="GHEA Grapalat"/>
          <w:i/>
          <w:sz w:val="18"/>
          <w:lang w:val="hy-AM"/>
        </w:rPr>
      </w:pPr>
    </w:p>
    <w:p w14:paraId="3D5C5566" w14:textId="77777777" w:rsidR="0088756F" w:rsidRPr="00066268" w:rsidRDefault="0088756F" w:rsidP="0088756F">
      <w:pPr>
        <w:jc w:val="center"/>
        <w:rPr>
          <w:rFonts w:ascii="GHEA Grapalat" w:hAnsi="GHEA Grapalat" w:cs="Arial"/>
          <w:b/>
          <w:color w:val="000000"/>
        </w:rPr>
      </w:pPr>
      <w:r w:rsidRPr="00066268">
        <w:rPr>
          <w:rFonts w:ascii="GHEA Grapalat" w:hAnsi="GHEA Grapalat" w:cs="Arial"/>
          <w:b/>
          <w:color w:val="000000"/>
        </w:rPr>
        <w:t>СПРАВК</w:t>
      </w:r>
      <w:r>
        <w:rPr>
          <w:rFonts w:ascii="GHEA Grapalat" w:hAnsi="GHEA Grapalat" w:cs="Arial"/>
          <w:b/>
          <w:color w:val="000000"/>
        </w:rPr>
        <w:t>А</w:t>
      </w:r>
      <w:r w:rsidRPr="00066268">
        <w:rPr>
          <w:rFonts w:ascii="GHEA Grapalat" w:hAnsi="GHEA Grapalat" w:cs="Arial"/>
          <w:b/>
          <w:color w:val="000000"/>
        </w:rPr>
        <w:t xml:space="preserve"> О РАСЦЕНКАХ НА ОЦЕНОЧНЫЕ РАБОТЫ</w:t>
      </w:r>
    </w:p>
    <w:p w14:paraId="1A44FD74" w14:textId="77777777" w:rsidR="0088756F" w:rsidRDefault="0088756F" w:rsidP="0088756F">
      <w:pPr>
        <w:jc w:val="right"/>
        <w:rPr>
          <w:rFonts w:ascii="GHEA Grapalat" w:hAnsi="GHEA Grapalat" w:cs="Arial"/>
          <w:b/>
          <w:color w:val="000000"/>
          <w:sz w:val="18"/>
          <w:szCs w:val="18"/>
        </w:rPr>
      </w:pPr>
    </w:p>
    <w:p w14:paraId="63BC04FC" w14:textId="77777777" w:rsidR="0088756F" w:rsidRDefault="0088756F" w:rsidP="0088756F">
      <w:pPr>
        <w:jc w:val="right"/>
        <w:rPr>
          <w:rFonts w:ascii="GHEA Grapalat" w:hAnsi="GHEA Grapalat"/>
          <w:i/>
          <w:sz w:val="18"/>
          <w:lang w:val="hy-AM"/>
        </w:rPr>
      </w:pPr>
    </w:p>
    <w:tbl>
      <w:tblPr>
        <w:tblW w:w="10736" w:type="dxa"/>
        <w:jc w:val="center"/>
        <w:shd w:val="clear" w:color="auto" w:fill="FFFFFF"/>
        <w:tblCellMar>
          <w:left w:w="0" w:type="dxa"/>
          <w:right w:w="0" w:type="dxa"/>
        </w:tblCellMar>
        <w:tblLook w:val="04A0" w:firstRow="1" w:lastRow="0" w:firstColumn="1" w:lastColumn="0" w:noHBand="0" w:noVBand="1"/>
      </w:tblPr>
      <w:tblGrid>
        <w:gridCol w:w="487"/>
        <w:gridCol w:w="6325"/>
        <w:gridCol w:w="1327"/>
        <w:gridCol w:w="1273"/>
        <w:gridCol w:w="1324"/>
      </w:tblGrid>
      <w:tr w:rsidR="0088756F" w:rsidRPr="00066268" w14:paraId="360912CE" w14:textId="77777777" w:rsidTr="00D024AE">
        <w:trPr>
          <w:trHeight w:val="1182"/>
          <w:jc w:val="center"/>
        </w:trPr>
        <w:tc>
          <w:tcPr>
            <w:tcW w:w="4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F181A14" w14:textId="77777777" w:rsidR="0088756F" w:rsidRPr="005679FB" w:rsidRDefault="0088756F" w:rsidP="00546AC4">
            <w:pPr>
              <w:pStyle w:val="msonormalmrcssattr"/>
              <w:jc w:val="center"/>
              <w:rPr>
                <w:rFonts w:ascii="GHEA Grapalat" w:hAnsi="GHEA Grapalat"/>
              </w:rPr>
            </w:pPr>
            <w:r w:rsidRPr="005679FB">
              <w:rPr>
                <w:rFonts w:ascii="GHEA Grapalat" w:hAnsi="GHEA Grapalat"/>
                <w:color w:val="000000"/>
                <w:sz w:val="22"/>
                <w:szCs w:val="22"/>
              </w:rPr>
              <w:t>N</w:t>
            </w:r>
          </w:p>
        </w:tc>
        <w:tc>
          <w:tcPr>
            <w:tcW w:w="63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AAD45A3" w14:textId="77777777" w:rsidR="0088756F" w:rsidRPr="0070491A" w:rsidRDefault="0088756F" w:rsidP="00546AC4">
            <w:pPr>
              <w:pStyle w:val="msonormalmrcssattr"/>
              <w:jc w:val="center"/>
              <w:rPr>
                <w:rFonts w:ascii="GHEA Grapalat" w:hAnsi="GHEA Grapalat"/>
                <w:color w:val="000000"/>
                <w:sz w:val="22"/>
                <w:szCs w:val="22"/>
                <w:lang w:val="ru-RU"/>
              </w:rPr>
            </w:pPr>
            <w:r w:rsidRPr="00066268">
              <w:rPr>
                <w:rFonts w:ascii="GHEA Grapalat" w:hAnsi="GHEA Grapalat"/>
                <w:color w:val="000000"/>
                <w:sz w:val="22"/>
                <w:szCs w:val="22"/>
                <w:lang w:val="ru-RU" w:bidi="ru-RU"/>
              </w:rPr>
              <w:t xml:space="preserve">В рамках договора закупки услуг оценки имущества предусматривается осуществить </w:t>
            </w:r>
            <w:r w:rsidRPr="0070491A">
              <w:rPr>
                <w:rFonts w:ascii="GHEA Grapalat" w:hAnsi="GHEA Grapalat"/>
                <w:color w:val="000000"/>
                <w:sz w:val="22"/>
                <w:szCs w:val="22"/>
                <w:lang w:val="ru-RU" w:bidi="ru-RU"/>
              </w:rPr>
              <w:t>оценку</w:t>
            </w:r>
          </w:p>
        </w:tc>
        <w:tc>
          <w:tcPr>
            <w:tcW w:w="132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45545ED" w14:textId="77777777" w:rsidR="0088756F" w:rsidRPr="005679FB" w:rsidRDefault="0088756F" w:rsidP="00546AC4">
            <w:pPr>
              <w:pStyle w:val="msonormalmrcssattr"/>
              <w:jc w:val="center"/>
              <w:rPr>
                <w:rFonts w:ascii="GHEA Grapalat" w:hAnsi="GHEA Grapalat"/>
              </w:rPr>
            </w:pPr>
            <w:r>
              <w:rPr>
                <w:rFonts w:ascii="GHEA Grapalat" w:hAnsi="GHEA Grapalat"/>
                <w:color w:val="000000"/>
                <w:sz w:val="22"/>
                <w:szCs w:val="22"/>
                <w:lang w:val="ru-RU"/>
              </w:rPr>
              <w:t>количество</w:t>
            </w:r>
            <w:r w:rsidRPr="005679FB">
              <w:rPr>
                <w:rFonts w:ascii="GHEA Grapalat" w:hAnsi="GHEA Grapalat"/>
                <w:color w:val="000000"/>
                <w:sz w:val="22"/>
                <w:szCs w:val="22"/>
              </w:rPr>
              <w:br/>
              <w:t>/</w:t>
            </w:r>
            <w:proofErr w:type="spellStart"/>
            <w:r>
              <w:rPr>
                <w:rFonts w:ascii="GHEA Grapalat" w:hAnsi="GHEA Grapalat"/>
                <w:color w:val="000000"/>
                <w:sz w:val="22"/>
                <w:szCs w:val="22"/>
                <w:lang w:val="ru-RU"/>
              </w:rPr>
              <w:t>шт</w:t>
            </w:r>
            <w:proofErr w:type="spellEnd"/>
            <w:r w:rsidRPr="005679FB">
              <w:rPr>
                <w:rFonts w:ascii="GHEA Grapalat" w:hAnsi="GHEA Grapalat"/>
                <w:color w:val="000000"/>
                <w:sz w:val="22"/>
                <w:szCs w:val="22"/>
              </w:rPr>
              <w:t>/</w:t>
            </w:r>
          </w:p>
        </w:tc>
        <w:tc>
          <w:tcPr>
            <w:tcW w:w="12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668420E" w14:textId="77777777" w:rsidR="0088756F" w:rsidRPr="00066268" w:rsidRDefault="0088756F" w:rsidP="00546AC4">
            <w:pPr>
              <w:pStyle w:val="msonormalmrcssattr"/>
              <w:jc w:val="center"/>
              <w:rPr>
                <w:rFonts w:ascii="GHEA Grapalat" w:hAnsi="GHEA Grapalat"/>
                <w:lang w:val="ru-RU"/>
              </w:rPr>
            </w:pPr>
            <w:r w:rsidRPr="00066268">
              <w:rPr>
                <w:rFonts w:ascii="Arial" w:hAnsi="Arial" w:cs="Arial"/>
                <w:color w:val="000000"/>
                <w:sz w:val="20"/>
                <w:szCs w:val="20"/>
                <w:lang w:val="ru-RU"/>
              </w:rPr>
              <w:t xml:space="preserve">Плата за оценку единицы, </w:t>
            </w:r>
            <w:r w:rsidRPr="00426711">
              <w:rPr>
                <w:rFonts w:ascii="Arial" w:hAnsi="Arial" w:cs="Arial"/>
                <w:color w:val="000000"/>
                <w:sz w:val="20"/>
                <w:szCs w:val="20"/>
              </w:rPr>
              <w:t>AMD</w:t>
            </w:r>
            <w:r w:rsidRPr="00066268">
              <w:rPr>
                <w:rFonts w:ascii="Arial" w:hAnsi="Arial" w:cs="Arial"/>
                <w:color w:val="000000"/>
                <w:sz w:val="20"/>
                <w:szCs w:val="20"/>
                <w:lang w:val="ru-RU"/>
              </w:rPr>
              <w:t xml:space="preserve"> </w:t>
            </w:r>
          </w:p>
        </w:tc>
        <w:tc>
          <w:tcPr>
            <w:tcW w:w="132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8BAEC53" w14:textId="77777777" w:rsidR="0088756F" w:rsidRPr="00066268" w:rsidRDefault="0088756F" w:rsidP="00546AC4">
            <w:pPr>
              <w:pStyle w:val="msonormalmrcssattr"/>
              <w:jc w:val="center"/>
              <w:rPr>
                <w:rFonts w:ascii="GHEA Grapalat" w:hAnsi="GHEA Grapalat"/>
                <w:lang w:val="ru-RU"/>
              </w:rPr>
            </w:pPr>
            <w:r w:rsidRPr="00066268">
              <w:rPr>
                <w:rFonts w:ascii="Arial" w:hAnsi="Arial" w:cs="Arial"/>
                <w:color w:val="000000"/>
                <w:sz w:val="20"/>
                <w:szCs w:val="20"/>
                <w:lang w:val="ru-RU"/>
              </w:rPr>
              <w:t xml:space="preserve">общая плата за оценку, </w:t>
            </w:r>
            <w:r w:rsidRPr="00426711">
              <w:rPr>
                <w:rFonts w:ascii="Arial" w:hAnsi="Arial" w:cs="Arial"/>
                <w:color w:val="000000"/>
                <w:sz w:val="20"/>
                <w:szCs w:val="20"/>
              </w:rPr>
              <w:t>AMD</w:t>
            </w:r>
          </w:p>
        </w:tc>
      </w:tr>
      <w:tr w:rsidR="009B2C76" w:rsidRPr="005679FB" w14:paraId="1431DE47" w14:textId="77777777" w:rsidTr="00D024AE">
        <w:trPr>
          <w:trHeight w:val="346"/>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5233CFC" w14:textId="29B69869" w:rsidR="009B2C76" w:rsidRPr="005679FB" w:rsidRDefault="009B2C76" w:rsidP="009B2C76">
            <w:pPr>
              <w:pStyle w:val="msonormalmrcssattr"/>
              <w:jc w:val="right"/>
              <w:rPr>
                <w:rFonts w:ascii="GHEA Grapalat" w:hAnsi="GHEA Grapalat"/>
              </w:rPr>
            </w:pPr>
            <w:r w:rsidRPr="00E44228">
              <w:rPr>
                <w:rFonts w:ascii="GHEA Grapalat" w:hAnsi="GHEA Grapalat"/>
                <w:color w:val="000000"/>
                <w:sz w:val="20"/>
                <w:szCs w:val="20"/>
                <w:lang w:val="hy-AM"/>
              </w:rPr>
              <w:t>1</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E7425A" w14:textId="77777777" w:rsidR="009B2C76" w:rsidRPr="00F25A8A" w:rsidRDefault="009B2C76" w:rsidP="009B2C76">
            <w:pPr>
              <w:pStyle w:val="msonormalmrcssattr"/>
              <w:rPr>
                <w:rFonts w:ascii="GHEA Grapalat" w:hAnsi="GHEA Grapalat"/>
                <w:sz w:val="20"/>
                <w:szCs w:val="20"/>
                <w:lang w:val="ru-RU"/>
              </w:rPr>
            </w:pPr>
            <w:r w:rsidRPr="00F25A8A">
              <w:rPr>
                <w:rFonts w:ascii="GHEA Grapalat" w:hAnsi="GHEA Grapalat"/>
                <w:i/>
                <w:sz w:val="20"/>
                <w:szCs w:val="20"/>
                <w:lang w:val="ru-RU"/>
              </w:rPr>
              <w:t xml:space="preserve">Недвижимость общей площадью до 300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9E93004" w14:textId="4DAAF7B1" w:rsidR="009B2C76" w:rsidRPr="00D61A6C" w:rsidRDefault="009B2C76" w:rsidP="009B2C76">
            <w:pPr>
              <w:pStyle w:val="msonormalmrcssattr"/>
              <w:jc w:val="center"/>
              <w:rPr>
                <w:rFonts w:ascii="GHEA Grapalat" w:hAnsi="GHEA Grapalat" w:cs="Sylfaen"/>
                <w:lang w:val="hy-AM"/>
              </w:rPr>
            </w:pPr>
            <w:r w:rsidRPr="00E44228">
              <w:rPr>
                <w:rFonts w:ascii="GHEA Grapalat" w:hAnsi="GHEA Grapalat" w:cs="Calibri"/>
                <w:color w:val="000000"/>
                <w:sz w:val="20"/>
                <w:szCs w:val="20"/>
                <w:lang w:val="hy-AM"/>
              </w:rPr>
              <w:t xml:space="preserve">4 </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1E3E191" w14:textId="77777777" w:rsidR="009B2C76" w:rsidRPr="004E1640" w:rsidRDefault="009B2C76" w:rsidP="009B2C76">
            <w:pPr>
              <w:pStyle w:val="msonormalmrcssattr"/>
              <w:jc w:val="center"/>
              <w:rPr>
                <w:rFonts w:ascii="GHEA Grapalat" w:eastAsia="Calibri" w:hAnsi="GHEA Grapalat" w:cs="Sylfaen"/>
                <w:sz w:val="20"/>
                <w:szCs w:val="20"/>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E5168E4" w14:textId="77777777" w:rsidR="009B2C76" w:rsidRPr="004E1640" w:rsidRDefault="009B2C76" w:rsidP="009B2C76">
            <w:pPr>
              <w:pStyle w:val="msonormalmrcssattr"/>
              <w:jc w:val="center"/>
              <w:rPr>
                <w:rFonts w:ascii="GHEA Grapalat" w:eastAsia="Calibri" w:hAnsi="GHEA Grapalat" w:cs="Sylfaen"/>
                <w:sz w:val="20"/>
                <w:szCs w:val="20"/>
              </w:rPr>
            </w:pPr>
          </w:p>
        </w:tc>
      </w:tr>
      <w:tr w:rsidR="009B2C76" w:rsidRPr="005679FB" w14:paraId="40AADF0E" w14:textId="77777777" w:rsidTr="00D024AE">
        <w:trPr>
          <w:trHeight w:val="317"/>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8290F8D" w14:textId="284570DD" w:rsidR="009B2C76" w:rsidRPr="005679FB" w:rsidRDefault="009B2C76" w:rsidP="009B2C76">
            <w:pPr>
              <w:pStyle w:val="msonormalmrcssattr"/>
              <w:jc w:val="right"/>
              <w:rPr>
                <w:rFonts w:ascii="GHEA Grapalat" w:hAnsi="GHEA Grapalat"/>
              </w:rPr>
            </w:pPr>
            <w:r w:rsidRPr="00E44228">
              <w:rPr>
                <w:rFonts w:ascii="GHEA Grapalat" w:hAnsi="GHEA Grapalat"/>
                <w:color w:val="000000"/>
                <w:sz w:val="20"/>
                <w:szCs w:val="20"/>
                <w:lang w:val="hy-AM"/>
              </w:rPr>
              <w:t>2</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A46722F" w14:textId="77777777" w:rsidR="009B2C76" w:rsidRPr="00F25A8A" w:rsidRDefault="009B2C76" w:rsidP="009B2C76">
            <w:pPr>
              <w:pStyle w:val="msonormalmrcssattr"/>
              <w:rPr>
                <w:rFonts w:ascii="GHEA Grapalat" w:hAnsi="GHEA Grapalat"/>
                <w:sz w:val="20"/>
                <w:szCs w:val="20"/>
                <w:lang w:val="ru-RU"/>
              </w:rPr>
            </w:pPr>
            <w:r w:rsidRPr="00F25A8A">
              <w:rPr>
                <w:rFonts w:ascii="GHEA Grapalat" w:hAnsi="GHEA Grapalat"/>
                <w:i/>
                <w:sz w:val="20"/>
                <w:szCs w:val="20"/>
                <w:lang w:val="ru-RU"/>
              </w:rPr>
              <w:t xml:space="preserve"> Недвижимость общей площадью от 301 до 2000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B97465F" w14:textId="4F256F81" w:rsidR="009B2C76" w:rsidRPr="00D61A6C" w:rsidRDefault="009B2C76" w:rsidP="009B2C76">
            <w:pPr>
              <w:pStyle w:val="msonormalmrcssattr"/>
              <w:jc w:val="center"/>
              <w:rPr>
                <w:rFonts w:ascii="GHEA Grapalat" w:hAnsi="GHEA Grapalat" w:cs="Sylfaen"/>
                <w:lang w:val="hy-AM"/>
              </w:rPr>
            </w:pPr>
            <w:r w:rsidRPr="00E44228">
              <w:rPr>
                <w:rFonts w:ascii="GHEA Grapalat" w:hAnsi="GHEA Grapalat" w:cs="Calibri"/>
                <w:color w:val="000000"/>
                <w:sz w:val="20"/>
                <w:szCs w:val="20"/>
                <w:lang w:val="hy-AM"/>
              </w:rPr>
              <w:t xml:space="preserve">4 </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573876C" w14:textId="77777777" w:rsidR="009B2C76" w:rsidRPr="004E1640" w:rsidRDefault="009B2C76" w:rsidP="009B2C76">
            <w:pPr>
              <w:pStyle w:val="msonormalmrcssattr"/>
              <w:jc w:val="center"/>
              <w:rPr>
                <w:rFonts w:ascii="GHEA Grapalat" w:eastAsia="Calibri" w:hAnsi="GHEA Grapalat" w:cs="Sylfaen"/>
                <w:sz w:val="20"/>
                <w:szCs w:val="20"/>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C1F1D11" w14:textId="77777777" w:rsidR="009B2C76" w:rsidRPr="004E1640" w:rsidRDefault="009B2C76" w:rsidP="009B2C76">
            <w:pPr>
              <w:pStyle w:val="msonormalmrcssattr"/>
              <w:jc w:val="center"/>
              <w:rPr>
                <w:rFonts w:ascii="GHEA Grapalat" w:eastAsia="Calibri" w:hAnsi="GHEA Grapalat" w:cs="Sylfaen"/>
                <w:sz w:val="20"/>
                <w:szCs w:val="20"/>
              </w:rPr>
            </w:pPr>
          </w:p>
        </w:tc>
      </w:tr>
      <w:tr w:rsidR="009B2C76" w:rsidRPr="005679FB" w14:paraId="41CE28C7" w14:textId="77777777" w:rsidTr="00D024AE">
        <w:trPr>
          <w:trHeight w:val="317"/>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63BF9AB" w14:textId="3C73EBB5" w:rsidR="009B2C76" w:rsidRPr="005679FB" w:rsidRDefault="009B2C76" w:rsidP="009B2C76">
            <w:pPr>
              <w:pStyle w:val="msonormalmrcssattr"/>
              <w:jc w:val="right"/>
              <w:rPr>
                <w:rFonts w:ascii="GHEA Grapalat" w:hAnsi="GHEA Grapalat"/>
              </w:rPr>
            </w:pPr>
            <w:r w:rsidRPr="00E44228">
              <w:rPr>
                <w:rFonts w:ascii="GHEA Grapalat" w:hAnsi="GHEA Grapalat"/>
                <w:color w:val="000000"/>
                <w:sz w:val="20"/>
                <w:szCs w:val="20"/>
                <w:lang w:val="hy-AM"/>
              </w:rPr>
              <w:t>3</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5E6104D" w14:textId="77777777" w:rsidR="009B2C76" w:rsidRPr="00F25A8A" w:rsidRDefault="009B2C76" w:rsidP="009B2C76">
            <w:pPr>
              <w:pStyle w:val="msonormalmrcssattr"/>
              <w:rPr>
                <w:rFonts w:ascii="GHEA Grapalat" w:hAnsi="GHEA Grapalat"/>
                <w:sz w:val="20"/>
                <w:szCs w:val="20"/>
                <w:lang w:val="ru-RU"/>
              </w:rPr>
            </w:pPr>
            <w:r w:rsidRPr="00F25A8A">
              <w:rPr>
                <w:rFonts w:ascii="GHEA Grapalat" w:hAnsi="GHEA Grapalat"/>
                <w:i/>
                <w:sz w:val="20"/>
                <w:szCs w:val="20"/>
                <w:lang w:val="ru-RU"/>
              </w:rPr>
              <w:t xml:space="preserve">Недвижимость общей площадью 2001-10 000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60C4B7E" w14:textId="57F4C62E" w:rsidR="009B2C76" w:rsidRPr="00D61A6C" w:rsidRDefault="009B2C76" w:rsidP="009B2C76">
            <w:pPr>
              <w:pStyle w:val="msonormalmrcssattr"/>
              <w:jc w:val="center"/>
              <w:rPr>
                <w:rFonts w:ascii="GHEA Grapalat" w:hAnsi="GHEA Grapalat" w:cs="Sylfaen"/>
                <w:lang w:val="hy-AM"/>
              </w:rPr>
            </w:pPr>
            <w:r w:rsidRPr="00E44228">
              <w:rPr>
                <w:rFonts w:ascii="GHEA Grapalat" w:hAnsi="GHEA Grapalat" w:cs="Calibri"/>
                <w:color w:val="000000"/>
                <w:sz w:val="20"/>
                <w:szCs w:val="20"/>
                <w:lang w:val="hy-AM"/>
              </w:rPr>
              <w:t xml:space="preserve">14 </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0B8DB71" w14:textId="77777777" w:rsidR="009B2C76" w:rsidRPr="004E1640" w:rsidRDefault="009B2C76" w:rsidP="009B2C76">
            <w:pPr>
              <w:pStyle w:val="msonormalmrcssattr"/>
              <w:jc w:val="center"/>
              <w:rPr>
                <w:rFonts w:ascii="GHEA Grapalat" w:eastAsia="Calibri" w:hAnsi="GHEA Grapalat" w:cs="Sylfaen"/>
                <w:sz w:val="20"/>
                <w:szCs w:val="20"/>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EC76081" w14:textId="77777777" w:rsidR="009B2C76" w:rsidRPr="004E1640" w:rsidRDefault="009B2C76" w:rsidP="009B2C76">
            <w:pPr>
              <w:pStyle w:val="msonormalmrcssattr"/>
              <w:jc w:val="center"/>
              <w:rPr>
                <w:rFonts w:ascii="GHEA Grapalat" w:eastAsia="Calibri" w:hAnsi="GHEA Grapalat" w:cs="Sylfaen"/>
                <w:sz w:val="20"/>
                <w:szCs w:val="20"/>
              </w:rPr>
            </w:pPr>
          </w:p>
        </w:tc>
      </w:tr>
      <w:tr w:rsidR="009B2C76" w:rsidRPr="005679FB" w14:paraId="3104307C" w14:textId="77777777" w:rsidTr="00D024AE">
        <w:trPr>
          <w:trHeight w:val="317"/>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CFF3422" w14:textId="47837801" w:rsidR="009B2C76" w:rsidRPr="005679FB" w:rsidRDefault="009B2C76" w:rsidP="009B2C76">
            <w:pPr>
              <w:pStyle w:val="msonormalmrcssattr"/>
              <w:jc w:val="right"/>
              <w:rPr>
                <w:rFonts w:ascii="GHEA Grapalat" w:hAnsi="GHEA Grapalat"/>
              </w:rPr>
            </w:pPr>
            <w:r w:rsidRPr="00E44228">
              <w:rPr>
                <w:rFonts w:ascii="GHEA Grapalat" w:hAnsi="GHEA Grapalat"/>
                <w:color w:val="000000"/>
                <w:sz w:val="20"/>
                <w:szCs w:val="20"/>
                <w:lang w:val="hy-AM"/>
              </w:rPr>
              <w:t>4</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57FCE07" w14:textId="4E7B5847" w:rsidR="009B2C76" w:rsidRPr="00F25A8A" w:rsidRDefault="009B2C76" w:rsidP="009B2C76">
            <w:pPr>
              <w:pStyle w:val="msonormalmrcssattr"/>
              <w:rPr>
                <w:rFonts w:ascii="GHEA Grapalat" w:hAnsi="GHEA Grapalat"/>
                <w:sz w:val="20"/>
                <w:szCs w:val="20"/>
                <w:lang w:val="ru-RU"/>
              </w:rPr>
            </w:pPr>
            <w:r w:rsidRPr="00F25A8A">
              <w:rPr>
                <w:rFonts w:ascii="GHEA Grapalat" w:hAnsi="GHEA Grapalat"/>
                <w:i/>
                <w:sz w:val="20"/>
                <w:szCs w:val="20"/>
                <w:lang w:val="ru-RU"/>
              </w:rPr>
              <w:t xml:space="preserve">Недвижимость общей площадью более </w:t>
            </w:r>
            <w:r w:rsidRPr="00E90056">
              <w:rPr>
                <w:rFonts w:ascii="GHEA Grapalat" w:hAnsi="GHEA Grapalat"/>
                <w:i/>
                <w:sz w:val="20"/>
                <w:szCs w:val="20"/>
                <w:lang w:val="ru-RU"/>
              </w:rPr>
              <w:t>10</w:t>
            </w:r>
            <w:r w:rsidRPr="00F25A8A">
              <w:rPr>
                <w:rFonts w:ascii="GHEA Grapalat" w:hAnsi="GHEA Grapalat"/>
                <w:i/>
                <w:sz w:val="20"/>
                <w:szCs w:val="20"/>
                <w:lang w:val="ru-RU"/>
              </w:rPr>
              <w:t xml:space="preserve"> 001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30F9592" w14:textId="5DF9793D" w:rsidR="009B2C76" w:rsidRPr="00D61A6C" w:rsidRDefault="009B2C76" w:rsidP="009B2C76">
            <w:pPr>
              <w:pStyle w:val="msonormalmrcssattr"/>
              <w:jc w:val="center"/>
              <w:rPr>
                <w:rFonts w:ascii="GHEA Grapalat" w:hAnsi="GHEA Grapalat" w:cs="Sylfaen"/>
                <w:lang w:val="hy-AM"/>
              </w:rPr>
            </w:pPr>
            <w:r w:rsidRPr="00E44228">
              <w:rPr>
                <w:rFonts w:ascii="GHEA Grapalat" w:hAnsi="GHEA Grapalat" w:cs="Calibri"/>
                <w:color w:val="000000"/>
                <w:sz w:val="20"/>
                <w:szCs w:val="20"/>
                <w:lang w:val="hy-AM"/>
              </w:rPr>
              <w:t xml:space="preserve"> 10 </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7E9D043" w14:textId="77777777" w:rsidR="009B2C76" w:rsidRPr="004E1640" w:rsidRDefault="009B2C76" w:rsidP="009B2C76">
            <w:pPr>
              <w:pStyle w:val="msonormalmrcssattr"/>
              <w:jc w:val="center"/>
              <w:rPr>
                <w:rFonts w:ascii="GHEA Grapalat" w:eastAsia="Calibri" w:hAnsi="GHEA Grapalat" w:cs="Sylfaen"/>
                <w:sz w:val="20"/>
                <w:szCs w:val="20"/>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FE78C75" w14:textId="77777777" w:rsidR="009B2C76" w:rsidRPr="004E1640" w:rsidRDefault="009B2C76" w:rsidP="009B2C76">
            <w:pPr>
              <w:pStyle w:val="msonormalmrcssattr"/>
              <w:jc w:val="center"/>
              <w:rPr>
                <w:rFonts w:ascii="GHEA Grapalat" w:eastAsia="Calibri" w:hAnsi="GHEA Grapalat" w:cs="Sylfaen"/>
                <w:sz w:val="20"/>
                <w:szCs w:val="20"/>
              </w:rPr>
            </w:pPr>
          </w:p>
        </w:tc>
      </w:tr>
      <w:tr w:rsidR="009B2C76" w:rsidRPr="005679FB" w14:paraId="67E42C27" w14:textId="77777777" w:rsidTr="00E301C8">
        <w:trPr>
          <w:trHeight w:val="325"/>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8C4BF92" w14:textId="1A067B6B" w:rsidR="009B2C76" w:rsidRPr="005679FB" w:rsidRDefault="009B2C76" w:rsidP="009B2C76">
            <w:pPr>
              <w:pStyle w:val="msonormalmrcssattr"/>
              <w:jc w:val="right"/>
              <w:rPr>
                <w:rFonts w:ascii="GHEA Grapalat" w:hAnsi="GHEA Grapalat"/>
              </w:rPr>
            </w:pPr>
            <w:r w:rsidRPr="00E44228">
              <w:rPr>
                <w:rFonts w:ascii="GHEA Grapalat" w:hAnsi="GHEA Grapalat"/>
                <w:color w:val="000000"/>
                <w:sz w:val="20"/>
                <w:szCs w:val="20"/>
                <w:lang w:val="hy-AM"/>
              </w:rPr>
              <w:t>5</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EF5F231" w14:textId="23E4F756" w:rsidR="009B2C76" w:rsidRPr="00F25A8A" w:rsidRDefault="009B2C76" w:rsidP="009B2C76">
            <w:pPr>
              <w:pStyle w:val="msonormalmrcssattr"/>
              <w:rPr>
                <w:rFonts w:ascii="GHEA Grapalat" w:hAnsi="GHEA Grapalat"/>
                <w:sz w:val="20"/>
                <w:szCs w:val="20"/>
                <w:lang w:val="ru-RU"/>
              </w:rPr>
            </w:pPr>
            <w:r w:rsidRPr="00F25A8A">
              <w:rPr>
                <w:rFonts w:ascii="GHEA Grapalat" w:hAnsi="GHEA Grapalat"/>
                <w:i/>
                <w:sz w:val="20"/>
                <w:szCs w:val="20"/>
                <w:lang w:val="ru-RU"/>
              </w:rPr>
              <w:t xml:space="preserve">рыночная стоимость аренды недвижимости общей площадью до 10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C593DCF" w14:textId="774BB221" w:rsidR="009B2C76" w:rsidRPr="00D61A6C" w:rsidRDefault="009B2C76" w:rsidP="009B2C76">
            <w:pPr>
              <w:pStyle w:val="msonormalmrcssattr"/>
              <w:jc w:val="center"/>
              <w:rPr>
                <w:rFonts w:ascii="GHEA Grapalat" w:hAnsi="GHEA Grapalat" w:cs="Sylfaen"/>
                <w:lang w:val="hy-AM"/>
              </w:rPr>
            </w:pPr>
            <w:r w:rsidRPr="00E44228">
              <w:rPr>
                <w:rFonts w:ascii="GHEA Grapalat" w:eastAsia="Calibri" w:hAnsi="GHEA Grapalat" w:cs="Sylfaen"/>
                <w:sz w:val="20"/>
                <w:szCs w:val="20"/>
                <w:lang w:val="hy-AM"/>
              </w:rPr>
              <w:t>7</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6A4F95A" w14:textId="77777777" w:rsidR="009B2C76" w:rsidRPr="004E1640" w:rsidRDefault="009B2C76" w:rsidP="009B2C76">
            <w:pPr>
              <w:pStyle w:val="msonormalmrcssattr"/>
              <w:jc w:val="center"/>
              <w:rPr>
                <w:rFonts w:ascii="GHEA Grapalat" w:eastAsia="Calibri" w:hAnsi="GHEA Grapalat" w:cs="Sylfaen"/>
                <w:sz w:val="20"/>
                <w:szCs w:val="20"/>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1FED2A7" w14:textId="77777777" w:rsidR="009B2C76" w:rsidRPr="004E1640" w:rsidRDefault="009B2C76" w:rsidP="009B2C76">
            <w:pPr>
              <w:pStyle w:val="msonormalmrcssattr"/>
              <w:jc w:val="center"/>
              <w:rPr>
                <w:rFonts w:ascii="GHEA Grapalat" w:eastAsia="Calibri" w:hAnsi="GHEA Grapalat" w:cs="Sylfaen"/>
                <w:sz w:val="20"/>
                <w:szCs w:val="20"/>
              </w:rPr>
            </w:pPr>
          </w:p>
        </w:tc>
      </w:tr>
      <w:tr w:rsidR="009B2C76" w:rsidRPr="005679FB" w14:paraId="5D73E034" w14:textId="77777777" w:rsidTr="00576589">
        <w:trPr>
          <w:trHeight w:val="325"/>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B029AFF" w14:textId="394339DF" w:rsidR="009B2C76" w:rsidRPr="00576589" w:rsidRDefault="009B2C76" w:rsidP="009B2C76">
            <w:pPr>
              <w:pStyle w:val="msonormalmrcssattr"/>
              <w:jc w:val="right"/>
              <w:rPr>
                <w:rFonts w:ascii="GHEA Grapalat" w:hAnsi="GHEA Grapalat"/>
                <w:color w:val="000000"/>
                <w:sz w:val="20"/>
                <w:szCs w:val="20"/>
              </w:rPr>
            </w:pPr>
            <w:r w:rsidRPr="00E44228">
              <w:rPr>
                <w:rFonts w:ascii="GHEA Grapalat" w:hAnsi="GHEA Grapalat"/>
                <w:color w:val="000000"/>
                <w:sz w:val="20"/>
                <w:szCs w:val="20"/>
                <w:lang w:val="hy-AM"/>
              </w:rPr>
              <w:t>6</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E0103AE" w14:textId="77777777" w:rsidR="009B2C76" w:rsidRPr="00576589" w:rsidRDefault="009B2C76" w:rsidP="009B2C76">
            <w:pPr>
              <w:pStyle w:val="msonormalmrcssattr"/>
              <w:rPr>
                <w:rFonts w:ascii="GHEA Grapalat" w:hAnsi="GHEA Grapalat"/>
                <w:i/>
                <w:sz w:val="20"/>
                <w:szCs w:val="20"/>
                <w:lang w:val="ru-RU"/>
              </w:rPr>
            </w:pPr>
            <w:r w:rsidRPr="00F25A8A">
              <w:rPr>
                <w:rFonts w:ascii="GHEA Grapalat" w:hAnsi="GHEA Grapalat"/>
                <w:i/>
                <w:sz w:val="20"/>
                <w:szCs w:val="20"/>
                <w:lang w:val="ru-RU"/>
              </w:rPr>
              <w:t xml:space="preserve"> Рыночная стоимость аренды недвижимости общей площадью до 100 </w:t>
            </w:r>
            <w:proofErr w:type="spellStart"/>
            <w:r>
              <w:rPr>
                <w:rFonts w:ascii="GHEA Grapalat" w:hAnsi="GHEA Grapalat"/>
                <w:i/>
                <w:sz w:val="20"/>
                <w:szCs w:val="20"/>
                <w:lang w:val="ru-RU"/>
              </w:rPr>
              <w:t>кв.м</w:t>
            </w:r>
            <w:proofErr w:type="spellEnd"/>
            <w:r w:rsidRPr="00F25A8A">
              <w:rPr>
                <w:rFonts w:ascii="GHEA Grapalat" w:hAnsi="GHEA Grapalat"/>
                <w:i/>
                <w:sz w:val="20"/>
                <w:szCs w:val="20"/>
                <w:lang w:val="ru-RU"/>
              </w:rPr>
              <w:t xml:space="preserve"> </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7F6D1EC" w14:textId="753B5719" w:rsidR="009B2C76" w:rsidRPr="00576589" w:rsidRDefault="009B2C76" w:rsidP="009B2C76">
            <w:pPr>
              <w:pStyle w:val="msonormalmrcssattr"/>
              <w:jc w:val="center"/>
              <w:rPr>
                <w:rFonts w:ascii="GHEA Grapalat" w:eastAsia="Calibri" w:hAnsi="GHEA Grapalat" w:cs="Sylfaen"/>
                <w:sz w:val="20"/>
                <w:szCs w:val="20"/>
                <w:lang w:val="hy-AM"/>
              </w:rPr>
            </w:pPr>
            <w:r w:rsidRPr="00E44228">
              <w:rPr>
                <w:rFonts w:ascii="GHEA Grapalat" w:eastAsia="Calibri" w:hAnsi="GHEA Grapalat" w:cs="Sylfaen"/>
                <w:sz w:val="20"/>
                <w:szCs w:val="20"/>
                <w:lang w:val="hy-AM"/>
              </w:rPr>
              <w:t>20</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2E02EEA" w14:textId="77777777" w:rsidR="009B2C76" w:rsidRPr="00576589" w:rsidRDefault="009B2C76" w:rsidP="009B2C76">
            <w:pPr>
              <w:pStyle w:val="msonormalmrcssattr"/>
              <w:jc w:val="center"/>
              <w:rPr>
                <w:rFonts w:ascii="GHEA Grapalat" w:eastAsia="Calibri" w:hAnsi="GHEA Grapalat" w:cs="Sylfaen"/>
                <w:sz w:val="20"/>
                <w:szCs w:val="20"/>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D749B3A" w14:textId="77777777" w:rsidR="009B2C76" w:rsidRPr="00576589" w:rsidRDefault="009B2C76" w:rsidP="009B2C76">
            <w:pPr>
              <w:pStyle w:val="msonormalmrcssattr"/>
              <w:jc w:val="center"/>
              <w:rPr>
                <w:rFonts w:ascii="GHEA Grapalat" w:eastAsia="Calibri" w:hAnsi="GHEA Grapalat" w:cs="Sylfaen"/>
                <w:sz w:val="20"/>
                <w:szCs w:val="20"/>
              </w:rPr>
            </w:pPr>
          </w:p>
        </w:tc>
      </w:tr>
      <w:tr w:rsidR="009B2C76" w:rsidRPr="005679FB" w14:paraId="07CE5A22" w14:textId="77777777" w:rsidTr="002E5104">
        <w:trPr>
          <w:trHeight w:val="325"/>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B3E69D8" w14:textId="740E331A" w:rsidR="009B2C76" w:rsidRPr="002E5104" w:rsidRDefault="009B2C76" w:rsidP="009B2C76">
            <w:pPr>
              <w:pStyle w:val="msonormalmrcssattr"/>
              <w:jc w:val="right"/>
              <w:rPr>
                <w:rFonts w:ascii="GHEA Grapalat" w:hAnsi="GHEA Grapalat"/>
                <w:color w:val="000000"/>
                <w:sz w:val="20"/>
                <w:szCs w:val="20"/>
              </w:rPr>
            </w:pPr>
            <w:r w:rsidRPr="00E44228">
              <w:rPr>
                <w:rFonts w:ascii="GHEA Grapalat" w:hAnsi="GHEA Grapalat"/>
                <w:color w:val="000000"/>
                <w:sz w:val="20"/>
                <w:szCs w:val="20"/>
                <w:lang w:val="hy-AM"/>
              </w:rPr>
              <w:t>7</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46F6913" w14:textId="77777777" w:rsidR="009B2C76" w:rsidRPr="002E5104" w:rsidRDefault="009B2C76" w:rsidP="009B2C76">
            <w:pPr>
              <w:pStyle w:val="msonormalmrcssattr"/>
              <w:rPr>
                <w:rFonts w:ascii="GHEA Grapalat" w:hAnsi="GHEA Grapalat"/>
                <w:i/>
                <w:sz w:val="20"/>
                <w:szCs w:val="20"/>
                <w:lang w:val="ru-RU"/>
              </w:rPr>
            </w:pPr>
            <w:r w:rsidRPr="00F25A8A">
              <w:rPr>
                <w:rFonts w:ascii="GHEA Grapalat" w:hAnsi="GHEA Grapalat"/>
                <w:i/>
                <w:sz w:val="20"/>
                <w:szCs w:val="20"/>
                <w:lang w:val="ru-RU"/>
              </w:rPr>
              <w:t xml:space="preserve"> Рыночная стоимость аренды недвижимости общей площадью 101 и более </w:t>
            </w:r>
            <w:proofErr w:type="spellStart"/>
            <w:r w:rsidRPr="00F25A8A">
              <w:rPr>
                <w:rFonts w:ascii="GHEA Grapalat" w:hAnsi="GHEA Grapalat"/>
                <w:i/>
                <w:sz w:val="20"/>
                <w:szCs w:val="20"/>
                <w:lang w:val="ru-RU"/>
              </w:rPr>
              <w:t>кв.м</w:t>
            </w:r>
            <w:proofErr w:type="spellEnd"/>
            <w:r w:rsidRPr="00F25A8A">
              <w:rPr>
                <w:rFonts w:ascii="GHEA Grapalat" w:hAnsi="GHEA Grapalat"/>
                <w:i/>
                <w:sz w:val="20"/>
                <w:szCs w:val="20"/>
                <w:lang w:val="ru-RU"/>
              </w:rPr>
              <w:t xml:space="preserve"> </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11EBD11" w14:textId="2D3D382A" w:rsidR="009B2C76" w:rsidRPr="002E5104" w:rsidRDefault="009B2C76" w:rsidP="009B2C76">
            <w:pPr>
              <w:pStyle w:val="msonormalmrcssattr"/>
              <w:jc w:val="center"/>
              <w:rPr>
                <w:rFonts w:ascii="GHEA Grapalat" w:eastAsia="Calibri" w:hAnsi="GHEA Grapalat" w:cs="Sylfaen"/>
                <w:sz w:val="20"/>
                <w:szCs w:val="20"/>
                <w:lang w:val="hy-AM"/>
              </w:rPr>
            </w:pPr>
            <w:r w:rsidRPr="00E44228">
              <w:rPr>
                <w:rFonts w:ascii="GHEA Grapalat" w:hAnsi="GHEA Grapalat" w:cs="Times Armenian"/>
                <w:sz w:val="20"/>
                <w:szCs w:val="20"/>
                <w:lang w:val="hy-AM"/>
              </w:rPr>
              <w:t>7</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34813BD" w14:textId="77777777" w:rsidR="009B2C76" w:rsidRPr="004E1640" w:rsidRDefault="009B2C76" w:rsidP="009B2C76">
            <w:pPr>
              <w:pStyle w:val="msonormalmrcssattr"/>
              <w:jc w:val="center"/>
              <w:rPr>
                <w:rFonts w:ascii="GHEA Grapalat" w:eastAsia="Calibri" w:hAnsi="GHEA Grapalat" w:cs="Sylfaen"/>
                <w:sz w:val="20"/>
                <w:szCs w:val="20"/>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F29F5F9" w14:textId="77777777" w:rsidR="009B2C76" w:rsidRPr="004E1640" w:rsidRDefault="009B2C76" w:rsidP="009B2C76">
            <w:pPr>
              <w:pStyle w:val="msonormalmrcssattr"/>
              <w:jc w:val="center"/>
              <w:rPr>
                <w:rFonts w:ascii="GHEA Grapalat" w:eastAsia="Calibri" w:hAnsi="GHEA Grapalat" w:cs="Sylfaen"/>
                <w:sz w:val="20"/>
                <w:szCs w:val="20"/>
              </w:rPr>
            </w:pPr>
          </w:p>
        </w:tc>
      </w:tr>
      <w:tr w:rsidR="009B2C76" w:rsidRPr="005679FB" w14:paraId="21F20F45" w14:textId="77777777" w:rsidTr="00E94E6F">
        <w:trPr>
          <w:trHeight w:val="325"/>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47D181B" w14:textId="17C0E8C0" w:rsidR="009B2C76" w:rsidRPr="00E94E6F" w:rsidRDefault="009B2C76" w:rsidP="009B2C76">
            <w:pPr>
              <w:pStyle w:val="msonormalmrcssattr"/>
              <w:jc w:val="right"/>
              <w:rPr>
                <w:rFonts w:ascii="GHEA Grapalat" w:hAnsi="GHEA Grapalat"/>
                <w:color w:val="000000"/>
                <w:sz w:val="20"/>
                <w:szCs w:val="20"/>
              </w:rPr>
            </w:pPr>
            <w:r w:rsidRPr="00E44228">
              <w:rPr>
                <w:rFonts w:ascii="GHEA Grapalat" w:hAnsi="GHEA Grapalat"/>
                <w:color w:val="000000"/>
                <w:sz w:val="20"/>
                <w:szCs w:val="20"/>
                <w:lang w:val="hy-AM"/>
              </w:rPr>
              <w:t>8</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E12B15B" w14:textId="77777777" w:rsidR="009B2C76" w:rsidRPr="00E94E6F" w:rsidRDefault="009B2C76" w:rsidP="009B2C76">
            <w:pPr>
              <w:pStyle w:val="msonormalmrcssattr"/>
              <w:rPr>
                <w:rFonts w:ascii="GHEA Grapalat" w:hAnsi="GHEA Grapalat"/>
                <w:i/>
                <w:sz w:val="20"/>
                <w:szCs w:val="20"/>
                <w:lang w:val="ru-RU"/>
              </w:rPr>
            </w:pPr>
            <w:r w:rsidRPr="00F25A8A">
              <w:rPr>
                <w:rFonts w:ascii="GHEA Grapalat" w:hAnsi="GHEA Grapalat"/>
                <w:i/>
                <w:sz w:val="20"/>
                <w:szCs w:val="20"/>
                <w:lang w:val="ru-RU"/>
              </w:rPr>
              <w:t>рыночная стоимость транспортных средств</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E2AB8F7" w14:textId="488A1E24" w:rsidR="009B2C76" w:rsidRPr="00E94E6F" w:rsidRDefault="009B2C76" w:rsidP="009B2C76">
            <w:pPr>
              <w:pStyle w:val="msonormalmrcssattr"/>
              <w:jc w:val="center"/>
              <w:rPr>
                <w:rFonts w:ascii="GHEA Grapalat" w:eastAsia="Calibri" w:hAnsi="GHEA Grapalat" w:cs="Sylfaen"/>
                <w:sz w:val="20"/>
                <w:szCs w:val="20"/>
                <w:lang w:val="hy-AM"/>
              </w:rPr>
            </w:pPr>
            <w:r w:rsidRPr="00E44228">
              <w:rPr>
                <w:rFonts w:ascii="GHEA Grapalat" w:hAnsi="GHEA Grapalat" w:cs="Times Armenian"/>
                <w:sz w:val="20"/>
                <w:szCs w:val="20"/>
                <w:lang w:val="hy-AM"/>
              </w:rPr>
              <w:t>50</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806AB74" w14:textId="77777777" w:rsidR="009B2C76" w:rsidRPr="00E94E6F" w:rsidRDefault="009B2C76" w:rsidP="009B2C76">
            <w:pPr>
              <w:pStyle w:val="msonormalmrcssattr"/>
              <w:jc w:val="center"/>
              <w:rPr>
                <w:rFonts w:ascii="GHEA Grapalat" w:eastAsia="Calibri" w:hAnsi="GHEA Grapalat" w:cs="Sylfaen"/>
                <w:sz w:val="20"/>
                <w:szCs w:val="20"/>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2EC652B" w14:textId="77777777" w:rsidR="009B2C76" w:rsidRPr="00E94E6F" w:rsidRDefault="009B2C76" w:rsidP="009B2C76">
            <w:pPr>
              <w:pStyle w:val="msonormalmrcssattr"/>
              <w:jc w:val="center"/>
              <w:rPr>
                <w:rFonts w:ascii="GHEA Grapalat" w:eastAsia="Calibri" w:hAnsi="GHEA Grapalat" w:cs="Sylfaen"/>
                <w:sz w:val="20"/>
                <w:szCs w:val="20"/>
              </w:rPr>
            </w:pPr>
          </w:p>
        </w:tc>
      </w:tr>
      <w:tr w:rsidR="009B2C76" w:rsidRPr="005679FB" w14:paraId="6681606D" w14:textId="77777777" w:rsidTr="00E94E6F">
        <w:trPr>
          <w:trHeight w:val="325"/>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E408C14" w14:textId="4C2530DF" w:rsidR="009B2C76" w:rsidRPr="00E94E6F" w:rsidRDefault="009B2C76" w:rsidP="009B2C76">
            <w:pPr>
              <w:pStyle w:val="msonormalmrcssattr"/>
              <w:jc w:val="right"/>
              <w:rPr>
                <w:rFonts w:ascii="GHEA Grapalat" w:hAnsi="GHEA Grapalat"/>
                <w:color w:val="000000"/>
                <w:sz w:val="20"/>
                <w:szCs w:val="20"/>
              </w:rPr>
            </w:pPr>
            <w:r w:rsidRPr="00E44228">
              <w:rPr>
                <w:rFonts w:ascii="GHEA Grapalat" w:hAnsi="GHEA Grapalat"/>
                <w:color w:val="000000"/>
                <w:sz w:val="20"/>
                <w:szCs w:val="20"/>
                <w:lang w:val="hy-AM"/>
              </w:rPr>
              <w:t>9</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D4AB614" w14:textId="77777777" w:rsidR="009B2C76" w:rsidRPr="00E94E6F" w:rsidRDefault="009B2C76" w:rsidP="009B2C76">
            <w:pPr>
              <w:pStyle w:val="msonormalmrcssattr"/>
              <w:rPr>
                <w:rFonts w:ascii="GHEA Grapalat" w:hAnsi="GHEA Grapalat"/>
                <w:i/>
                <w:sz w:val="20"/>
                <w:szCs w:val="20"/>
                <w:lang w:val="ru-RU"/>
              </w:rPr>
            </w:pPr>
            <w:r w:rsidRPr="00F25A8A">
              <w:rPr>
                <w:rFonts w:ascii="GHEA Grapalat" w:hAnsi="GHEA Grapalat"/>
                <w:i/>
                <w:sz w:val="20"/>
                <w:szCs w:val="20"/>
                <w:lang w:val="ru-RU"/>
              </w:rPr>
              <w:t xml:space="preserve">рыночная стоимость ущерба, нанесенного транспортным средствам </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637FCCC" w14:textId="7743EE6B" w:rsidR="009B2C76" w:rsidRPr="00E94E6F" w:rsidRDefault="009B2C76" w:rsidP="009B2C76">
            <w:pPr>
              <w:pStyle w:val="msonormalmrcssattr"/>
              <w:jc w:val="center"/>
              <w:rPr>
                <w:rFonts w:ascii="GHEA Grapalat" w:eastAsia="Calibri" w:hAnsi="GHEA Grapalat" w:cs="Sylfaen"/>
                <w:sz w:val="20"/>
                <w:szCs w:val="20"/>
                <w:lang w:val="hy-AM"/>
              </w:rPr>
            </w:pPr>
            <w:r w:rsidRPr="00E44228">
              <w:rPr>
                <w:rFonts w:ascii="GHEA Grapalat" w:hAnsi="GHEA Grapalat" w:cs="Times Armenian"/>
                <w:sz w:val="20"/>
                <w:szCs w:val="20"/>
                <w:lang w:val="hy-AM"/>
              </w:rPr>
              <w:t>50</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CEA0EBB" w14:textId="77777777" w:rsidR="009B2C76" w:rsidRPr="00E94E6F" w:rsidRDefault="009B2C76" w:rsidP="009B2C76">
            <w:pPr>
              <w:pStyle w:val="msonormalmrcssattr"/>
              <w:jc w:val="center"/>
              <w:rPr>
                <w:rFonts w:ascii="GHEA Grapalat" w:eastAsia="Calibri" w:hAnsi="GHEA Grapalat" w:cs="Sylfaen"/>
                <w:sz w:val="20"/>
                <w:szCs w:val="20"/>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A43CFA3" w14:textId="77777777" w:rsidR="009B2C76" w:rsidRPr="00E94E6F" w:rsidRDefault="009B2C76" w:rsidP="009B2C76">
            <w:pPr>
              <w:pStyle w:val="msonormalmrcssattr"/>
              <w:jc w:val="center"/>
              <w:rPr>
                <w:rFonts w:ascii="GHEA Grapalat" w:eastAsia="Calibri" w:hAnsi="GHEA Grapalat" w:cs="Sylfaen"/>
                <w:sz w:val="20"/>
                <w:szCs w:val="20"/>
              </w:rPr>
            </w:pPr>
          </w:p>
        </w:tc>
      </w:tr>
      <w:tr w:rsidR="009B2C76" w:rsidRPr="005679FB" w14:paraId="524CB0EE" w14:textId="77777777" w:rsidTr="00D024AE">
        <w:trPr>
          <w:trHeight w:val="317"/>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0DD35BF2" w14:textId="649D590D" w:rsidR="009B2C76" w:rsidRPr="00064B7A" w:rsidRDefault="009B2C76" w:rsidP="009B2C76">
            <w:pPr>
              <w:pStyle w:val="msonormalmrcssattr"/>
              <w:jc w:val="right"/>
              <w:rPr>
                <w:rFonts w:ascii="GHEA Grapalat" w:hAnsi="GHEA Grapalat"/>
                <w:color w:val="000000"/>
                <w:sz w:val="20"/>
                <w:szCs w:val="20"/>
              </w:rPr>
            </w:pPr>
            <w:r w:rsidRPr="00E44228">
              <w:rPr>
                <w:rFonts w:ascii="GHEA Grapalat" w:hAnsi="GHEA Grapalat"/>
                <w:color w:val="000000"/>
                <w:sz w:val="20"/>
                <w:szCs w:val="20"/>
                <w:lang w:val="hy-AM"/>
              </w:rPr>
              <w:t>10</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07B0066" w14:textId="0E371B3D" w:rsidR="009B2C76" w:rsidRPr="005B5509" w:rsidRDefault="009B2C76" w:rsidP="009B2C76">
            <w:pPr>
              <w:pStyle w:val="msonormalmrcssattr"/>
              <w:rPr>
                <w:rFonts w:ascii="GHEA Grapalat" w:hAnsi="GHEA Grapalat"/>
                <w:i/>
                <w:sz w:val="20"/>
                <w:szCs w:val="20"/>
                <w:lang w:val="ru-RU"/>
              </w:rPr>
            </w:pPr>
            <w:r w:rsidRPr="00F25A8A">
              <w:rPr>
                <w:rFonts w:ascii="GHEA Grapalat" w:hAnsi="GHEA Grapalat"/>
                <w:i/>
                <w:sz w:val="20"/>
                <w:szCs w:val="20"/>
                <w:lang w:val="ru-RU"/>
              </w:rPr>
              <w:t>рыночная стоимость другого движимого имущества</w:t>
            </w:r>
            <w:r w:rsidRPr="005B5509">
              <w:rPr>
                <w:rFonts w:ascii="GHEA Grapalat" w:hAnsi="GHEA Grapalat"/>
                <w:i/>
                <w:sz w:val="20"/>
                <w:szCs w:val="20"/>
                <w:lang w:val="ru-RU"/>
              </w:rPr>
              <w:t xml:space="preserve"> </w:t>
            </w:r>
            <w:r w:rsidRPr="005B5509">
              <w:rPr>
                <w:rFonts w:ascii="GHEA Grapalat" w:hAnsi="GHEA Grapalat"/>
                <w:i/>
                <w:sz w:val="20"/>
                <w:szCs w:val="20"/>
                <w:lang w:val="ru-RU" w:bidi="ru-RU"/>
              </w:rPr>
              <w:t>группировка которого осуществляется по наименованию</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9CB065A" w14:textId="041E6B99" w:rsidR="009B2C76" w:rsidRPr="00E44228" w:rsidRDefault="009B2C76" w:rsidP="009B2C76">
            <w:pPr>
              <w:pStyle w:val="msonormalmrcssattr"/>
              <w:jc w:val="center"/>
              <w:rPr>
                <w:rFonts w:ascii="GHEA Grapalat" w:eastAsia="Calibri" w:hAnsi="GHEA Grapalat" w:cs="Sylfaen"/>
                <w:sz w:val="20"/>
                <w:szCs w:val="20"/>
                <w:lang w:val="hy-AM"/>
              </w:rPr>
            </w:pPr>
            <w:r w:rsidRPr="00E44228">
              <w:rPr>
                <w:rFonts w:ascii="GHEA Grapalat" w:hAnsi="GHEA Grapalat" w:cs="Times Armenian"/>
                <w:sz w:val="20"/>
                <w:szCs w:val="20"/>
                <w:lang w:val="hy-AM"/>
              </w:rPr>
              <w:t>1500</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CBF4E23" w14:textId="77777777" w:rsidR="009B2C76" w:rsidRPr="00FD382A" w:rsidRDefault="009B2C76" w:rsidP="009B2C76">
            <w:pPr>
              <w:pStyle w:val="msonormalmrcssattr"/>
              <w:jc w:val="center"/>
              <w:rPr>
                <w:rFonts w:ascii="GHEA Grapalat" w:eastAsia="Calibri" w:hAnsi="GHEA Grapalat" w:cs="Sylfaen"/>
                <w:sz w:val="20"/>
                <w:szCs w:val="20"/>
                <w:lang w:val="ru-RU"/>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22576D5" w14:textId="77777777" w:rsidR="009B2C76" w:rsidRPr="00FD382A" w:rsidRDefault="009B2C76" w:rsidP="009B2C76">
            <w:pPr>
              <w:pStyle w:val="msonormalmrcssattr"/>
              <w:jc w:val="center"/>
              <w:rPr>
                <w:rFonts w:ascii="GHEA Grapalat" w:eastAsia="Calibri" w:hAnsi="GHEA Grapalat" w:cs="Sylfaen"/>
                <w:sz w:val="20"/>
                <w:szCs w:val="20"/>
                <w:lang w:val="ru-RU"/>
              </w:rPr>
            </w:pPr>
          </w:p>
        </w:tc>
      </w:tr>
      <w:tr w:rsidR="009B2C76" w:rsidRPr="005679FB" w14:paraId="26999818" w14:textId="77777777" w:rsidTr="00D024AE">
        <w:trPr>
          <w:trHeight w:val="317"/>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54570452" w14:textId="036E247D" w:rsidR="009B2C76" w:rsidRPr="005B5509" w:rsidRDefault="009B2C76" w:rsidP="009B2C76">
            <w:pPr>
              <w:pStyle w:val="msonormalmrcssattr"/>
              <w:jc w:val="right"/>
              <w:rPr>
                <w:rFonts w:ascii="GHEA Grapalat" w:hAnsi="GHEA Grapalat"/>
                <w:color w:val="000000"/>
                <w:sz w:val="20"/>
                <w:szCs w:val="20"/>
                <w:lang w:val="ru-RU"/>
              </w:rPr>
            </w:pPr>
            <w:r w:rsidRPr="00E44228">
              <w:rPr>
                <w:rFonts w:ascii="GHEA Grapalat" w:hAnsi="GHEA Grapalat"/>
                <w:color w:val="000000"/>
                <w:sz w:val="20"/>
                <w:szCs w:val="20"/>
                <w:lang w:val="hy-AM"/>
              </w:rPr>
              <w:t>11</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94DAC89" w14:textId="2EE66BFD" w:rsidR="009B2C76" w:rsidRPr="00893AB0" w:rsidRDefault="009B2C76" w:rsidP="009B2C76">
            <w:pPr>
              <w:pStyle w:val="msonormalmrcssattr"/>
              <w:rPr>
                <w:rFonts w:ascii="GHEA Grapalat" w:hAnsi="GHEA Grapalat"/>
                <w:i/>
                <w:sz w:val="20"/>
                <w:szCs w:val="20"/>
                <w:lang w:val="ru-RU"/>
              </w:rPr>
            </w:pPr>
            <w:r w:rsidRPr="00F25A8A">
              <w:rPr>
                <w:rFonts w:ascii="GHEA Grapalat" w:hAnsi="GHEA Grapalat"/>
                <w:i/>
                <w:sz w:val="20"/>
                <w:szCs w:val="20"/>
                <w:lang w:val="ru-RU"/>
              </w:rPr>
              <w:t>рыночная стоимость другого движимого имущества</w:t>
            </w:r>
            <w:r w:rsidRPr="00893AB0">
              <w:rPr>
                <w:rFonts w:ascii="GHEA Grapalat" w:hAnsi="GHEA Grapalat"/>
                <w:i/>
                <w:sz w:val="20"/>
                <w:szCs w:val="20"/>
                <w:lang w:val="ru-RU"/>
              </w:rPr>
              <w:t xml:space="preserve"> </w:t>
            </w:r>
            <w:r w:rsidRPr="00893AB0">
              <w:rPr>
                <w:rFonts w:ascii="GHEA Grapalat" w:hAnsi="GHEA Grapalat"/>
                <w:i/>
                <w:sz w:val="20"/>
                <w:szCs w:val="20"/>
                <w:lang w:val="ru-RU" w:bidi="ru-RU"/>
              </w:rPr>
              <w:t xml:space="preserve">группировка которых осуществляется в единицах измерения /кг, </w:t>
            </w:r>
            <w:proofErr w:type="spellStart"/>
            <w:r w:rsidRPr="00063EC9">
              <w:rPr>
                <w:rFonts w:ascii="GHEA Grapalat" w:hAnsi="GHEA Grapalat"/>
                <w:i/>
                <w:sz w:val="20"/>
                <w:szCs w:val="20"/>
                <w:lang w:val="ru-RU" w:bidi="ru-RU"/>
              </w:rPr>
              <w:t>к</w:t>
            </w:r>
            <w:r w:rsidRPr="00893AB0">
              <w:rPr>
                <w:rFonts w:ascii="GHEA Grapalat" w:hAnsi="GHEA Grapalat"/>
                <w:i/>
                <w:sz w:val="20"/>
                <w:szCs w:val="20"/>
                <w:lang w:val="ru-RU" w:bidi="ru-RU"/>
              </w:rPr>
              <w:t>.м</w:t>
            </w:r>
            <w:proofErr w:type="spellEnd"/>
            <w:r w:rsidRPr="00893AB0">
              <w:rPr>
                <w:rFonts w:ascii="GHEA Grapalat" w:hAnsi="GHEA Grapalat"/>
                <w:i/>
                <w:sz w:val="20"/>
                <w:szCs w:val="20"/>
                <w:lang w:val="ru-RU" w:bidi="ru-RU"/>
              </w:rPr>
              <w:t xml:space="preserve"> и т. д./</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3E0C915" w14:textId="1E126F47" w:rsidR="009B2C76" w:rsidRPr="00E44228" w:rsidRDefault="009B2C76" w:rsidP="009B2C76">
            <w:pPr>
              <w:pStyle w:val="msonormalmrcssattr"/>
              <w:jc w:val="center"/>
              <w:rPr>
                <w:rFonts w:ascii="GHEA Grapalat" w:eastAsia="Calibri" w:hAnsi="GHEA Grapalat" w:cs="Sylfaen"/>
                <w:sz w:val="20"/>
                <w:szCs w:val="20"/>
                <w:lang w:val="hy-AM"/>
              </w:rPr>
            </w:pPr>
            <w:r w:rsidRPr="00E44228">
              <w:rPr>
                <w:rFonts w:ascii="GHEA Grapalat" w:hAnsi="GHEA Grapalat" w:cs="Times Armenian"/>
                <w:sz w:val="20"/>
                <w:szCs w:val="20"/>
                <w:lang w:val="hy-AM"/>
              </w:rPr>
              <w:t>50</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18EDEC8" w14:textId="77777777" w:rsidR="009B2C76" w:rsidRPr="00FD382A" w:rsidRDefault="009B2C76" w:rsidP="009B2C76">
            <w:pPr>
              <w:pStyle w:val="msonormalmrcssattr"/>
              <w:jc w:val="center"/>
              <w:rPr>
                <w:rFonts w:ascii="GHEA Grapalat" w:eastAsia="Calibri" w:hAnsi="GHEA Grapalat" w:cs="Sylfaen"/>
                <w:sz w:val="20"/>
                <w:szCs w:val="20"/>
                <w:lang w:val="ru-RU"/>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1056251" w14:textId="77777777" w:rsidR="009B2C76" w:rsidRPr="00FD382A" w:rsidRDefault="009B2C76" w:rsidP="009B2C76">
            <w:pPr>
              <w:pStyle w:val="msonormalmrcssattr"/>
              <w:jc w:val="center"/>
              <w:rPr>
                <w:rFonts w:ascii="GHEA Grapalat" w:eastAsia="Calibri" w:hAnsi="GHEA Grapalat" w:cs="Sylfaen"/>
                <w:sz w:val="20"/>
                <w:szCs w:val="20"/>
                <w:lang w:val="ru-RU"/>
              </w:rPr>
            </w:pPr>
          </w:p>
        </w:tc>
      </w:tr>
      <w:tr w:rsidR="009B2C76" w:rsidRPr="005679FB" w14:paraId="74F75256" w14:textId="77777777" w:rsidTr="00D024AE">
        <w:trPr>
          <w:trHeight w:val="317"/>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377ECC0E" w14:textId="7D3E58AB" w:rsidR="009B2C76" w:rsidRPr="00371223" w:rsidRDefault="009B2C76" w:rsidP="009B2C76">
            <w:pPr>
              <w:pStyle w:val="msonormalmrcssattr"/>
              <w:jc w:val="right"/>
              <w:rPr>
                <w:rFonts w:ascii="GHEA Grapalat" w:hAnsi="GHEA Grapalat"/>
                <w:color w:val="000000"/>
                <w:sz w:val="22"/>
                <w:szCs w:val="22"/>
              </w:rPr>
            </w:pPr>
            <w:r w:rsidRPr="00E44228">
              <w:rPr>
                <w:rFonts w:ascii="GHEA Grapalat" w:hAnsi="GHEA Grapalat"/>
                <w:color w:val="000000"/>
                <w:sz w:val="20"/>
                <w:szCs w:val="20"/>
                <w:lang w:val="hy-AM"/>
              </w:rPr>
              <w:t>12</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667008B" w14:textId="103FF1DB" w:rsidR="009B2C76" w:rsidRPr="00F25A8A" w:rsidRDefault="009B2C76" w:rsidP="009B2C76">
            <w:pPr>
              <w:pStyle w:val="msonormalmrcssattr"/>
              <w:rPr>
                <w:rFonts w:ascii="GHEA Grapalat" w:eastAsia="Calibri" w:hAnsi="GHEA Grapalat" w:cs="Sylfaen"/>
                <w:sz w:val="20"/>
                <w:szCs w:val="20"/>
                <w:lang w:val="ru-RU"/>
              </w:rPr>
            </w:pPr>
            <w:r w:rsidRPr="00F25A8A">
              <w:rPr>
                <w:rFonts w:ascii="GHEA Grapalat" w:hAnsi="GHEA Grapalat"/>
                <w:i/>
                <w:sz w:val="20"/>
                <w:szCs w:val="20"/>
                <w:lang w:val="ru-RU"/>
              </w:rPr>
              <w:t xml:space="preserve"> незастроенные участки общей площадью до </w:t>
            </w:r>
            <w:r w:rsidRPr="00063EC9">
              <w:rPr>
                <w:rFonts w:ascii="GHEA Grapalat" w:hAnsi="GHEA Grapalat"/>
                <w:i/>
                <w:sz w:val="20"/>
                <w:szCs w:val="20"/>
                <w:lang w:val="ru-RU"/>
              </w:rPr>
              <w:t>5</w:t>
            </w:r>
            <w:r w:rsidRPr="00F25A8A">
              <w:rPr>
                <w:rFonts w:ascii="GHEA Grapalat" w:hAnsi="GHEA Grapalat"/>
                <w:i/>
                <w:sz w:val="20"/>
                <w:szCs w:val="20"/>
                <w:lang w:val="ru-RU"/>
              </w:rPr>
              <w:t xml:space="preserve">000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88C849B" w14:textId="737A8424" w:rsidR="009B2C76" w:rsidRPr="00D61A6C" w:rsidRDefault="009B2C76" w:rsidP="009B2C76">
            <w:pPr>
              <w:pStyle w:val="msonormalmrcssattr"/>
              <w:jc w:val="center"/>
              <w:rPr>
                <w:rFonts w:ascii="GHEA Grapalat" w:hAnsi="GHEA Grapalat" w:cs="Sylfaen"/>
                <w:lang w:val="hy-AM"/>
              </w:rPr>
            </w:pPr>
            <w:r w:rsidRPr="00E44228">
              <w:rPr>
                <w:rFonts w:ascii="GHEA Grapalat" w:hAnsi="GHEA Grapalat" w:cs="Times Armenian"/>
                <w:sz w:val="20"/>
                <w:szCs w:val="20"/>
                <w:lang w:val="hy-AM"/>
              </w:rPr>
              <w:t>8</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1C7D2F4" w14:textId="77777777" w:rsidR="009B2C76" w:rsidRPr="004E1640" w:rsidRDefault="009B2C76" w:rsidP="009B2C76">
            <w:pPr>
              <w:pStyle w:val="msonormalmrcssattr"/>
              <w:jc w:val="center"/>
              <w:rPr>
                <w:rFonts w:ascii="GHEA Grapalat" w:eastAsia="Calibri" w:hAnsi="GHEA Grapalat" w:cs="Sylfaen"/>
                <w:sz w:val="20"/>
                <w:szCs w:val="20"/>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9F4874C" w14:textId="77777777" w:rsidR="009B2C76" w:rsidRPr="004E1640" w:rsidRDefault="009B2C76" w:rsidP="009B2C76">
            <w:pPr>
              <w:pStyle w:val="msonormalmrcssattr"/>
              <w:jc w:val="center"/>
              <w:rPr>
                <w:rFonts w:ascii="GHEA Grapalat" w:eastAsia="Calibri" w:hAnsi="GHEA Grapalat" w:cs="Sylfaen"/>
                <w:sz w:val="20"/>
                <w:szCs w:val="20"/>
              </w:rPr>
            </w:pPr>
          </w:p>
        </w:tc>
      </w:tr>
      <w:tr w:rsidR="009B2C76" w:rsidRPr="005679FB" w14:paraId="2CC851F4" w14:textId="77777777" w:rsidTr="00D024AE">
        <w:trPr>
          <w:trHeight w:val="317"/>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5DB946C8" w14:textId="393F74BA" w:rsidR="009B2C76" w:rsidRPr="00D1728E" w:rsidRDefault="009B2C76" w:rsidP="009B2C76">
            <w:pPr>
              <w:pStyle w:val="msonormalmrcssattr"/>
              <w:jc w:val="right"/>
              <w:rPr>
                <w:rFonts w:ascii="GHEA Grapalat" w:hAnsi="GHEA Grapalat"/>
                <w:color w:val="000000"/>
                <w:sz w:val="22"/>
                <w:szCs w:val="22"/>
                <w:lang w:val="ru-RU"/>
              </w:rPr>
            </w:pPr>
            <w:r w:rsidRPr="00E44228">
              <w:rPr>
                <w:rFonts w:ascii="GHEA Grapalat" w:hAnsi="GHEA Grapalat"/>
                <w:color w:val="000000"/>
                <w:sz w:val="20"/>
                <w:szCs w:val="20"/>
                <w:lang w:val="hy-AM"/>
              </w:rPr>
              <w:t>13</w:t>
            </w: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7DD56FA" w14:textId="3C0A3D8D" w:rsidR="009B2C76" w:rsidRPr="00F25A8A" w:rsidRDefault="009B2C76" w:rsidP="009B2C76">
            <w:pPr>
              <w:pStyle w:val="msonormalmrcssattr"/>
              <w:rPr>
                <w:rFonts w:ascii="GHEA Grapalat" w:hAnsi="GHEA Grapalat" w:cs="Sylfaen"/>
                <w:sz w:val="20"/>
                <w:szCs w:val="20"/>
                <w:lang w:val="ru-RU"/>
              </w:rPr>
            </w:pPr>
            <w:r w:rsidRPr="00F25A8A">
              <w:rPr>
                <w:rFonts w:ascii="GHEA Grapalat" w:hAnsi="GHEA Grapalat"/>
                <w:i/>
                <w:sz w:val="20"/>
                <w:szCs w:val="20"/>
                <w:lang w:val="ru-RU"/>
              </w:rPr>
              <w:t xml:space="preserve">Незастроенные участки общей площадью более </w:t>
            </w:r>
            <w:r w:rsidRPr="00063EC9">
              <w:rPr>
                <w:rFonts w:ascii="GHEA Grapalat" w:hAnsi="GHEA Grapalat"/>
                <w:i/>
                <w:sz w:val="20"/>
                <w:szCs w:val="20"/>
                <w:lang w:val="ru-RU"/>
              </w:rPr>
              <w:t>5</w:t>
            </w:r>
            <w:r w:rsidRPr="00F25A8A">
              <w:rPr>
                <w:rFonts w:ascii="GHEA Grapalat" w:hAnsi="GHEA Grapalat"/>
                <w:i/>
                <w:sz w:val="20"/>
                <w:szCs w:val="20"/>
                <w:lang w:val="ru-RU"/>
              </w:rPr>
              <w:t xml:space="preserve">001 </w:t>
            </w:r>
            <w:proofErr w:type="spellStart"/>
            <w:r>
              <w:rPr>
                <w:rFonts w:ascii="GHEA Grapalat" w:hAnsi="GHEA Grapalat"/>
                <w:i/>
                <w:sz w:val="20"/>
                <w:szCs w:val="20"/>
                <w:lang w:val="ru-RU"/>
              </w:rPr>
              <w:t>кв.м</w:t>
            </w:r>
            <w:proofErr w:type="spellEnd"/>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15E7302" w14:textId="4398714A" w:rsidR="009B2C76" w:rsidRDefault="009B2C76" w:rsidP="009B2C76">
            <w:pPr>
              <w:pStyle w:val="msonormalmrcssattr"/>
              <w:jc w:val="center"/>
              <w:rPr>
                <w:rFonts w:ascii="GHEA Grapalat" w:hAnsi="GHEA Grapalat" w:cs="Sylfaen"/>
                <w:lang w:val="hy-AM"/>
              </w:rPr>
            </w:pPr>
            <w:r w:rsidRPr="00E44228">
              <w:rPr>
                <w:rFonts w:ascii="GHEA Grapalat" w:hAnsi="GHEA Grapalat" w:cs="Times Armenian"/>
                <w:sz w:val="20"/>
                <w:szCs w:val="20"/>
                <w:lang w:val="hy-AM"/>
              </w:rPr>
              <w:t>7</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F6F0AC9" w14:textId="77777777" w:rsidR="009B2C76" w:rsidRPr="00D1728E" w:rsidRDefault="009B2C76" w:rsidP="009B2C76">
            <w:pPr>
              <w:pStyle w:val="msonormalmrcssattr"/>
              <w:jc w:val="center"/>
              <w:rPr>
                <w:rFonts w:ascii="GHEA Grapalat" w:eastAsia="Calibri" w:hAnsi="GHEA Grapalat" w:cs="Sylfaen"/>
                <w:sz w:val="20"/>
                <w:szCs w:val="20"/>
                <w:lang w:val="ru-RU"/>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1FDB2FC" w14:textId="77777777" w:rsidR="009B2C76" w:rsidRPr="00D1728E" w:rsidRDefault="009B2C76" w:rsidP="009B2C76">
            <w:pPr>
              <w:pStyle w:val="msonormalmrcssattr"/>
              <w:jc w:val="center"/>
              <w:rPr>
                <w:rFonts w:ascii="GHEA Grapalat" w:eastAsia="Calibri" w:hAnsi="GHEA Grapalat" w:cs="Sylfaen"/>
                <w:sz w:val="20"/>
                <w:szCs w:val="20"/>
                <w:lang w:val="ru-RU"/>
              </w:rPr>
            </w:pPr>
          </w:p>
        </w:tc>
      </w:tr>
      <w:tr w:rsidR="009B2C76" w:rsidRPr="005679FB" w14:paraId="5522708E" w14:textId="77777777" w:rsidTr="00D024AE">
        <w:trPr>
          <w:trHeight w:val="317"/>
          <w:jc w:val="center"/>
        </w:trPr>
        <w:tc>
          <w:tcPr>
            <w:tcW w:w="48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8E11E6E" w14:textId="77777777" w:rsidR="009B2C76" w:rsidRPr="00D1728E" w:rsidRDefault="009B2C76" w:rsidP="009B2C76">
            <w:pPr>
              <w:pStyle w:val="msonormalmrcssattr"/>
              <w:rPr>
                <w:rFonts w:ascii="GHEA Grapalat" w:hAnsi="GHEA Grapalat"/>
                <w:lang w:val="ru-RU"/>
              </w:rPr>
            </w:pPr>
          </w:p>
        </w:tc>
        <w:tc>
          <w:tcPr>
            <w:tcW w:w="6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6F596276" w14:textId="77777777" w:rsidR="009B2C76" w:rsidRPr="00D1728E" w:rsidRDefault="009B2C76" w:rsidP="009B2C76">
            <w:pPr>
              <w:pStyle w:val="msonormalmrcssattr"/>
              <w:rPr>
                <w:rFonts w:ascii="Sylfaen" w:hAnsi="Sylfaen"/>
                <w:lang w:val="ru-RU"/>
              </w:rPr>
            </w:pPr>
            <w:r>
              <w:rPr>
                <w:rFonts w:ascii="Calibri" w:hAnsi="Calibri" w:cs="Calibri"/>
                <w:color w:val="000000"/>
                <w:lang w:val="ru-RU"/>
              </w:rPr>
              <w:t>ИТОГО</w:t>
            </w:r>
          </w:p>
        </w:tc>
        <w:tc>
          <w:tcPr>
            <w:tcW w:w="1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23367D" w14:textId="6D50971C" w:rsidR="009B2C76" w:rsidRPr="00137977" w:rsidRDefault="009B2C76" w:rsidP="009B2C76">
            <w:pPr>
              <w:pStyle w:val="msonormalmrcssattr"/>
              <w:jc w:val="center"/>
              <w:rPr>
                <w:rFonts w:ascii="GHEA Grapalat" w:hAnsi="GHEA Grapalat" w:cs="Sylfaen"/>
              </w:rPr>
            </w:pPr>
            <w:r>
              <w:rPr>
                <w:rFonts w:ascii="GHEA Grapalat" w:eastAsia="Calibri" w:hAnsi="GHEA Grapalat" w:cs="Sylfaen"/>
                <w:sz w:val="20"/>
                <w:szCs w:val="20"/>
              </w:rPr>
              <w:t>1731</w:t>
            </w:r>
          </w:p>
        </w:tc>
        <w:tc>
          <w:tcPr>
            <w:tcW w:w="1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8EE295D" w14:textId="77777777" w:rsidR="009B2C76" w:rsidRPr="004E1640" w:rsidRDefault="009B2C76" w:rsidP="009B2C76">
            <w:pPr>
              <w:pStyle w:val="msonormalmrcssattr"/>
              <w:jc w:val="center"/>
              <w:rPr>
                <w:rFonts w:ascii="GHEA Grapalat" w:eastAsia="Calibri" w:hAnsi="GHEA Grapalat" w:cs="Sylfaen"/>
                <w:sz w:val="20"/>
                <w:szCs w:val="20"/>
                <w:lang w:val="hy-AM"/>
              </w:rPr>
            </w:pPr>
          </w:p>
        </w:tc>
        <w:tc>
          <w:tcPr>
            <w:tcW w:w="1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B580FE" w14:textId="77777777" w:rsidR="009B2C76" w:rsidRPr="004E1640" w:rsidRDefault="009B2C76" w:rsidP="009B2C76">
            <w:pPr>
              <w:pStyle w:val="msonormalmrcssattr"/>
              <w:jc w:val="center"/>
              <w:rPr>
                <w:rFonts w:ascii="GHEA Grapalat" w:eastAsia="Calibri" w:hAnsi="GHEA Grapalat" w:cs="Sylfaen"/>
                <w:sz w:val="20"/>
                <w:szCs w:val="20"/>
              </w:rPr>
            </w:pPr>
          </w:p>
        </w:tc>
      </w:tr>
    </w:tbl>
    <w:p w14:paraId="2544E116" w14:textId="77777777" w:rsidR="0088756F" w:rsidRDefault="0088756F" w:rsidP="0088756F">
      <w:pPr>
        <w:widowControl w:val="0"/>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88756F" w:rsidRPr="00AD29CE" w14:paraId="3D4B51D4" w14:textId="77777777" w:rsidTr="00546AC4">
        <w:trPr>
          <w:jc w:val="center"/>
        </w:trPr>
        <w:tc>
          <w:tcPr>
            <w:tcW w:w="4536" w:type="dxa"/>
          </w:tcPr>
          <w:p w14:paraId="5E7BD93D" w14:textId="77777777" w:rsidR="0088756F" w:rsidRPr="00AD29CE" w:rsidRDefault="0088756F" w:rsidP="00546AC4">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049E79B" w14:textId="77777777" w:rsidR="0088756F" w:rsidRPr="00E40AC8" w:rsidRDefault="0088756F" w:rsidP="00546AC4">
            <w:pPr>
              <w:widowControl w:val="0"/>
              <w:jc w:val="center"/>
              <w:rPr>
                <w:rFonts w:ascii="GHEA Grapalat" w:hAnsi="GHEA Grapalat"/>
                <w:lang w:val="en-US"/>
              </w:rPr>
            </w:pPr>
            <w:r>
              <w:rPr>
                <w:rFonts w:ascii="GHEA Grapalat" w:hAnsi="GHEA Grapalat"/>
                <w:lang w:val="en-US"/>
              </w:rPr>
              <w:t>___________________________</w:t>
            </w:r>
          </w:p>
          <w:p w14:paraId="3E46F51C" w14:textId="77777777" w:rsidR="0088756F" w:rsidRPr="00E40AC8" w:rsidRDefault="0088756F" w:rsidP="00546AC4">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335F7CE" w14:textId="77777777" w:rsidR="0088756F" w:rsidRPr="00AD29CE" w:rsidRDefault="0088756F" w:rsidP="00546AC4">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870825D" w14:textId="77777777" w:rsidR="0088756F" w:rsidRPr="00AD29CE" w:rsidRDefault="0088756F" w:rsidP="00546AC4">
            <w:pPr>
              <w:widowControl w:val="0"/>
              <w:spacing w:after="160" w:line="360" w:lineRule="auto"/>
              <w:jc w:val="center"/>
              <w:rPr>
                <w:rFonts w:ascii="GHEA Grapalat" w:hAnsi="GHEA Grapalat"/>
              </w:rPr>
            </w:pPr>
          </w:p>
        </w:tc>
        <w:tc>
          <w:tcPr>
            <w:tcW w:w="4343" w:type="dxa"/>
          </w:tcPr>
          <w:p w14:paraId="5F45EC2C" w14:textId="77777777" w:rsidR="0088756F" w:rsidRPr="00AD29CE" w:rsidRDefault="0088756F" w:rsidP="00546AC4">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8822B47" w14:textId="77777777" w:rsidR="0088756F" w:rsidRPr="00E40AC8" w:rsidRDefault="0088756F" w:rsidP="00546AC4">
            <w:pPr>
              <w:widowControl w:val="0"/>
              <w:jc w:val="center"/>
              <w:rPr>
                <w:rFonts w:ascii="GHEA Grapalat" w:hAnsi="GHEA Grapalat"/>
                <w:lang w:val="en-US"/>
              </w:rPr>
            </w:pPr>
            <w:r>
              <w:rPr>
                <w:rFonts w:ascii="GHEA Grapalat" w:hAnsi="GHEA Grapalat"/>
                <w:lang w:val="en-US"/>
              </w:rPr>
              <w:t>__________________________</w:t>
            </w:r>
          </w:p>
          <w:p w14:paraId="54C30DB8" w14:textId="77777777" w:rsidR="0088756F" w:rsidRPr="00E40AC8" w:rsidRDefault="0088756F" w:rsidP="00546AC4">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9F23E42" w14:textId="77777777" w:rsidR="0088756F" w:rsidRPr="00AD29CE" w:rsidRDefault="0088756F" w:rsidP="00546AC4">
            <w:pPr>
              <w:widowControl w:val="0"/>
              <w:spacing w:after="160" w:line="360" w:lineRule="auto"/>
              <w:jc w:val="center"/>
              <w:rPr>
                <w:rFonts w:ascii="GHEA Grapalat" w:hAnsi="GHEA Grapalat"/>
              </w:rPr>
            </w:pPr>
            <w:r w:rsidRPr="00AD29CE">
              <w:rPr>
                <w:rFonts w:ascii="GHEA Grapalat" w:hAnsi="GHEA Grapalat"/>
              </w:rPr>
              <w:t>М. П.</w:t>
            </w:r>
          </w:p>
        </w:tc>
      </w:tr>
    </w:tbl>
    <w:p w14:paraId="0D8F026B" w14:textId="77777777" w:rsidR="0088756F" w:rsidRDefault="0088756F" w:rsidP="0088756F">
      <w:pPr>
        <w:widowControl w:val="0"/>
        <w:jc w:val="right"/>
        <w:rPr>
          <w:rFonts w:ascii="GHEA Grapalat" w:hAnsi="GHEA Grapalat"/>
          <w:i/>
        </w:rPr>
      </w:pPr>
    </w:p>
    <w:p w14:paraId="425C7287" w14:textId="77777777" w:rsidR="0088756F" w:rsidRDefault="0088756F" w:rsidP="0088756F">
      <w:pPr>
        <w:widowControl w:val="0"/>
        <w:jc w:val="right"/>
        <w:rPr>
          <w:rFonts w:ascii="GHEA Grapalat" w:hAnsi="GHEA Grapalat"/>
          <w:i/>
        </w:rPr>
      </w:pPr>
    </w:p>
    <w:p w14:paraId="5E5312CE" w14:textId="56C73908" w:rsidR="00AA5C58" w:rsidRDefault="00AA5C58" w:rsidP="00AA5C58">
      <w:pPr>
        <w:widowControl w:val="0"/>
        <w:jc w:val="right"/>
        <w:rPr>
          <w:rFonts w:ascii="GHEA Grapalat" w:hAnsi="GHEA Grapalat"/>
          <w:b/>
          <w:i/>
          <w:lang w:val="en-US"/>
        </w:rPr>
      </w:pPr>
      <w:r w:rsidRPr="00C07F6C">
        <w:rPr>
          <w:rFonts w:ascii="GHEA Grapalat" w:hAnsi="GHEA Grapalat"/>
          <w:b/>
          <w:i/>
        </w:rPr>
        <w:lastRenderedPageBreak/>
        <w:t xml:space="preserve">Приложение N </w:t>
      </w:r>
      <w:r>
        <w:rPr>
          <w:rFonts w:ascii="GHEA Grapalat" w:hAnsi="GHEA Grapalat"/>
          <w:b/>
          <w:i/>
          <w:lang w:val="en-US"/>
        </w:rPr>
        <w:t>Б</w:t>
      </w:r>
    </w:p>
    <w:p w14:paraId="3405435A" w14:textId="77777777" w:rsidR="00AA5C58" w:rsidRPr="00AA5C58" w:rsidRDefault="00AA5C58" w:rsidP="00AA5C58">
      <w:pPr>
        <w:widowControl w:val="0"/>
        <w:jc w:val="right"/>
        <w:rPr>
          <w:rFonts w:ascii="GHEA Grapalat" w:hAnsi="GHEA Grapalat"/>
          <w:b/>
          <w:i/>
          <w:lang w:val="en-US"/>
        </w:rPr>
      </w:pPr>
      <w:r>
        <w:rPr>
          <w:rFonts w:ascii="GHEA Grapalat" w:hAnsi="GHEA Grapalat"/>
          <w:b/>
          <w:i/>
          <w:lang w:val="en-US"/>
        </w:rPr>
        <w:t xml:space="preserve">К </w:t>
      </w:r>
      <w:proofErr w:type="spellStart"/>
      <w:r>
        <w:rPr>
          <w:rFonts w:ascii="GHEA Grapalat" w:hAnsi="GHEA Grapalat"/>
          <w:b/>
          <w:i/>
          <w:lang w:val="en-US"/>
        </w:rPr>
        <w:t>Преложению</w:t>
      </w:r>
      <w:proofErr w:type="spellEnd"/>
      <w:r>
        <w:rPr>
          <w:rFonts w:ascii="GHEA Grapalat" w:hAnsi="GHEA Grapalat"/>
          <w:b/>
          <w:i/>
          <w:lang w:val="en-US"/>
        </w:rPr>
        <w:t xml:space="preserve"> 1.1</w:t>
      </w:r>
    </w:p>
    <w:p w14:paraId="48F5975B" w14:textId="77777777" w:rsidR="00AA5C58" w:rsidRPr="00C07F6C" w:rsidRDefault="00AA5C58" w:rsidP="00AA5C58">
      <w:pPr>
        <w:widowControl w:val="0"/>
        <w:jc w:val="right"/>
        <w:rPr>
          <w:rFonts w:ascii="GHEA Grapalat" w:hAnsi="GHEA Grapalat"/>
          <w:b/>
          <w:i/>
        </w:rPr>
      </w:pPr>
      <w:r w:rsidRPr="00C07F6C">
        <w:rPr>
          <w:rFonts w:ascii="GHEA Grapalat" w:hAnsi="GHEA Grapalat"/>
          <w:b/>
          <w:i/>
        </w:rPr>
        <w:t>технической характеристики-графика закупок</w:t>
      </w:r>
    </w:p>
    <w:p w14:paraId="10BC58BA" w14:textId="77777777" w:rsidR="00AA5C58" w:rsidRPr="00C07F6C" w:rsidRDefault="00AA5C58" w:rsidP="00AA5C58">
      <w:pPr>
        <w:widowControl w:val="0"/>
        <w:jc w:val="right"/>
        <w:rPr>
          <w:rFonts w:ascii="GHEA Grapalat" w:hAnsi="GHEA Grapalat"/>
          <w:b/>
          <w:i/>
        </w:rPr>
      </w:pPr>
      <w:r w:rsidRPr="00C07F6C">
        <w:rPr>
          <w:rFonts w:ascii="GHEA Grapalat" w:hAnsi="GHEA Grapalat"/>
          <w:b/>
          <w:i/>
        </w:rPr>
        <w:t xml:space="preserve">к Договору под кодом </w:t>
      </w:r>
      <w:r w:rsidRPr="00C07F6C">
        <w:rPr>
          <w:rFonts w:ascii="GHEA Grapalat" w:hAnsi="GHEA Grapalat"/>
          <w:b/>
          <w:i/>
        </w:rPr>
        <w:br/>
        <w:t>заключенному "</w:t>
      </w:r>
      <w:r w:rsidRPr="00C07F6C">
        <w:rPr>
          <w:rFonts w:ascii="GHEA Grapalat" w:hAnsi="GHEA Grapalat"/>
          <w:b/>
          <w:i/>
        </w:rPr>
        <w:tab/>
        <w:t>"</w:t>
      </w:r>
      <w:r w:rsidRPr="00C07F6C">
        <w:rPr>
          <w:rFonts w:ascii="GHEA Grapalat" w:hAnsi="GHEA Grapalat"/>
          <w:b/>
          <w:i/>
        </w:rPr>
        <w:tab/>
        <w:t>20.</w:t>
      </w:r>
      <w:r w:rsidRPr="00C07F6C">
        <w:rPr>
          <w:rFonts w:ascii="GHEA Grapalat" w:hAnsi="GHEA Grapalat"/>
          <w:b/>
          <w:i/>
        </w:rPr>
        <w:tab/>
        <w:t>г.</w:t>
      </w:r>
    </w:p>
    <w:p w14:paraId="24A482CE" w14:textId="77777777" w:rsidR="00AA5C58" w:rsidRPr="00C07F6C" w:rsidRDefault="00AA5C58" w:rsidP="00AA5C58">
      <w:pPr>
        <w:jc w:val="right"/>
        <w:rPr>
          <w:rFonts w:ascii="GHEA Grapalat" w:hAnsi="GHEA Grapalat"/>
          <w:i/>
          <w:sz w:val="18"/>
        </w:rPr>
      </w:pPr>
    </w:p>
    <w:p w14:paraId="35C459DA" w14:textId="77777777" w:rsidR="00CA497E" w:rsidRPr="00AA5C58" w:rsidRDefault="00CA497E" w:rsidP="00CA497E">
      <w:pPr>
        <w:spacing w:line="288" w:lineRule="auto"/>
        <w:jc w:val="center"/>
        <w:rPr>
          <w:rFonts w:ascii="GHEA Grapalat" w:hAnsi="GHEA Grapalat"/>
          <w:b/>
          <w:bCs/>
          <w:sz w:val="20"/>
        </w:rPr>
      </w:pPr>
    </w:p>
    <w:p w14:paraId="48B7DBE8" w14:textId="77777777" w:rsidR="00CA497E" w:rsidRPr="00E44228" w:rsidRDefault="00CA497E" w:rsidP="00CA497E">
      <w:pPr>
        <w:spacing w:line="288" w:lineRule="auto"/>
        <w:jc w:val="center"/>
        <w:rPr>
          <w:rFonts w:ascii="GHEA Grapalat" w:hAnsi="GHEA Grapalat" w:cs="Arial"/>
          <w:b/>
          <w:color w:val="000000"/>
          <w:sz w:val="22"/>
          <w:szCs w:val="22"/>
          <w:lang w:val="hy-AM"/>
        </w:rPr>
      </w:pPr>
      <w:r w:rsidRPr="00E44228">
        <w:rPr>
          <w:rFonts w:ascii="GHEA Grapalat" w:hAnsi="GHEA Grapalat" w:cs="Arial"/>
          <w:b/>
          <w:color w:val="000000"/>
          <w:sz w:val="22"/>
          <w:szCs w:val="22"/>
          <w:lang w:val="hy-AM"/>
        </w:rPr>
        <w:t>ՏԵՂԵԿԱՆՔ</w:t>
      </w:r>
    </w:p>
    <w:p w14:paraId="507C39B5" w14:textId="77777777" w:rsidR="00CA497E" w:rsidRPr="00456F00" w:rsidRDefault="00CA497E" w:rsidP="00CA497E">
      <w:pPr>
        <w:spacing w:line="288" w:lineRule="auto"/>
        <w:jc w:val="center"/>
        <w:rPr>
          <w:rFonts w:ascii="GHEA Grapalat" w:hAnsi="GHEA Grapalat"/>
          <w:bCs/>
          <w:sz w:val="20"/>
          <w:lang w:val="hy-AM"/>
        </w:rPr>
      </w:pPr>
      <w:r w:rsidRPr="00456F00">
        <w:rPr>
          <w:rFonts w:ascii="GHEA Grapalat" w:hAnsi="GHEA Grapalat" w:cs="Arial"/>
          <w:bCs/>
          <w:color w:val="000000"/>
          <w:sz w:val="22"/>
          <w:szCs w:val="22"/>
          <w:lang w:val="hy-AM"/>
        </w:rPr>
        <w:t>ԳՆԱՀԱՏ</w:t>
      </w:r>
      <w:r w:rsidRPr="00456F00">
        <w:rPr>
          <w:rFonts w:ascii="GHEA Grapalat" w:hAnsi="GHEA Grapalat" w:cs="Arial"/>
          <w:bCs/>
          <w:color w:val="000000"/>
          <w:sz w:val="22"/>
          <w:szCs w:val="22"/>
        </w:rPr>
        <w:t xml:space="preserve">ՎԱԾ </w:t>
      </w:r>
      <w:r w:rsidRPr="00456F00">
        <w:rPr>
          <w:rFonts w:ascii="GHEA Grapalat" w:hAnsi="GHEA Grapalat" w:cs="Times Armenian"/>
          <w:bCs/>
          <w:sz w:val="22"/>
          <w:szCs w:val="22"/>
          <w:lang w:val="hy-AM"/>
        </w:rPr>
        <w:t xml:space="preserve"> ԳՈՒՅՔԻ ՎԵՐԱԲԵՐՅԱԼ </w:t>
      </w:r>
    </w:p>
    <w:p w14:paraId="48BEBA35" w14:textId="77777777" w:rsidR="00CA497E" w:rsidRPr="00E44228" w:rsidRDefault="00CA497E" w:rsidP="00CA497E">
      <w:pPr>
        <w:spacing w:line="288" w:lineRule="auto"/>
        <w:jc w:val="center"/>
        <w:rPr>
          <w:rFonts w:ascii="GHEA Grapalat" w:hAnsi="GHEA Grapalat"/>
          <w:sz w:val="20"/>
          <w:lang w:val="hy-AM"/>
        </w:rPr>
      </w:pPr>
    </w:p>
    <w:tbl>
      <w:tblPr>
        <w:tblW w:w="104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0"/>
        <w:gridCol w:w="6930"/>
      </w:tblGrid>
      <w:tr w:rsidR="00CA497E" w:rsidRPr="00435BD2" w14:paraId="3A7BF745" w14:textId="77777777" w:rsidTr="00546AC4">
        <w:trPr>
          <w:trHeight w:val="422"/>
        </w:trPr>
        <w:tc>
          <w:tcPr>
            <w:tcW w:w="10410" w:type="dxa"/>
            <w:gridSpan w:val="2"/>
            <w:shd w:val="clear" w:color="auto" w:fill="FFFF00"/>
          </w:tcPr>
          <w:p w14:paraId="57FA5AD8" w14:textId="77777777" w:rsidR="00CA497E" w:rsidRPr="00435BD2" w:rsidRDefault="00CA497E" w:rsidP="00546AC4">
            <w:pPr>
              <w:jc w:val="center"/>
              <w:rPr>
                <w:rFonts w:ascii="GHEA Grapalat" w:hAnsi="GHEA Grapalat"/>
                <w:b/>
                <w:bCs/>
                <w:color w:val="000000" w:themeColor="text1"/>
                <w:lang w:val="hy-AM"/>
              </w:rPr>
            </w:pPr>
            <w:r w:rsidRPr="00435BD2">
              <w:rPr>
                <w:rFonts w:ascii="GHEA Grapalat" w:hAnsi="GHEA Grapalat"/>
                <w:b/>
                <w:bCs/>
                <w:color w:val="000000" w:themeColor="text1"/>
                <w:lang w:val="hy-AM"/>
              </w:rPr>
              <w:t>Ավտոմեքենայի վաճառք</w:t>
            </w:r>
          </w:p>
        </w:tc>
      </w:tr>
      <w:tr w:rsidR="00CA497E" w:rsidRPr="00435BD2" w14:paraId="5755BA38" w14:textId="77777777" w:rsidTr="00546AC4">
        <w:trPr>
          <w:trHeight w:val="350"/>
        </w:trPr>
        <w:tc>
          <w:tcPr>
            <w:tcW w:w="3480" w:type="dxa"/>
          </w:tcPr>
          <w:p w14:paraId="40C9F3FF" w14:textId="77777777" w:rsidR="00CA497E" w:rsidRPr="00435BD2" w:rsidRDefault="00CA497E" w:rsidP="00546AC4">
            <w:pPr>
              <w:shd w:val="clear" w:color="auto" w:fill="FFFFFF"/>
              <w:jc w:val="both"/>
              <w:textAlignment w:val="center"/>
              <w:rPr>
                <w:rFonts w:ascii="GHEA Grapalat" w:hAnsi="GHEA Grapalat"/>
                <w:b/>
                <w:bCs/>
                <w:color w:val="000000" w:themeColor="text1"/>
                <w:lang w:val="hy-AM"/>
              </w:rPr>
            </w:pPr>
            <w:r>
              <w:rPr>
                <w:rFonts w:ascii="GHEA Grapalat" w:hAnsi="GHEA Grapalat"/>
                <w:b/>
                <w:bCs/>
                <w:color w:val="000000" w:themeColor="text1"/>
                <w:lang w:val="hy-AM"/>
              </w:rPr>
              <w:t>Մակնիշ</w:t>
            </w:r>
          </w:p>
        </w:tc>
        <w:tc>
          <w:tcPr>
            <w:tcW w:w="6930" w:type="dxa"/>
          </w:tcPr>
          <w:p w14:paraId="1EA266FD" w14:textId="77777777" w:rsidR="00CA497E" w:rsidRPr="00435BD2" w:rsidRDefault="00CA497E" w:rsidP="00546AC4">
            <w:pPr>
              <w:jc w:val="both"/>
              <w:rPr>
                <w:rFonts w:ascii="GHEA Grapalat" w:hAnsi="GHEA Grapalat"/>
                <w:b/>
                <w:bCs/>
                <w:color w:val="000000" w:themeColor="text1"/>
              </w:rPr>
            </w:pPr>
          </w:p>
        </w:tc>
      </w:tr>
      <w:tr w:rsidR="00CA497E" w:rsidRPr="00435BD2" w14:paraId="6C5DF4AE" w14:textId="77777777" w:rsidTr="00546AC4">
        <w:trPr>
          <w:trHeight w:val="350"/>
        </w:trPr>
        <w:tc>
          <w:tcPr>
            <w:tcW w:w="3480" w:type="dxa"/>
          </w:tcPr>
          <w:p w14:paraId="0ED5ED09" w14:textId="77777777" w:rsidR="00CA497E" w:rsidRPr="00435BD2" w:rsidRDefault="00CA497E" w:rsidP="00546AC4">
            <w:pPr>
              <w:shd w:val="clear" w:color="auto" w:fill="FFFFFF"/>
              <w:jc w:val="both"/>
              <w:textAlignment w:val="center"/>
              <w:rPr>
                <w:rFonts w:ascii="GHEA Grapalat" w:hAnsi="GHEA Grapalat" w:cs="Tahoma"/>
                <w:b/>
                <w:bCs/>
                <w:color w:val="000000" w:themeColor="text1"/>
                <w:lang w:val="hy-AM"/>
              </w:rPr>
            </w:pPr>
            <w:r>
              <w:rPr>
                <w:rFonts w:ascii="GHEA Grapalat" w:hAnsi="GHEA Grapalat" w:cs="Tahoma"/>
                <w:b/>
                <w:bCs/>
                <w:color w:val="000000" w:themeColor="text1"/>
                <w:lang w:val="hy-AM"/>
              </w:rPr>
              <w:t>Մոդել</w:t>
            </w:r>
          </w:p>
        </w:tc>
        <w:tc>
          <w:tcPr>
            <w:tcW w:w="6930" w:type="dxa"/>
          </w:tcPr>
          <w:p w14:paraId="3FF31AF5" w14:textId="77777777" w:rsidR="00CA497E" w:rsidRPr="00435BD2" w:rsidRDefault="00CA497E" w:rsidP="00546AC4">
            <w:pPr>
              <w:jc w:val="both"/>
              <w:rPr>
                <w:rFonts w:ascii="GHEA Grapalat" w:hAnsi="GHEA Grapalat"/>
                <w:b/>
                <w:bCs/>
                <w:color w:val="000000" w:themeColor="text1"/>
              </w:rPr>
            </w:pPr>
          </w:p>
        </w:tc>
      </w:tr>
      <w:tr w:rsidR="00CA497E" w:rsidRPr="00435BD2" w14:paraId="6EEFB370" w14:textId="77777777" w:rsidTr="00546AC4">
        <w:trPr>
          <w:trHeight w:val="440"/>
        </w:trPr>
        <w:tc>
          <w:tcPr>
            <w:tcW w:w="3480" w:type="dxa"/>
          </w:tcPr>
          <w:p w14:paraId="6B80A295" w14:textId="77777777" w:rsidR="00CA497E" w:rsidRDefault="00CA497E" w:rsidP="00546AC4">
            <w:pPr>
              <w:shd w:val="clear" w:color="auto" w:fill="FFFFFF"/>
              <w:jc w:val="both"/>
              <w:textAlignment w:val="center"/>
              <w:rPr>
                <w:rFonts w:ascii="GHEA Grapalat" w:hAnsi="GHEA Grapalat" w:cs="Tahoma"/>
                <w:b/>
                <w:bCs/>
                <w:color w:val="000000" w:themeColor="text1"/>
                <w:lang w:val="hy-AM"/>
              </w:rPr>
            </w:pPr>
            <w:r>
              <w:rPr>
                <w:rFonts w:ascii="GHEA Grapalat" w:hAnsi="GHEA Grapalat" w:cs="Tahoma"/>
                <w:b/>
                <w:bCs/>
                <w:color w:val="000000" w:themeColor="text1"/>
                <w:lang w:val="hy-AM"/>
              </w:rPr>
              <w:t>Թողարկման տարեթիվ</w:t>
            </w:r>
          </w:p>
        </w:tc>
        <w:tc>
          <w:tcPr>
            <w:tcW w:w="6930" w:type="dxa"/>
          </w:tcPr>
          <w:p w14:paraId="40EA1335" w14:textId="77777777" w:rsidR="00CA497E" w:rsidRPr="00435BD2" w:rsidRDefault="00CA497E" w:rsidP="00546AC4">
            <w:pPr>
              <w:jc w:val="both"/>
              <w:rPr>
                <w:rFonts w:ascii="GHEA Grapalat" w:hAnsi="GHEA Grapalat"/>
                <w:b/>
                <w:bCs/>
                <w:color w:val="000000" w:themeColor="text1"/>
              </w:rPr>
            </w:pPr>
          </w:p>
        </w:tc>
      </w:tr>
      <w:tr w:rsidR="00CA497E" w:rsidRPr="00435BD2" w14:paraId="692419CB" w14:textId="77777777" w:rsidTr="00546AC4">
        <w:trPr>
          <w:trHeight w:val="440"/>
        </w:trPr>
        <w:tc>
          <w:tcPr>
            <w:tcW w:w="3480" w:type="dxa"/>
          </w:tcPr>
          <w:p w14:paraId="7CC3D20F" w14:textId="77777777" w:rsidR="00CA497E" w:rsidRDefault="00CA497E" w:rsidP="00546AC4">
            <w:pPr>
              <w:shd w:val="clear" w:color="auto" w:fill="FFFFFF"/>
              <w:jc w:val="both"/>
              <w:textAlignment w:val="center"/>
              <w:rPr>
                <w:rFonts w:ascii="GHEA Grapalat" w:hAnsi="GHEA Grapalat" w:cs="Tahoma"/>
                <w:b/>
                <w:bCs/>
                <w:color w:val="000000" w:themeColor="text1"/>
                <w:lang w:val="hy-AM"/>
              </w:rPr>
            </w:pPr>
            <w:r>
              <w:rPr>
                <w:rFonts w:ascii="GHEA Grapalat" w:hAnsi="GHEA Grapalat" w:cs="Tahoma"/>
                <w:b/>
                <w:bCs/>
                <w:color w:val="000000" w:themeColor="text1"/>
                <w:lang w:val="hy-AM"/>
              </w:rPr>
              <w:t>Նույնականացման համար</w:t>
            </w:r>
          </w:p>
        </w:tc>
        <w:tc>
          <w:tcPr>
            <w:tcW w:w="6930" w:type="dxa"/>
          </w:tcPr>
          <w:p w14:paraId="7F5E8BBF" w14:textId="77777777" w:rsidR="00CA497E" w:rsidRPr="00435BD2" w:rsidRDefault="00CA497E" w:rsidP="00546AC4">
            <w:pPr>
              <w:jc w:val="both"/>
              <w:rPr>
                <w:rFonts w:ascii="GHEA Grapalat" w:hAnsi="GHEA Grapalat"/>
                <w:b/>
                <w:bCs/>
                <w:color w:val="000000" w:themeColor="text1"/>
              </w:rPr>
            </w:pPr>
          </w:p>
        </w:tc>
      </w:tr>
      <w:tr w:rsidR="00CA497E" w:rsidRPr="00435BD2" w14:paraId="016F2978" w14:textId="77777777" w:rsidTr="00546AC4">
        <w:trPr>
          <w:trHeight w:val="332"/>
        </w:trPr>
        <w:tc>
          <w:tcPr>
            <w:tcW w:w="3480" w:type="dxa"/>
          </w:tcPr>
          <w:p w14:paraId="28FE60E1" w14:textId="77777777" w:rsidR="00CA497E" w:rsidRDefault="00CA497E" w:rsidP="00546AC4">
            <w:pPr>
              <w:shd w:val="clear" w:color="auto" w:fill="FFFFFF"/>
              <w:jc w:val="both"/>
              <w:textAlignment w:val="center"/>
              <w:rPr>
                <w:rFonts w:ascii="GHEA Grapalat" w:hAnsi="GHEA Grapalat" w:cs="Tahoma"/>
                <w:b/>
                <w:bCs/>
                <w:color w:val="000000" w:themeColor="text1"/>
                <w:lang w:val="hy-AM"/>
              </w:rPr>
            </w:pPr>
            <w:r w:rsidRPr="00435BD2">
              <w:rPr>
                <w:rFonts w:ascii="GHEA Grapalat" w:hAnsi="GHEA Grapalat"/>
                <w:b/>
                <w:bCs/>
                <w:color w:val="000000" w:themeColor="text1"/>
                <w:lang w:val="hy-AM"/>
              </w:rPr>
              <w:t>Վազք</w:t>
            </w:r>
          </w:p>
        </w:tc>
        <w:tc>
          <w:tcPr>
            <w:tcW w:w="6930" w:type="dxa"/>
          </w:tcPr>
          <w:p w14:paraId="41D7734D" w14:textId="77777777" w:rsidR="00CA497E" w:rsidRPr="00435BD2" w:rsidRDefault="00CA497E" w:rsidP="00546AC4">
            <w:pPr>
              <w:jc w:val="both"/>
              <w:rPr>
                <w:rFonts w:ascii="GHEA Grapalat" w:hAnsi="GHEA Grapalat"/>
                <w:b/>
                <w:bCs/>
                <w:color w:val="000000" w:themeColor="text1"/>
              </w:rPr>
            </w:pPr>
          </w:p>
        </w:tc>
      </w:tr>
      <w:tr w:rsidR="00CA497E" w:rsidRPr="00435BD2" w14:paraId="04DDF985" w14:textId="77777777" w:rsidTr="00546AC4">
        <w:trPr>
          <w:trHeight w:val="152"/>
        </w:trPr>
        <w:tc>
          <w:tcPr>
            <w:tcW w:w="3480" w:type="dxa"/>
          </w:tcPr>
          <w:p w14:paraId="20968190" w14:textId="77777777" w:rsidR="00CA497E" w:rsidRDefault="00CA497E" w:rsidP="00546AC4">
            <w:pPr>
              <w:shd w:val="clear" w:color="auto" w:fill="FFFFFF"/>
              <w:jc w:val="both"/>
              <w:textAlignment w:val="center"/>
              <w:rPr>
                <w:rFonts w:ascii="GHEA Grapalat" w:hAnsi="GHEA Grapalat" w:cs="Tahoma"/>
                <w:b/>
                <w:bCs/>
                <w:color w:val="000000" w:themeColor="text1"/>
                <w:lang w:val="hy-AM"/>
              </w:rPr>
            </w:pPr>
            <w:r>
              <w:rPr>
                <w:rFonts w:ascii="GHEA Grapalat" w:hAnsi="GHEA Grapalat" w:cs="Tahoma"/>
                <w:b/>
                <w:bCs/>
                <w:color w:val="000000" w:themeColor="text1"/>
                <w:lang w:val="hy-AM"/>
              </w:rPr>
              <w:t>Գույն</w:t>
            </w:r>
          </w:p>
        </w:tc>
        <w:tc>
          <w:tcPr>
            <w:tcW w:w="6930" w:type="dxa"/>
          </w:tcPr>
          <w:p w14:paraId="48F54828" w14:textId="77777777" w:rsidR="00CA497E" w:rsidRPr="00435BD2" w:rsidRDefault="00CA497E" w:rsidP="00546AC4">
            <w:pPr>
              <w:jc w:val="both"/>
              <w:rPr>
                <w:rFonts w:ascii="GHEA Grapalat" w:hAnsi="GHEA Grapalat"/>
                <w:b/>
                <w:bCs/>
                <w:color w:val="000000" w:themeColor="text1"/>
              </w:rPr>
            </w:pPr>
          </w:p>
        </w:tc>
      </w:tr>
      <w:tr w:rsidR="00CA497E" w:rsidRPr="00435BD2" w14:paraId="7C3095F4" w14:textId="77777777" w:rsidTr="00546AC4">
        <w:trPr>
          <w:trHeight w:val="440"/>
        </w:trPr>
        <w:tc>
          <w:tcPr>
            <w:tcW w:w="3480" w:type="dxa"/>
          </w:tcPr>
          <w:p w14:paraId="52BA09FB" w14:textId="77777777" w:rsidR="00CA497E" w:rsidRPr="00435BD2" w:rsidRDefault="00CA497E" w:rsidP="00546AC4">
            <w:pPr>
              <w:shd w:val="clear" w:color="auto" w:fill="FFFFFF"/>
              <w:jc w:val="both"/>
              <w:textAlignment w:val="center"/>
              <w:rPr>
                <w:rFonts w:ascii="GHEA Grapalat" w:hAnsi="GHEA Grapalat" w:cs="Tahoma"/>
                <w:b/>
                <w:bCs/>
                <w:color w:val="000000" w:themeColor="text1"/>
                <w:lang w:val="hy-AM"/>
              </w:rPr>
            </w:pPr>
            <w:r w:rsidRPr="00435BD2">
              <w:rPr>
                <w:rFonts w:ascii="GHEA Grapalat" w:hAnsi="GHEA Grapalat" w:cs="Tahoma"/>
                <w:b/>
                <w:bCs/>
                <w:color w:val="000000" w:themeColor="text1"/>
                <w:lang w:val="hy-AM"/>
              </w:rPr>
              <w:t>Թափքի տեսակ</w:t>
            </w:r>
          </w:p>
        </w:tc>
        <w:tc>
          <w:tcPr>
            <w:tcW w:w="6930" w:type="dxa"/>
          </w:tcPr>
          <w:p w14:paraId="461DB188" w14:textId="77777777" w:rsidR="00CA497E" w:rsidRPr="00435BD2" w:rsidRDefault="00CA497E" w:rsidP="00546AC4">
            <w:pPr>
              <w:jc w:val="both"/>
              <w:rPr>
                <w:rFonts w:ascii="GHEA Grapalat" w:hAnsi="GHEA Grapalat"/>
                <w:b/>
                <w:bCs/>
                <w:color w:val="000000" w:themeColor="text1"/>
              </w:rPr>
            </w:pPr>
          </w:p>
        </w:tc>
      </w:tr>
      <w:tr w:rsidR="00CA497E" w:rsidRPr="00435BD2" w14:paraId="490E51E2" w14:textId="77777777" w:rsidTr="00546AC4">
        <w:trPr>
          <w:trHeight w:val="224"/>
        </w:trPr>
        <w:tc>
          <w:tcPr>
            <w:tcW w:w="3480" w:type="dxa"/>
          </w:tcPr>
          <w:p w14:paraId="6EF5B2E4" w14:textId="77777777" w:rsidR="00CA497E" w:rsidRPr="00435BD2" w:rsidRDefault="00CA497E" w:rsidP="00546AC4">
            <w:pPr>
              <w:shd w:val="clear" w:color="auto" w:fill="FFFFFF"/>
              <w:jc w:val="both"/>
              <w:textAlignment w:val="center"/>
              <w:rPr>
                <w:rFonts w:ascii="GHEA Grapalat" w:hAnsi="GHEA Grapalat" w:cs="Tahoma"/>
                <w:color w:val="000000" w:themeColor="text1"/>
              </w:rPr>
            </w:pPr>
            <w:r w:rsidRPr="00435BD2">
              <w:rPr>
                <w:rFonts w:ascii="GHEA Grapalat" w:hAnsi="GHEA Grapalat" w:cs="Tahoma"/>
                <w:b/>
                <w:bCs/>
                <w:color w:val="000000" w:themeColor="text1"/>
                <w:lang w:val="hy-AM"/>
              </w:rPr>
              <w:t>Շարժիչ</w:t>
            </w:r>
          </w:p>
        </w:tc>
        <w:tc>
          <w:tcPr>
            <w:tcW w:w="6930" w:type="dxa"/>
          </w:tcPr>
          <w:p w14:paraId="62DCBB67" w14:textId="77777777" w:rsidR="00CA497E" w:rsidRPr="00435BD2" w:rsidRDefault="00CA497E" w:rsidP="00546AC4">
            <w:pPr>
              <w:jc w:val="both"/>
              <w:rPr>
                <w:rFonts w:ascii="GHEA Grapalat" w:hAnsi="GHEA Grapalat"/>
                <w:color w:val="000000" w:themeColor="text1"/>
                <w:lang w:val="hy-AM"/>
              </w:rPr>
            </w:pPr>
            <w:r w:rsidRPr="00435BD2">
              <w:rPr>
                <w:rFonts w:ascii="GHEA Grapalat" w:hAnsi="GHEA Grapalat"/>
                <w:color w:val="000000" w:themeColor="text1"/>
                <w:lang w:val="hy-AM"/>
              </w:rPr>
              <w:t>Բենզին, դիզել, էլեկտրական, հիբրիդ</w:t>
            </w:r>
          </w:p>
        </w:tc>
      </w:tr>
      <w:tr w:rsidR="00CA497E" w:rsidRPr="00435BD2" w14:paraId="3DC10A3C" w14:textId="77777777" w:rsidTr="00546AC4">
        <w:trPr>
          <w:trHeight w:val="359"/>
        </w:trPr>
        <w:tc>
          <w:tcPr>
            <w:tcW w:w="3480" w:type="dxa"/>
          </w:tcPr>
          <w:p w14:paraId="4568216B" w14:textId="77777777" w:rsidR="00CA497E" w:rsidRPr="00435BD2" w:rsidRDefault="00CA497E" w:rsidP="00546AC4">
            <w:pPr>
              <w:shd w:val="clear" w:color="auto" w:fill="FFFFFF"/>
              <w:jc w:val="both"/>
              <w:textAlignment w:val="center"/>
              <w:rPr>
                <w:rFonts w:ascii="GHEA Grapalat" w:hAnsi="GHEA Grapalat" w:cs="Tahoma"/>
                <w:color w:val="000000" w:themeColor="text1"/>
                <w:lang w:val="hy-AM"/>
              </w:rPr>
            </w:pPr>
            <w:r w:rsidRPr="00435BD2">
              <w:rPr>
                <w:rFonts w:ascii="GHEA Grapalat" w:hAnsi="GHEA Grapalat" w:cs="Tahoma"/>
                <w:b/>
                <w:bCs/>
                <w:color w:val="000000" w:themeColor="text1"/>
                <w:lang w:val="hy-AM"/>
              </w:rPr>
              <w:t>Շարժիչի ծավալը</w:t>
            </w:r>
          </w:p>
        </w:tc>
        <w:tc>
          <w:tcPr>
            <w:tcW w:w="6930" w:type="dxa"/>
          </w:tcPr>
          <w:p w14:paraId="46D6E94D" w14:textId="77777777" w:rsidR="00CA497E" w:rsidRPr="00435BD2" w:rsidRDefault="00CA497E" w:rsidP="00546AC4">
            <w:pPr>
              <w:jc w:val="both"/>
              <w:rPr>
                <w:rFonts w:ascii="GHEA Grapalat" w:hAnsi="GHEA Grapalat"/>
                <w:b/>
                <w:bCs/>
                <w:color w:val="000000" w:themeColor="text1"/>
                <w:lang w:val="hy-AM"/>
              </w:rPr>
            </w:pPr>
          </w:p>
        </w:tc>
      </w:tr>
      <w:tr w:rsidR="00CA497E" w:rsidRPr="00435BD2" w14:paraId="1BEEDB85" w14:textId="77777777" w:rsidTr="00546AC4">
        <w:trPr>
          <w:trHeight w:val="467"/>
        </w:trPr>
        <w:tc>
          <w:tcPr>
            <w:tcW w:w="3480" w:type="dxa"/>
          </w:tcPr>
          <w:p w14:paraId="31B282C7" w14:textId="77777777" w:rsidR="00CA497E" w:rsidRPr="00435BD2" w:rsidRDefault="00CA497E" w:rsidP="00546AC4">
            <w:pPr>
              <w:shd w:val="clear" w:color="auto" w:fill="FFFFFF"/>
              <w:jc w:val="both"/>
              <w:textAlignment w:val="center"/>
              <w:rPr>
                <w:rFonts w:ascii="GHEA Grapalat" w:hAnsi="GHEA Grapalat" w:cs="Tahoma"/>
                <w:b/>
                <w:bCs/>
                <w:color w:val="000000" w:themeColor="text1"/>
              </w:rPr>
            </w:pPr>
            <w:proofErr w:type="spellStart"/>
            <w:r w:rsidRPr="00435BD2">
              <w:rPr>
                <w:rFonts w:ascii="GHEA Grapalat" w:hAnsi="GHEA Grapalat" w:cs="Tahoma"/>
                <w:b/>
                <w:bCs/>
                <w:color w:val="000000" w:themeColor="text1"/>
              </w:rPr>
              <w:t>Շարժիչի</w:t>
            </w:r>
            <w:proofErr w:type="spellEnd"/>
            <w:r w:rsidRPr="00435BD2">
              <w:rPr>
                <w:rFonts w:ascii="GHEA Grapalat" w:hAnsi="GHEA Grapalat" w:cs="Tahoma"/>
                <w:b/>
                <w:bCs/>
                <w:color w:val="000000" w:themeColor="text1"/>
              </w:rPr>
              <w:t xml:space="preserve"> </w:t>
            </w:r>
            <w:proofErr w:type="spellStart"/>
            <w:r w:rsidRPr="00435BD2">
              <w:rPr>
                <w:rFonts w:ascii="GHEA Grapalat" w:hAnsi="GHEA Grapalat" w:cs="Tahoma"/>
                <w:b/>
                <w:bCs/>
                <w:color w:val="000000" w:themeColor="text1"/>
              </w:rPr>
              <w:t>հզորությունը</w:t>
            </w:r>
            <w:proofErr w:type="spellEnd"/>
          </w:p>
        </w:tc>
        <w:tc>
          <w:tcPr>
            <w:tcW w:w="6930" w:type="dxa"/>
          </w:tcPr>
          <w:p w14:paraId="284FE41C" w14:textId="77777777" w:rsidR="00CA497E" w:rsidRPr="00435BD2" w:rsidRDefault="00CA497E" w:rsidP="00546AC4">
            <w:pPr>
              <w:jc w:val="both"/>
              <w:rPr>
                <w:rFonts w:ascii="GHEA Grapalat" w:hAnsi="GHEA Grapalat"/>
                <w:b/>
                <w:bCs/>
                <w:color w:val="000000" w:themeColor="text1"/>
                <w:lang w:val="hy-AM"/>
              </w:rPr>
            </w:pPr>
          </w:p>
        </w:tc>
      </w:tr>
      <w:tr w:rsidR="00CA497E" w:rsidRPr="00435BD2" w14:paraId="0170277F" w14:textId="77777777" w:rsidTr="00546AC4">
        <w:trPr>
          <w:trHeight w:val="305"/>
        </w:trPr>
        <w:tc>
          <w:tcPr>
            <w:tcW w:w="3480" w:type="dxa"/>
          </w:tcPr>
          <w:p w14:paraId="35682C86" w14:textId="77777777" w:rsidR="00CA497E" w:rsidRPr="00435BD2" w:rsidRDefault="00CA497E" w:rsidP="00546AC4">
            <w:pPr>
              <w:shd w:val="clear" w:color="auto" w:fill="FFFFFF"/>
              <w:jc w:val="both"/>
              <w:textAlignment w:val="center"/>
              <w:rPr>
                <w:rFonts w:ascii="GHEA Grapalat" w:hAnsi="GHEA Grapalat" w:cs="Tahoma"/>
                <w:color w:val="000000" w:themeColor="text1"/>
                <w:lang w:val="hy-AM"/>
              </w:rPr>
            </w:pPr>
            <w:r w:rsidRPr="00435BD2">
              <w:rPr>
                <w:rFonts w:ascii="GHEA Grapalat" w:hAnsi="GHEA Grapalat" w:cs="Tahoma"/>
                <w:b/>
                <w:bCs/>
                <w:color w:val="000000" w:themeColor="text1"/>
                <w:lang w:val="hy-AM"/>
              </w:rPr>
              <w:t>Փոխանցման տուփը</w:t>
            </w:r>
          </w:p>
        </w:tc>
        <w:tc>
          <w:tcPr>
            <w:tcW w:w="6930" w:type="dxa"/>
          </w:tcPr>
          <w:p w14:paraId="7880D4C9" w14:textId="77777777" w:rsidR="00CA497E" w:rsidRPr="00435BD2"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435BD2" w14:paraId="68DB5ABC" w14:textId="77777777" w:rsidTr="00546AC4">
        <w:trPr>
          <w:trHeight w:val="377"/>
        </w:trPr>
        <w:tc>
          <w:tcPr>
            <w:tcW w:w="3480" w:type="dxa"/>
          </w:tcPr>
          <w:p w14:paraId="46A7EC02" w14:textId="77777777" w:rsidR="00CA497E" w:rsidRPr="00435BD2" w:rsidRDefault="00CA497E" w:rsidP="00546AC4">
            <w:pPr>
              <w:shd w:val="clear" w:color="auto" w:fill="FFFFFF"/>
              <w:jc w:val="both"/>
              <w:textAlignment w:val="center"/>
              <w:rPr>
                <w:rFonts w:ascii="GHEA Grapalat" w:hAnsi="GHEA Grapalat" w:cs="Tahoma"/>
                <w:b/>
                <w:bCs/>
                <w:color w:val="000000" w:themeColor="text1"/>
                <w:lang w:val="hy-AM"/>
              </w:rPr>
            </w:pPr>
            <w:r w:rsidRPr="00435BD2">
              <w:rPr>
                <w:rFonts w:ascii="GHEA Grapalat" w:hAnsi="GHEA Grapalat" w:cs="Tahoma"/>
                <w:b/>
                <w:bCs/>
                <w:color w:val="000000" w:themeColor="text1"/>
                <w:lang w:val="hy-AM"/>
              </w:rPr>
              <w:t>Քարշակ</w:t>
            </w:r>
          </w:p>
        </w:tc>
        <w:tc>
          <w:tcPr>
            <w:tcW w:w="6930" w:type="dxa"/>
          </w:tcPr>
          <w:p w14:paraId="3315DD66" w14:textId="77777777" w:rsidR="00CA497E" w:rsidRPr="00435BD2"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435BD2" w14:paraId="053C80A5" w14:textId="77777777" w:rsidTr="00546AC4">
        <w:trPr>
          <w:trHeight w:val="215"/>
        </w:trPr>
        <w:tc>
          <w:tcPr>
            <w:tcW w:w="3480" w:type="dxa"/>
          </w:tcPr>
          <w:p w14:paraId="4234BF7B" w14:textId="77777777" w:rsidR="00CA497E" w:rsidRPr="00435BD2" w:rsidRDefault="00CA497E" w:rsidP="00546AC4">
            <w:pPr>
              <w:jc w:val="both"/>
              <w:rPr>
                <w:rFonts w:ascii="GHEA Grapalat" w:hAnsi="GHEA Grapalat"/>
                <w:b/>
                <w:bCs/>
                <w:color w:val="000000" w:themeColor="text1"/>
                <w:lang w:val="hy-AM"/>
              </w:rPr>
            </w:pPr>
            <w:r w:rsidRPr="00435BD2">
              <w:rPr>
                <w:rFonts w:ascii="GHEA Grapalat" w:hAnsi="GHEA Grapalat"/>
                <w:b/>
                <w:bCs/>
                <w:color w:val="000000" w:themeColor="text1"/>
                <w:lang w:val="hy-AM"/>
              </w:rPr>
              <w:t>Վիճակ</w:t>
            </w:r>
          </w:p>
        </w:tc>
        <w:tc>
          <w:tcPr>
            <w:tcW w:w="6930" w:type="dxa"/>
          </w:tcPr>
          <w:p w14:paraId="7CA29BB6" w14:textId="77777777" w:rsidR="00CA497E" w:rsidRPr="00435BD2" w:rsidRDefault="00CA497E" w:rsidP="00546AC4">
            <w:pPr>
              <w:jc w:val="both"/>
              <w:rPr>
                <w:rFonts w:ascii="GHEA Grapalat" w:hAnsi="GHEA Grapalat"/>
                <w:color w:val="000000" w:themeColor="text1"/>
              </w:rPr>
            </w:pPr>
            <w:r w:rsidRPr="00435BD2">
              <w:rPr>
                <w:rFonts w:ascii="GHEA Grapalat" w:hAnsi="GHEA Grapalat"/>
                <w:color w:val="000000" w:themeColor="text1"/>
                <w:lang w:val="hy-AM"/>
              </w:rPr>
              <w:t>Վթարված</w:t>
            </w:r>
            <w:r w:rsidRPr="00435BD2">
              <w:rPr>
                <w:rFonts w:ascii="GHEA Grapalat" w:hAnsi="GHEA Grapalat"/>
                <w:color w:val="000000" w:themeColor="text1"/>
              </w:rPr>
              <w:t xml:space="preserve">, </w:t>
            </w:r>
            <w:proofErr w:type="spellStart"/>
            <w:r w:rsidRPr="00435BD2">
              <w:rPr>
                <w:rFonts w:ascii="GHEA Grapalat" w:hAnsi="GHEA Grapalat"/>
                <w:color w:val="000000" w:themeColor="text1"/>
              </w:rPr>
              <w:t>ժանգոտված</w:t>
            </w:r>
            <w:proofErr w:type="spellEnd"/>
            <w:r w:rsidRPr="00435BD2">
              <w:rPr>
                <w:rFonts w:ascii="GHEA Grapalat" w:hAnsi="GHEA Grapalat"/>
                <w:color w:val="000000" w:themeColor="text1"/>
              </w:rPr>
              <w:t xml:space="preserve"> և </w:t>
            </w:r>
            <w:proofErr w:type="spellStart"/>
            <w:r w:rsidRPr="00435BD2">
              <w:rPr>
                <w:rFonts w:ascii="GHEA Grapalat" w:hAnsi="GHEA Grapalat"/>
                <w:color w:val="000000" w:themeColor="text1"/>
              </w:rPr>
              <w:t>այլն</w:t>
            </w:r>
            <w:proofErr w:type="spellEnd"/>
          </w:p>
        </w:tc>
      </w:tr>
      <w:tr w:rsidR="00CA497E" w:rsidRPr="00435BD2" w14:paraId="0F9A2848" w14:textId="77777777" w:rsidTr="00546AC4">
        <w:trPr>
          <w:trHeight w:val="314"/>
        </w:trPr>
        <w:tc>
          <w:tcPr>
            <w:tcW w:w="3480" w:type="dxa"/>
          </w:tcPr>
          <w:p w14:paraId="7D1FE03A" w14:textId="77777777" w:rsidR="00CA497E" w:rsidRPr="00435BD2" w:rsidRDefault="00CA497E" w:rsidP="00546AC4">
            <w:pPr>
              <w:jc w:val="both"/>
              <w:rPr>
                <w:rFonts w:ascii="GHEA Grapalat" w:hAnsi="GHEA Grapalat"/>
                <w:b/>
                <w:bCs/>
                <w:color w:val="000000" w:themeColor="text1"/>
                <w:lang w:val="hy-AM"/>
              </w:rPr>
            </w:pPr>
            <w:r w:rsidRPr="00435BD2">
              <w:rPr>
                <w:rFonts w:ascii="GHEA Grapalat" w:hAnsi="GHEA Grapalat"/>
                <w:b/>
                <w:bCs/>
                <w:color w:val="000000" w:themeColor="text1"/>
                <w:lang w:val="hy-AM"/>
              </w:rPr>
              <w:t>Գազ</w:t>
            </w:r>
            <w:r>
              <w:rPr>
                <w:rFonts w:ascii="GHEA Grapalat" w:hAnsi="GHEA Grapalat"/>
                <w:b/>
                <w:bCs/>
                <w:color w:val="000000" w:themeColor="text1"/>
                <w:lang w:val="hy-AM"/>
              </w:rPr>
              <w:t>աբալոնի առկայություն</w:t>
            </w:r>
          </w:p>
        </w:tc>
        <w:tc>
          <w:tcPr>
            <w:tcW w:w="6930" w:type="dxa"/>
          </w:tcPr>
          <w:p w14:paraId="4AEA0A4E" w14:textId="77777777" w:rsidR="00CA497E" w:rsidRPr="00435BD2" w:rsidRDefault="00CA497E" w:rsidP="00546AC4">
            <w:pPr>
              <w:jc w:val="both"/>
              <w:rPr>
                <w:rFonts w:ascii="GHEA Grapalat" w:hAnsi="GHEA Grapalat"/>
                <w:color w:val="000000" w:themeColor="text1"/>
                <w:lang w:val="hy-AM"/>
              </w:rPr>
            </w:pPr>
            <w:r w:rsidRPr="00435BD2">
              <w:rPr>
                <w:rFonts w:ascii="GHEA Grapalat" w:hAnsi="GHEA Grapalat"/>
                <w:color w:val="000000" w:themeColor="text1"/>
                <w:lang w:val="hy-AM"/>
              </w:rPr>
              <w:t>Տեղադրված/չտեղադրված</w:t>
            </w:r>
          </w:p>
        </w:tc>
      </w:tr>
      <w:tr w:rsidR="00CA497E" w:rsidRPr="00435BD2" w14:paraId="7049F5EF" w14:textId="77777777" w:rsidTr="00546AC4">
        <w:trPr>
          <w:trHeight w:val="152"/>
        </w:trPr>
        <w:tc>
          <w:tcPr>
            <w:tcW w:w="3480" w:type="dxa"/>
          </w:tcPr>
          <w:p w14:paraId="280812BF" w14:textId="77777777" w:rsidR="00CA497E" w:rsidRPr="00435BD2" w:rsidRDefault="00CA497E" w:rsidP="00546AC4">
            <w:pPr>
              <w:jc w:val="both"/>
              <w:rPr>
                <w:rFonts w:ascii="GHEA Grapalat" w:hAnsi="GHEA Grapalat"/>
                <w:b/>
                <w:bCs/>
                <w:color w:val="000000" w:themeColor="text1"/>
                <w:lang w:val="hy-AM"/>
              </w:rPr>
            </w:pPr>
            <w:r w:rsidRPr="00435BD2">
              <w:rPr>
                <w:rFonts w:ascii="GHEA Grapalat" w:hAnsi="GHEA Grapalat"/>
                <w:b/>
                <w:bCs/>
                <w:color w:val="000000" w:themeColor="text1"/>
                <w:lang w:val="hy-AM"/>
              </w:rPr>
              <w:t>Ղեկ</w:t>
            </w:r>
          </w:p>
        </w:tc>
        <w:tc>
          <w:tcPr>
            <w:tcW w:w="6930" w:type="dxa"/>
          </w:tcPr>
          <w:p w14:paraId="58C3F2E4" w14:textId="77777777" w:rsidR="00CA497E" w:rsidRPr="00435BD2" w:rsidRDefault="00CA497E" w:rsidP="00546AC4">
            <w:pPr>
              <w:ind w:left="150"/>
              <w:jc w:val="both"/>
              <w:rPr>
                <w:rFonts w:ascii="GHEA Grapalat" w:hAnsi="GHEA Grapalat"/>
                <w:b/>
                <w:bCs/>
                <w:color w:val="000000" w:themeColor="text1"/>
                <w:lang w:val="hy-AM"/>
              </w:rPr>
            </w:pPr>
          </w:p>
        </w:tc>
      </w:tr>
      <w:tr w:rsidR="00CA497E" w:rsidRPr="00435BD2" w14:paraId="44F2C07B" w14:textId="77777777" w:rsidTr="00546AC4">
        <w:trPr>
          <w:trHeight w:val="350"/>
        </w:trPr>
        <w:tc>
          <w:tcPr>
            <w:tcW w:w="3480" w:type="dxa"/>
          </w:tcPr>
          <w:p w14:paraId="606CBB3F" w14:textId="77777777" w:rsidR="00CA497E" w:rsidRPr="00435BD2" w:rsidRDefault="00CA497E" w:rsidP="00546AC4">
            <w:pPr>
              <w:jc w:val="both"/>
              <w:rPr>
                <w:rFonts w:ascii="GHEA Grapalat" w:hAnsi="GHEA Grapalat"/>
                <w:b/>
                <w:bCs/>
                <w:color w:val="000000" w:themeColor="text1"/>
                <w:lang w:val="hy-AM"/>
              </w:rPr>
            </w:pPr>
            <w:r w:rsidRPr="00435BD2">
              <w:rPr>
                <w:rFonts w:ascii="GHEA Grapalat" w:hAnsi="GHEA Grapalat"/>
                <w:b/>
                <w:bCs/>
                <w:color w:val="000000" w:themeColor="text1"/>
                <w:lang w:val="hy-AM"/>
              </w:rPr>
              <w:t>Սրահի գույնը</w:t>
            </w:r>
          </w:p>
        </w:tc>
        <w:tc>
          <w:tcPr>
            <w:tcW w:w="6930" w:type="dxa"/>
          </w:tcPr>
          <w:p w14:paraId="46584F9B" w14:textId="77777777" w:rsidR="00CA497E" w:rsidRPr="00435BD2" w:rsidRDefault="00CA497E" w:rsidP="00546AC4">
            <w:pPr>
              <w:ind w:left="150"/>
              <w:jc w:val="both"/>
              <w:rPr>
                <w:rFonts w:ascii="GHEA Grapalat" w:hAnsi="GHEA Grapalat"/>
                <w:b/>
                <w:bCs/>
                <w:color w:val="000000" w:themeColor="text1"/>
                <w:lang w:val="hy-AM"/>
              </w:rPr>
            </w:pPr>
          </w:p>
        </w:tc>
      </w:tr>
      <w:tr w:rsidR="00CA497E" w:rsidRPr="009A072E" w14:paraId="214AED4C" w14:textId="77777777" w:rsidTr="00546AC4">
        <w:trPr>
          <w:trHeight w:val="440"/>
        </w:trPr>
        <w:tc>
          <w:tcPr>
            <w:tcW w:w="3480" w:type="dxa"/>
          </w:tcPr>
          <w:p w14:paraId="2FCEF9FD" w14:textId="77777777" w:rsidR="00CA497E" w:rsidRPr="00435BD2" w:rsidRDefault="00CA497E" w:rsidP="00546AC4">
            <w:pPr>
              <w:jc w:val="both"/>
              <w:rPr>
                <w:rFonts w:ascii="GHEA Grapalat" w:hAnsi="GHEA Grapalat"/>
                <w:b/>
                <w:bCs/>
                <w:color w:val="000000" w:themeColor="text1"/>
                <w:lang w:val="hy-AM"/>
              </w:rPr>
            </w:pPr>
            <w:r w:rsidRPr="00435BD2">
              <w:rPr>
                <w:rFonts w:ascii="GHEA Grapalat" w:hAnsi="GHEA Grapalat"/>
                <w:b/>
                <w:bCs/>
                <w:color w:val="000000" w:themeColor="text1"/>
                <w:lang w:val="hy-AM"/>
              </w:rPr>
              <w:t>Սրահը</w:t>
            </w:r>
          </w:p>
        </w:tc>
        <w:tc>
          <w:tcPr>
            <w:tcW w:w="6930" w:type="dxa"/>
          </w:tcPr>
          <w:p w14:paraId="32592771" w14:textId="77777777" w:rsidR="00CA497E" w:rsidRPr="00435BD2" w:rsidRDefault="00CA497E" w:rsidP="00546AC4">
            <w:pPr>
              <w:jc w:val="both"/>
              <w:rPr>
                <w:rFonts w:ascii="GHEA Grapalat" w:hAnsi="GHEA Grapalat"/>
                <w:color w:val="000000" w:themeColor="text1"/>
                <w:lang w:val="hy-AM"/>
              </w:rPr>
            </w:pPr>
            <w:r w:rsidRPr="00435BD2">
              <w:rPr>
                <w:rFonts w:ascii="GHEA Grapalat" w:hAnsi="GHEA Grapalat"/>
                <w:color w:val="000000" w:themeColor="text1"/>
                <w:lang w:val="hy-AM"/>
              </w:rPr>
              <w:t xml:space="preserve">Տեքստիլ, կաշի, արհեստական կաշի, թավիշ, ալկանտրա </w:t>
            </w:r>
          </w:p>
        </w:tc>
      </w:tr>
      <w:tr w:rsidR="00CA497E" w:rsidRPr="00435BD2" w14:paraId="1DDE8D36" w14:textId="77777777" w:rsidTr="00546AC4">
        <w:trPr>
          <w:trHeight w:val="332"/>
        </w:trPr>
        <w:tc>
          <w:tcPr>
            <w:tcW w:w="3480" w:type="dxa"/>
          </w:tcPr>
          <w:p w14:paraId="527E4EE1" w14:textId="77777777" w:rsidR="00CA497E" w:rsidRPr="00435BD2" w:rsidRDefault="00CA497E" w:rsidP="00546AC4">
            <w:pPr>
              <w:jc w:val="both"/>
              <w:rPr>
                <w:rFonts w:ascii="GHEA Grapalat" w:hAnsi="GHEA Grapalat"/>
                <w:b/>
                <w:bCs/>
                <w:color w:val="000000" w:themeColor="text1"/>
                <w:lang w:val="hy-AM"/>
              </w:rPr>
            </w:pPr>
            <w:r w:rsidRPr="00435BD2">
              <w:rPr>
                <w:rFonts w:ascii="GHEA Grapalat" w:hAnsi="GHEA Grapalat"/>
                <w:b/>
                <w:bCs/>
                <w:color w:val="000000" w:themeColor="text1"/>
                <w:lang w:val="hy-AM"/>
              </w:rPr>
              <w:t>Լյուկ</w:t>
            </w:r>
            <w:r w:rsidRPr="00435BD2">
              <w:rPr>
                <w:rFonts w:ascii="Calibri" w:hAnsi="Calibri" w:cs="Calibri"/>
                <w:b/>
                <w:bCs/>
                <w:color w:val="000000" w:themeColor="text1"/>
                <w:lang w:val="hy-AM"/>
              </w:rPr>
              <w:t> </w:t>
            </w:r>
          </w:p>
        </w:tc>
        <w:tc>
          <w:tcPr>
            <w:tcW w:w="6930" w:type="dxa"/>
          </w:tcPr>
          <w:p w14:paraId="52A4F883" w14:textId="77777777" w:rsidR="00CA497E" w:rsidRPr="00435BD2" w:rsidRDefault="00CA497E" w:rsidP="00546AC4">
            <w:pPr>
              <w:jc w:val="both"/>
              <w:rPr>
                <w:rFonts w:ascii="GHEA Grapalat" w:hAnsi="GHEA Grapalat"/>
                <w:color w:val="000000" w:themeColor="text1"/>
                <w:lang w:val="hy-AM"/>
              </w:rPr>
            </w:pPr>
            <w:r w:rsidRPr="00435BD2">
              <w:rPr>
                <w:rFonts w:ascii="GHEA Grapalat" w:hAnsi="GHEA Grapalat"/>
                <w:color w:val="000000" w:themeColor="text1"/>
                <w:lang w:val="hy-AM"/>
              </w:rPr>
              <w:t>Առկա չէ, սովորական, պանորամային</w:t>
            </w:r>
          </w:p>
        </w:tc>
      </w:tr>
      <w:tr w:rsidR="00CA497E" w:rsidRPr="00435BD2" w14:paraId="70F31EE5" w14:textId="77777777" w:rsidTr="00546AC4">
        <w:trPr>
          <w:trHeight w:val="350"/>
        </w:trPr>
        <w:tc>
          <w:tcPr>
            <w:tcW w:w="3480" w:type="dxa"/>
          </w:tcPr>
          <w:p w14:paraId="7DDC1F5D" w14:textId="77777777" w:rsidR="00CA497E" w:rsidRPr="00435BD2" w:rsidRDefault="00CA497E" w:rsidP="00546AC4">
            <w:pPr>
              <w:jc w:val="both"/>
              <w:rPr>
                <w:rFonts w:ascii="GHEA Grapalat" w:hAnsi="GHEA Grapalat"/>
                <w:b/>
                <w:bCs/>
                <w:color w:val="000000" w:themeColor="text1"/>
                <w:lang w:val="hy-AM"/>
              </w:rPr>
            </w:pPr>
            <w:r w:rsidRPr="00435BD2">
              <w:rPr>
                <w:rFonts w:ascii="GHEA Grapalat" w:hAnsi="GHEA Grapalat"/>
                <w:b/>
                <w:bCs/>
                <w:color w:val="000000" w:themeColor="text1"/>
                <w:lang w:val="hy-AM"/>
              </w:rPr>
              <w:t>Կոմֆորտ</w:t>
            </w:r>
          </w:p>
        </w:tc>
        <w:tc>
          <w:tcPr>
            <w:tcW w:w="6930" w:type="dxa"/>
          </w:tcPr>
          <w:p w14:paraId="00AC2F52" w14:textId="77777777" w:rsidR="00CA497E" w:rsidRPr="00435BD2" w:rsidRDefault="00CA497E" w:rsidP="00546AC4">
            <w:pPr>
              <w:rPr>
                <w:rFonts w:ascii="GHEA Grapalat" w:hAnsi="GHEA Grapalat"/>
                <w:color w:val="000000" w:themeColor="text1"/>
                <w:lang w:val="hy-AM"/>
              </w:rPr>
            </w:pPr>
            <w:r w:rsidRPr="00435BD2">
              <w:rPr>
                <w:rFonts w:ascii="GHEA Grapalat" w:hAnsi="GHEA Grapalat"/>
                <w:color w:val="000000" w:themeColor="text1"/>
                <w:lang w:val="hy-AM"/>
              </w:rPr>
              <w:t>Կրուիզ կոնտրոլ</w:t>
            </w:r>
          </w:p>
          <w:p w14:paraId="68A00C11" w14:textId="77777777" w:rsidR="00CA497E" w:rsidRPr="00435BD2" w:rsidRDefault="00CA497E" w:rsidP="00546AC4">
            <w:pPr>
              <w:rPr>
                <w:rFonts w:ascii="GHEA Grapalat" w:hAnsi="GHEA Grapalat"/>
                <w:color w:val="000000" w:themeColor="text1"/>
                <w:lang w:val="hy-AM"/>
              </w:rPr>
            </w:pPr>
            <w:r w:rsidRPr="00435BD2">
              <w:rPr>
                <w:rFonts w:ascii="GHEA Grapalat" w:hAnsi="GHEA Grapalat"/>
                <w:color w:val="000000" w:themeColor="text1"/>
                <w:lang w:val="hy-AM"/>
              </w:rPr>
              <w:t>Տաքացվող նստատեղեր</w:t>
            </w:r>
          </w:p>
          <w:p w14:paraId="5EFBD99E" w14:textId="77777777" w:rsidR="00CA497E" w:rsidRPr="00435BD2" w:rsidRDefault="00CA497E" w:rsidP="00546AC4">
            <w:pPr>
              <w:rPr>
                <w:rFonts w:ascii="GHEA Grapalat" w:hAnsi="GHEA Grapalat"/>
                <w:color w:val="000000" w:themeColor="text1"/>
                <w:lang w:val="hy-AM"/>
              </w:rPr>
            </w:pPr>
            <w:r w:rsidRPr="00435BD2">
              <w:rPr>
                <w:rFonts w:ascii="GHEA Grapalat" w:hAnsi="GHEA Grapalat"/>
                <w:color w:val="000000" w:themeColor="text1"/>
                <w:lang w:val="hy-AM"/>
              </w:rPr>
              <w:t>Տաքացվող ղեկ</w:t>
            </w:r>
          </w:p>
          <w:p w14:paraId="7ED867D9" w14:textId="77777777" w:rsidR="00CA497E" w:rsidRPr="00435BD2" w:rsidRDefault="00CA497E" w:rsidP="00546AC4">
            <w:pPr>
              <w:rPr>
                <w:rFonts w:ascii="GHEA Grapalat" w:hAnsi="GHEA Grapalat"/>
                <w:color w:val="000000" w:themeColor="text1"/>
                <w:lang w:val="hy-AM"/>
              </w:rPr>
            </w:pPr>
            <w:r w:rsidRPr="00435BD2">
              <w:rPr>
                <w:rFonts w:ascii="GHEA Grapalat" w:hAnsi="GHEA Grapalat"/>
                <w:color w:val="000000" w:themeColor="text1"/>
                <w:lang w:val="hy-AM"/>
              </w:rPr>
              <w:t>Օդափոխվող նստատեղեր</w:t>
            </w:r>
          </w:p>
          <w:p w14:paraId="4F14EDC9" w14:textId="77777777" w:rsidR="00CA497E" w:rsidRPr="00435BD2" w:rsidRDefault="00CA497E" w:rsidP="00546AC4">
            <w:pPr>
              <w:rPr>
                <w:rFonts w:ascii="GHEA Grapalat" w:hAnsi="GHEA Grapalat"/>
                <w:color w:val="000000" w:themeColor="text1"/>
                <w:lang w:val="hy-AM"/>
              </w:rPr>
            </w:pPr>
            <w:r w:rsidRPr="00435BD2">
              <w:rPr>
                <w:rFonts w:ascii="GHEA Grapalat" w:hAnsi="GHEA Grapalat"/>
                <w:color w:val="000000" w:themeColor="text1"/>
                <w:lang w:val="hy-AM"/>
              </w:rPr>
              <w:t xml:space="preserve">Մգեցված ապակիներ </w:t>
            </w:r>
          </w:p>
        </w:tc>
      </w:tr>
      <w:tr w:rsidR="00CA497E" w:rsidRPr="00435BD2" w14:paraId="3712F82E" w14:textId="77777777" w:rsidTr="00546AC4">
        <w:trPr>
          <w:trHeight w:val="359"/>
        </w:trPr>
        <w:tc>
          <w:tcPr>
            <w:tcW w:w="3480" w:type="dxa"/>
          </w:tcPr>
          <w:p w14:paraId="39F52017" w14:textId="77777777" w:rsidR="00CA497E" w:rsidRPr="00435BD2" w:rsidRDefault="00CA497E" w:rsidP="00546AC4">
            <w:pPr>
              <w:jc w:val="both"/>
              <w:rPr>
                <w:rFonts w:ascii="GHEA Grapalat" w:hAnsi="GHEA Grapalat"/>
                <w:b/>
                <w:bCs/>
                <w:color w:val="000000" w:themeColor="text1"/>
                <w:lang w:val="hy-AM"/>
              </w:rPr>
            </w:pPr>
            <w:r w:rsidRPr="00435BD2">
              <w:rPr>
                <w:rFonts w:ascii="GHEA Grapalat" w:hAnsi="GHEA Grapalat"/>
                <w:b/>
                <w:bCs/>
                <w:color w:val="000000" w:themeColor="text1"/>
                <w:lang w:val="hy-AM"/>
              </w:rPr>
              <w:t>Անիվի չափսերը</w:t>
            </w:r>
          </w:p>
        </w:tc>
        <w:tc>
          <w:tcPr>
            <w:tcW w:w="6930" w:type="dxa"/>
          </w:tcPr>
          <w:p w14:paraId="0BDCF796" w14:textId="77777777" w:rsidR="00CA497E" w:rsidRPr="00435BD2" w:rsidRDefault="00CA497E" w:rsidP="00546AC4">
            <w:pPr>
              <w:jc w:val="both"/>
              <w:rPr>
                <w:rFonts w:ascii="GHEA Grapalat" w:hAnsi="GHEA Grapalat"/>
                <w:color w:val="000000" w:themeColor="text1"/>
                <w:lang w:val="hy-AM"/>
              </w:rPr>
            </w:pPr>
            <w:r w:rsidRPr="00435BD2">
              <w:rPr>
                <w:rFonts w:ascii="GHEA Grapalat" w:hAnsi="GHEA Grapalat"/>
                <w:color w:val="000000" w:themeColor="text1"/>
                <w:lang w:val="hy-AM"/>
              </w:rPr>
              <w:t>R</w:t>
            </w:r>
          </w:p>
        </w:tc>
      </w:tr>
      <w:tr w:rsidR="00CA497E" w:rsidRPr="00435BD2" w14:paraId="7179219A" w14:textId="77777777" w:rsidTr="00546AC4">
        <w:trPr>
          <w:trHeight w:val="350"/>
        </w:trPr>
        <w:tc>
          <w:tcPr>
            <w:tcW w:w="3480" w:type="dxa"/>
          </w:tcPr>
          <w:p w14:paraId="6DC7C983" w14:textId="77777777" w:rsidR="00CA497E" w:rsidRPr="00435BD2" w:rsidRDefault="00CA497E" w:rsidP="00546AC4">
            <w:pPr>
              <w:jc w:val="both"/>
              <w:rPr>
                <w:rFonts w:ascii="GHEA Grapalat" w:hAnsi="GHEA Grapalat"/>
                <w:b/>
                <w:bCs/>
                <w:color w:val="000000" w:themeColor="text1"/>
                <w:lang w:val="hy-AM"/>
              </w:rPr>
            </w:pPr>
            <w:r w:rsidRPr="00435BD2">
              <w:rPr>
                <w:rFonts w:ascii="GHEA Grapalat" w:hAnsi="GHEA Grapalat"/>
                <w:b/>
                <w:bCs/>
                <w:color w:val="000000" w:themeColor="text1"/>
                <w:lang w:val="hy-AM"/>
              </w:rPr>
              <w:t>Լուսարձակներ</w:t>
            </w:r>
          </w:p>
        </w:tc>
        <w:tc>
          <w:tcPr>
            <w:tcW w:w="6930" w:type="dxa"/>
          </w:tcPr>
          <w:p w14:paraId="248A8766" w14:textId="77777777" w:rsidR="00CA497E" w:rsidRPr="00435BD2" w:rsidRDefault="00CA497E" w:rsidP="00546AC4">
            <w:pPr>
              <w:jc w:val="both"/>
              <w:rPr>
                <w:rFonts w:ascii="GHEA Grapalat" w:hAnsi="GHEA Grapalat"/>
                <w:color w:val="000000" w:themeColor="text1"/>
                <w:lang w:val="hy-AM"/>
              </w:rPr>
            </w:pPr>
            <w:r w:rsidRPr="00435BD2">
              <w:rPr>
                <w:rFonts w:ascii="GHEA Grapalat" w:hAnsi="GHEA Grapalat"/>
                <w:color w:val="000000" w:themeColor="text1"/>
                <w:lang w:val="hy-AM"/>
              </w:rPr>
              <w:t xml:space="preserve">Հալոգեն, քսենոն, լեդ </w:t>
            </w:r>
          </w:p>
        </w:tc>
      </w:tr>
      <w:tr w:rsidR="00CA497E" w:rsidRPr="00435BD2" w14:paraId="2C476790" w14:textId="77777777" w:rsidTr="00546AC4">
        <w:trPr>
          <w:trHeight w:val="530"/>
        </w:trPr>
        <w:tc>
          <w:tcPr>
            <w:tcW w:w="3480" w:type="dxa"/>
          </w:tcPr>
          <w:p w14:paraId="4F0B1112" w14:textId="77777777" w:rsidR="00CA497E" w:rsidRPr="00435BD2" w:rsidRDefault="00CA497E" w:rsidP="00546AC4">
            <w:pPr>
              <w:jc w:val="both"/>
              <w:rPr>
                <w:rFonts w:ascii="GHEA Grapalat" w:hAnsi="GHEA Grapalat"/>
                <w:b/>
                <w:bCs/>
                <w:color w:val="000000" w:themeColor="text1"/>
              </w:rPr>
            </w:pPr>
            <w:r w:rsidRPr="00435BD2">
              <w:rPr>
                <w:rFonts w:ascii="GHEA Grapalat" w:hAnsi="GHEA Grapalat"/>
                <w:b/>
                <w:bCs/>
                <w:color w:val="000000" w:themeColor="text1"/>
                <w:lang w:val="hy-AM"/>
              </w:rPr>
              <w:t>Շասսիի կոնֆիգուրացիա (բեռնատարի դեպքում)</w:t>
            </w:r>
          </w:p>
        </w:tc>
        <w:tc>
          <w:tcPr>
            <w:tcW w:w="6930" w:type="dxa"/>
          </w:tcPr>
          <w:p w14:paraId="769AD0C1" w14:textId="77777777" w:rsidR="00CA497E" w:rsidRPr="00435BD2" w:rsidRDefault="00CA497E" w:rsidP="00546AC4">
            <w:pPr>
              <w:jc w:val="both"/>
              <w:rPr>
                <w:rFonts w:ascii="GHEA Grapalat" w:hAnsi="GHEA Grapalat"/>
                <w:color w:val="000000" w:themeColor="text1"/>
              </w:rPr>
            </w:pPr>
            <w:r w:rsidRPr="00435BD2">
              <w:rPr>
                <w:rFonts w:ascii="GHEA Grapalat" w:hAnsi="GHEA Grapalat"/>
                <w:color w:val="000000" w:themeColor="text1"/>
              </w:rPr>
              <w:t xml:space="preserve">6x6, 4x4 և </w:t>
            </w:r>
            <w:proofErr w:type="spellStart"/>
            <w:r w:rsidRPr="00435BD2">
              <w:rPr>
                <w:rFonts w:ascii="GHEA Grapalat" w:hAnsi="GHEA Grapalat"/>
                <w:color w:val="000000" w:themeColor="text1"/>
              </w:rPr>
              <w:t>այլն</w:t>
            </w:r>
            <w:proofErr w:type="spellEnd"/>
            <w:r w:rsidRPr="00435BD2">
              <w:rPr>
                <w:rFonts w:ascii="GHEA Grapalat" w:hAnsi="GHEA Grapalat"/>
                <w:color w:val="000000" w:themeColor="text1"/>
              </w:rPr>
              <w:t xml:space="preserve"> </w:t>
            </w:r>
          </w:p>
        </w:tc>
      </w:tr>
    </w:tbl>
    <w:p w14:paraId="4A5CC512" w14:textId="77777777" w:rsidR="00CA497E" w:rsidRDefault="00CA497E" w:rsidP="00CA497E">
      <w:pPr>
        <w:spacing w:line="276" w:lineRule="auto"/>
        <w:ind w:left="5245"/>
        <w:jc w:val="center"/>
        <w:rPr>
          <w:rFonts w:ascii="GHEA Grapalat" w:hAnsi="GHEA Grapalat" w:cs="Sylfaen"/>
          <w:b/>
          <w:i/>
          <w:sz w:val="20"/>
          <w:szCs w:val="20"/>
          <w:lang w:val="hy-AM"/>
        </w:rPr>
      </w:pPr>
    </w:p>
    <w:p w14:paraId="6401217F" w14:textId="77777777" w:rsidR="00CA497E" w:rsidRDefault="00CA497E" w:rsidP="00CA497E">
      <w:pPr>
        <w:spacing w:line="276" w:lineRule="auto"/>
        <w:ind w:left="5245"/>
        <w:jc w:val="center"/>
        <w:rPr>
          <w:rFonts w:ascii="GHEA Grapalat" w:hAnsi="GHEA Grapalat" w:cs="Sylfaen"/>
          <w:b/>
          <w:i/>
          <w:sz w:val="20"/>
          <w:szCs w:val="20"/>
          <w:lang w:val="hy-AM"/>
        </w:rPr>
      </w:pPr>
    </w:p>
    <w:p w14:paraId="1A6EFCCD" w14:textId="77777777" w:rsidR="00CA497E" w:rsidRDefault="00CA497E" w:rsidP="00CA497E">
      <w:pPr>
        <w:spacing w:line="276" w:lineRule="auto"/>
        <w:ind w:left="5245"/>
        <w:jc w:val="center"/>
        <w:rPr>
          <w:rFonts w:ascii="GHEA Grapalat" w:hAnsi="GHEA Grapalat" w:cs="Sylfaen"/>
          <w:b/>
          <w:i/>
          <w:sz w:val="20"/>
          <w:szCs w:val="20"/>
          <w:lang w:val="hy-AM"/>
        </w:rPr>
      </w:pPr>
    </w:p>
    <w:p w14:paraId="2EE4FB06" w14:textId="77777777" w:rsidR="00CA497E" w:rsidRDefault="00CA497E" w:rsidP="00CA497E">
      <w:pPr>
        <w:spacing w:line="276" w:lineRule="auto"/>
        <w:ind w:left="5245"/>
        <w:jc w:val="center"/>
        <w:rPr>
          <w:rFonts w:ascii="GHEA Grapalat" w:hAnsi="GHEA Grapalat" w:cs="Sylfaen"/>
          <w:b/>
          <w:i/>
          <w:sz w:val="20"/>
          <w:szCs w:val="20"/>
          <w:lang w:val="hy-AM"/>
        </w:rPr>
      </w:pPr>
    </w:p>
    <w:p w14:paraId="217ED1A6" w14:textId="77777777" w:rsidR="00CA497E" w:rsidRDefault="00CA497E" w:rsidP="00CA497E">
      <w:pPr>
        <w:spacing w:line="276" w:lineRule="auto"/>
        <w:ind w:left="5245"/>
        <w:jc w:val="center"/>
        <w:rPr>
          <w:rFonts w:ascii="GHEA Grapalat" w:hAnsi="GHEA Grapalat" w:cs="Sylfaen"/>
          <w:b/>
          <w:i/>
          <w:sz w:val="20"/>
          <w:szCs w:val="20"/>
          <w:lang w:val="hy-AM"/>
        </w:rPr>
      </w:pPr>
    </w:p>
    <w:p w14:paraId="193D9730" w14:textId="77777777" w:rsidR="00CA497E" w:rsidRDefault="00CA497E" w:rsidP="00CA497E">
      <w:pPr>
        <w:spacing w:line="276" w:lineRule="auto"/>
        <w:ind w:left="5245"/>
        <w:jc w:val="center"/>
        <w:rPr>
          <w:rFonts w:ascii="GHEA Grapalat" w:hAnsi="GHEA Grapalat" w:cs="Sylfaen"/>
          <w:b/>
          <w:i/>
          <w:sz w:val="20"/>
          <w:szCs w:val="20"/>
          <w:lang w:val="hy-AM"/>
        </w:rPr>
      </w:pPr>
    </w:p>
    <w:p w14:paraId="6ADDC3A8" w14:textId="77777777" w:rsidR="00CA497E" w:rsidRDefault="00CA497E" w:rsidP="00CA497E">
      <w:pPr>
        <w:spacing w:line="276" w:lineRule="auto"/>
        <w:ind w:left="5245"/>
        <w:jc w:val="center"/>
        <w:rPr>
          <w:rFonts w:ascii="GHEA Grapalat" w:hAnsi="GHEA Grapalat" w:cs="Sylfaen"/>
          <w:b/>
          <w:i/>
          <w:sz w:val="20"/>
          <w:szCs w:val="20"/>
          <w:lang w:val="hy-AM"/>
        </w:rPr>
      </w:pPr>
    </w:p>
    <w:p w14:paraId="58A7FF36" w14:textId="77777777" w:rsidR="00CA497E" w:rsidRDefault="00CA497E" w:rsidP="00CA497E">
      <w:pPr>
        <w:spacing w:line="276" w:lineRule="auto"/>
        <w:ind w:left="5245"/>
        <w:jc w:val="center"/>
        <w:rPr>
          <w:rFonts w:ascii="GHEA Grapalat" w:hAnsi="GHEA Grapalat" w:cs="Sylfaen"/>
          <w:b/>
          <w:i/>
          <w:sz w:val="20"/>
          <w:szCs w:val="20"/>
          <w:lang w:val="hy-AM"/>
        </w:rPr>
      </w:pPr>
    </w:p>
    <w:tbl>
      <w:tblPr>
        <w:tblW w:w="10004"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7361"/>
      </w:tblGrid>
      <w:tr w:rsidR="00CA497E" w:rsidRPr="00ED66E8" w14:paraId="7536754E" w14:textId="77777777" w:rsidTr="00546AC4">
        <w:trPr>
          <w:trHeight w:val="332"/>
        </w:trPr>
        <w:tc>
          <w:tcPr>
            <w:tcW w:w="10004" w:type="dxa"/>
            <w:gridSpan w:val="2"/>
            <w:shd w:val="clear" w:color="auto" w:fill="FFFF00"/>
          </w:tcPr>
          <w:p w14:paraId="3FF6AC22" w14:textId="77777777" w:rsidR="00CA497E" w:rsidRPr="00ED66E8" w:rsidRDefault="00CA497E" w:rsidP="00546AC4">
            <w:pPr>
              <w:jc w:val="center"/>
              <w:rPr>
                <w:rFonts w:ascii="GHEA Grapalat" w:hAnsi="GHEA Grapalat"/>
                <w:b/>
                <w:bCs/>
                <w:color w:val="000000" w:themeColor="text1"/>
                <w:lang w:val="hy-AM"/>
              </w:rPr>
            </w:pPr>
            <w:proofErr w:type="spellStart"/>
            <w:r w:rsidRPr="00ED66E8">
              <w:rPr>
                <w:rFonts w:ascii="GHEA Grapalat" w:hAnsi="GHEA Grapalat"/>
                <w:b/>
                <w:bCs/>
                <w:color w:val="000000" w:themeColor="text1"/>
              </w:rPr>
              <w:t>Շենք-շինության</w:t>
            </w:r>
            <w:proofErr w:type="spellEnd"/>
            <w:r>
              <w:rPr>
                <w:rFonts w:ascii="GHEA Grapalat" w:hAnsi="GHEA Grapalat"/>
                <w:b/>
                <w:bCs/>
                <w:color w:val="000000" w:themeColor="text1"/>
                <w:lang w:val="hy-AM"/>
              </w:rPr>
              <w:t xml:space="preserve"> </w:t>
            </w:r>
            <w:r w:rsidRPr="00ED66E8">
              <w:rPr>
                <w:rFonts w:ascii="GHEA Grapalat" w:hAnsi="GHEA Grapalat"/>
                <w:b/>
                <w:bCs/>
                <w:color w:val="000000" w:themeColor="text1"/>
                <w:lang w:val="hy-AM"/>
              </w:rPr>
              <w:t>վարձակալություն</w:t>
            </w:r>
          </w:p>
        </w:tc>
      </w:tr>
      <w:tr w:rsidR="00CA497E" w:rsidRPr="006B428A" w14:paraId="7E0B4DB0" w14:textId="77777777" w:rsidTr="00546AC4">
        <w:trPr>
          <w:trHeight w:val="80"/>
        </w:trPr>
        <w:tc>
          <w:tcPr>
            <w:tcW w:w="2643" w:type="dxa"/>
          </w:tcPr>
          <w:p w14:paraId="453F3330" w14:textId="77777777" w:rsidR="00CA497E" w:rsidRPr="00ED66E8" w:rsidRDefault="00CA497E" w:rsidP="00546AC4">
            <w:pPr>
              <w:jc w:val="both"/>
              <w:rPr>
                <w:rFonts w:ascii="GHEA Grapalat" w:hAnsi="GHEA Grapalat"/>
                <w:b/>
                <w:bCs/>
                <w:color w:val="000000" w:themeColor="text1"/>
                <w:lang w:val="hy-AM"/>
              </w:rPr>
            </w:pPr>
            <w:r>
              <w:rPr>
                <w:rFonts w:ascii="GHEA Grapalat" w:hAnsi="GHEA Grapalat"/>
                <w:b/>
                <w:bCs/>
                <w:color w:val="000000" w:themeColor="text1"/>
                <w:lang w:val="hy-AM"/>
              </w:rPr>
              <w:t>Տեղադիրք</w:t>
            </w:r>
          </w:p>
        </w:tc>
        <w:tc>
          <w:tcPr>
            <w:tcW w:w="7361" w:type="dxa"/>
          </w:tcPr>
          <w:p w14:paraId="249B8A09" w14:textId="77777777" w:rsidR="00CA497E" w:rsidRPr="00ED66E8" w:rsidRDefault="00CA497E" w:rsidP="00546AC4">
            <w:pPr>
              <w:jc w:val="both"/>
              <w:rPr>
                <w:rFonts w:ascii="GHEA Grapalat" w:hAnsi="GHEA Grapalat"/>
                <w:b/>
                <w:bCs/>
                <w:color w:val="000000" w:themeColor="text1"/>
                <w:lang w:val="hy-AM"/>
              </w:rPr>
            </w:pPr>
          </w:p>
        </w:tc>
      </w:tr>
      <w:tr w:rsidR="00CA497E" w:rsidRPr="006B428A" w14:paraId="5677A0F1" w14:textId="77777777" w:rsidTr="00546AC4">
        <w:trPr>
          <w:trHeight w:val="467"/>
        </w:trPr>
        <w:tc>
          <w:tcPr>
            <w:tcW w:w="2643" w:type="dxa"/>
          </w:tcPr>
          <w:p w14:paraId="12B051A6" w14:textId="77777777" w:rsidR="00CA497E" w:rsidRPr="00ED66E8" w:rsidRDefault="00CA497E" w:rsidP="00546AC4">
            <w:pPr>
              <w:jc w:val="both"/>
              <w:rPr>
                <w:rFonts w:ascii="GHEA Grapalat" w:hAnsi="GHEA Grapalat"/>
                <w:b/>
                <w:bCs/>
                <w:color w:val="000000" w:themeColor="text1"/>
                <w:lang w:val="hy-AM"/>
              </w:rPr>
            </w:pPr>
            <w:r>
              <w:rPr>
                <w:rFonts w:ascii="GHEA Grapalat" w:hAnsi="GHEA Grapalat"/>
                <w:b/>
                <w:bCs/>
                <w:color w:val="000000" w:themeColor="text1"/>
                <w:lang w:val="hy-AM"/>
              </w:rPr>
              <w:t>Նպատակային նշանակություն</w:t>
            </w:r>
          </w:p>
        </w:tc>
        <w:tc>
          <w:tcPr>
            <w:tcW w:w="7361" w:type="dxa"/>
          </w:tcPr>
          <w:p w14:paraId="113918C3" w14:textId="77777777" w:rsidR="00CA497E" w:rsidRPr="00ED66E8" w:rsidRDefault="00CA497E" w:rsidP="00546AC4">
            <w:pPr>
              <w:jc w:val="both"/>
              <w:rPr>
                <w:rFonts w:ascii="GHEA Grapalat" w:hAnsi="GHEA Grapalat"/>
                <w:b/>
                <w:bCs/>
                <w:color w:val="000000" w:themeColor="text1"/>
                <w:lang w:val="hy-AM"/>
              </w:rPr>
            </w:pPr>
          </w:p>
        </w:tc>
      </w:tr>
      <w:tr w:rsidR="00CA497E" w:rsidRPr="006B428A" w14:paraId="253BA00F" w14:textId="77777777" w:rsidTr="00546AC4">
        <w:trPr>
          <w:trHeight w:val="359"/>
        </w:trPr>
        <w:tc>
          <w:tcPr>
            <w:tcW w:w="2643" w:type="dxa"/>
          </w:tcPr>
          <w:p w14:paraId="46662EEB" w14:textId="77777777" w:rsidR="00CA497E" w:rsidRPr="00ED66E8" w:rsidRDefault="00CA497E" w:rsidP="00546AC4">
            <w:pPr>
              <w:shd w:val="clear" w:color="auto" w:fill="FFFFFF"/>
              <w:jc w:val="both"/>
              <w:rPr>
                <w:rFonts w:ascii="GHEA Grapalat" w:hAnsi="GHEA Grapalat"/>
                <w:b/>
                <w:bCs/>
                <w:color w:val="000000" w:themeColor="text1"/>
                <w:lang w:val="hy-AM"/>
              </w:rPr>
            </w:pPr>
            <w:proofErr w:type="spellStart"/>
            <w:r w:rsidRPr="00ED66E8">
              <w:rPr>
                <w:rFonts w:ascii="GHEA Grapalat" w:hAnsi="GHEA Grapalat" w:cs="Tahoma"/>
                <w:b/>
                <w:bCs/>
                <w:color w:val="000000" w:themeColor="text1"/>
              </w:rPr>
              <w:t>Ընդհանուր</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մակերես</w:t>
            </w:r>
            <w:proofErr w:type="spellEnd"/>
          </w:p>
        </w:tc>
        <w:tc>
          <w:tcPr>
            <w:tcW w:w="7361" w:type="dxa"/>
          </w:tcPr>
          <w:p w14:paraId="5922C064" w14:textId="77777777" w:rsidR="00CA497E" w:rsidRPr="00ED66E8" w:rsidRDefault="00CA497E" w:rsidP="00546AC4">
            <w:pPr>
              <w:jc w:val="both"/>
              <w:rPr>
                <w:rFonts w:ascii="GHEA Grapalat" w:hAnsi="GHEA Grapalat"/>
                <w:b/>
                <w:bCs/>
                <w:color w:val="000000" w:themeColor="text1"/>
                <w:lang w:val="hy-AM"/>
              </w:rPr>
            </w:pPr>
          </w:p>
        </w:tc>
      </w:tr>
      <w:tr w:rsidR="00CA497E" w:rsidRPr="009A072E" w14:paraId="1A731D48" w14:textId="77777777" w:rsidTr="00546AC4">
        <w:trPr>
          <w:trHeight w:val="782"/>
        </w:trPr>
        <w:tc>
          <w:tcPr>
            <w:tcW w:w="2643" w:type="dxa"/>
          </w:tcPr>
          <w:p w14:paraId="7B783038" w14:textId="77777777" w:rsidR="00CA497E" w:rsidRPr="00ED66E8" w:rsidRDefault="00CA497E" w:rsidP="00546AC4">
            <w:pPr>
              <w:jc w:val="both"/>
              <w:rPr>
                <w:rFonts w:ascii="GHEA Grapalat" w:hAnsi="GHEA Grapalat"/>
                <w:b/>
                <w:bCs/>
                <w:color w:val="000000" w:themeColor="text1"/>
                <w:lang w:val="hy-AM"/>
              </w:rPr>
            </w:pPr>
            <w:r w:rsidRPr="00ED66E8">
              <w:rPr>
                <w:rFonts w:ascii="GHEA Grapalat" w:hAnsi="GHEA Grapalat"/>
                <w:b/>
                <w:bCs/>
                <w:color w:val="000000" w:themeColor="text1"/>
                <w:lang w:val="hy-AM"/>
              </w:rPr>
              <w:t>Տեսակ</w:t>
            </w:r>
          </w:p>
        </w:tc>
        <w:tc>
          <w:tcPr>
            <w:tcW w:w="7361" w:type="dxa"/>
          </w:tcPr>
          <w:p w14:paraId="4CDECD34" w14:textId="77777777" w:rsidR="00CA497E" w:rsidRPr="00ED66E8" w:rsidRDefault="00CA497E" w:rsidP="00546AC4">
            <w:pPr>
              <w:jc w:val="both"/>
              <w:rPr>
                <w:rFonts w:ascii="GHEA Grapalat" w:hAnsi="GHEA Grapalat" w:cs="Tahoma"/>
                <w:color w:val="000000" w:themeColor="text1"/>
                <w:lang w:val="hy-AM"/>
              </w:rPr>
            </w:pPr>
            <w:r w:rsidRPr="00ED66E8">
              <w:rPr>
                <w:rFonts w:ascii="GHEA Grapalat" w:hAnsi="GHEA Grapalat" w:cs="Tahoma"/>
                <w:color w:val="000000" w:themeColor="text1"/>
                <w:lang w:val="hy-AM"/>
              </w:rPr>
              <w:t>Շենք, հյուրանոց, ռեստորան, գրասենյակ, խանութ, ավտոլվացման կետ և այլն։</w:t>
            </w:r>
          </w:p>
        </w:tc>
      </w:tr>
      <w:tr w:rsidR="00CA497E" w:rsidRPr="009A072E" w14:paraId="61783DC3" w14:textId="77777777" w:rsidTr="00546AC4">
        <w:trPr>
          <w:trHeight w:val="692"/>
        </w:trPr>
        <w:tc>
          <w:tcPr>
            <w:tcW w:w="2643" w:type="dxa"/>
          </w:tcPr>
          <w:p w14:paraId="4D372162" w14:textId="77777777" w:rsidR="00CA497E" w:rsidRPr="00ED66E8" w:rsidRDefault="00CA497E" w:rsidP="00546AC4">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Կառույցի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տիպ</w:t>
            </w:r>
            <w:proofErr w:type="spellEnd"/>
          </w:p>
          <w:p w14:paraId="5708785A" w14:textId="77777777" w:rsidR="00CA497E" w:rsidRPr="00ED66E8" w:rsidRDefault="00CA497E" w:rsidP="00546AC4">
            <w:pPr>
              <w:ind w:left="150"/>
              <w:jc w:val="both"/>
              <w:rPr>
                <w:rFonts w:ascii="GHEA Grapalat" w:hAnsi="GHEA Grapalat"/>
                <w:b/>
                <w:bCs/>
                <w:color w:val="000000" w:themeColor="text1"/>
                <w:lang w:val="hy-AM"/>
              </w:rPr>
            </w:pPr>
          </w:p>
        </w:tc>
        <w:tc>
          <w:tcPr>
            <w:tcW w:w="7361" w:type="dxa"/>
          </w:tcPr>
          <w:p w14:paraId="7AFE0708"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 xml:space="preserve">Քարե, պանելային, մոնոլիտ, աղյուսե, կասետային, փայտե։ </w:t>
            </w:r>
          </w:p>
          <w:p w14:paraId="7E60C526" w14:textId="77777777" w:rsidR="00CA497E" w:rsidRPr="00ED66E8" w:rsidRDefault="00CA497E" w:rsidP="00546AC4">
            <w:pPr>
              <w:jc w:val="both"/>
              <w:rPr>
                <w:rFonts w:ascii="GHEA Grapalat" w:hAnsi="GHEA Grapalat"/>
                <w:b/>
                <w:bCs/>
                <w:color w:val="000000" w:themeColor="text1"/>
                <w:lang w:val="hy-AM"/>
              </w:rPr>
            </w:pPr>
          </w:p>
        </w:tc>
      </w:tr>
      <w:tr w:rsidR="00CA497E" w:rsidRPr="009A072E" w14:paraId="0BEE9657" w14:textId="77777777" w:rsidTr="00546AC4">
        <w:trPr>
          <w:trHeight w:val="467"/>
        </w:trPr>
        <w:tc>
          <w:tcPr>
            <w:tcW w:w="2643" w:type="dxa"/>
          </w:tcPr>
          <w:p w14:paraId="5CE63E86" w14:textId="77777777" w:rsidR="00CA497E" w:rsidRPr="00ED66E8" w:rsidRDefault="00CA497E" w:rsidP="00546AC4">
            <w:pPr>
              <w:shd w:val="clear" w:color="auto" w:fill="FFFFFF"/>
              <w:jc w:val="both"/>
              <w:rPr>
                <w:rFonts w:ascii="GHEA Grapalat" w:hAnsi="GHEA Grapalat"/>
                <w:b/>
                <w:bCs/>
                <w:color w:val="000000" w:themeColor="text1"/>
                <w:lang w:val="hy-AM"/>
              </w:rPr>
            </w:pPr>
            <w:proofErr w:type="spellStart"/>
            <w:r w:rsidRPr="00ED66E8">
              <w:rPr>
                <w:rFonts w:ascii="GHEA Grapalat" w:hAnsi="GHEA Grapalat" w:cs="Tahoma"/>
                <w:b/>
                <w:bCs/>
                <w:color w:val="000000" w:themeColor="text1"/>
              </w:rPr>
              <w:t>Կոմունիկացիաներ</w:t>
            </w:r>
            <w:proofErr w:type="spellEnd"/>
          </w:p>
        </w:tc>
        <w:tc>
          <w:tcPr>
            <w:tcW w:w="7361" w:type="dxa"/>
          </w:tcPr>
          <w:p w14:paraId="07F98EF9" w14:textId="77777777" w:rsidR="00CA497E" w:rsidRPr="00ED66E8" w:rsidRDefault="00CA497E" w:rsidP="00546AC4">
            <w:pPr>
              <w:jc w:val="both"/>
              <w:rPr>
                <w:rFonts w:ascii="GHEA Grapalat" w:hAnsi="GHEA Grapalat"/>
                <w:b/>
                <w:bCs/>
                <w:color w:val="000000" w:themeColor="text1"/>
                <w:lang w:val="hy-AM"/>
              </w:rPr>
            </w:pPr>
            <w:r w:rsidRPr="006B428A">
              <w:rPr>
                <w:rFonts w:ascii="GHEA Grapalat" w:hAnsi="GHEA Grapalat" w:cs="Tahoma"/>
                <w:color w:val="000000" w:themeColor="text1"/>
                <w:lang w:val="hy-AM"/>
              </w:rPr>
              <w:t>Էլեկտրաէներգիա, ջուր, գազ, կոյուղի</w:t>
            </w:r>
            <w:r>
              <w:rPr>
                <w:rFonts w:ascii="GHEA Grapalat" w:hAnsi="GHEA Grapalat" w:cs="Tahoma"/>
                <w:color w:val="000000" w:themeColor="text1"/>
                <w:lang w:val="hy-AM"/>
              </w:rPr>
              <w:t>, ինտեռնետ հասնելիություն</w:t>
            </w:r>
            <w:r w:rsidRPr="006B428A">
              <w:rPr>
                <w:rFonts w:ascii="GHEA Grapalat" w:hAnsi="GHEA Grapalat" w:cs="Tahoma"/>
                <w:color w:val="000000" w:themeColor="text1"/>
                <w:lang w:val="hy-AM"/>
              </w:rPr>
              <w:t xml:space="preserve"> </w:t>
            </w:r>
          </w:p>
        </w:tc>
      </w:tr>
      <w:tr w:rsidR="00CA497E" w:rsidRPr="00ED66E8" w14:paraId="6FC6EB88" w14:textId="77777777" w:rsidTr="00546AC4">
        <w:trPr>
          <w:trHeight w:val="377"/>
        </w:trPr>
        <w:tc>
          <w:tcPr>
            <w:tcW w:w="2643" w:type="dxa"/>
          </w:tcPr>
          <w:p w14:paraId="5B0A3DB4" w14:textId="77777777" w:rsidR="00CA497E" w:rsidRPr="00ED66E8" w:rsidRDefault="00CA497E" w:rsidP="00546AC4">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Կ</w:t>
            </w:r>
            <w:r>
              <w:rPr>
                <w:rFonts w:ascii="GHEA Grapalat" w:hAnsi="GHEA Grapalat" w:cs="Tahoma"/>
                <w:b/>
                <w:bCs/>
                <w:color w:val="000000" w:themeColor="text1"/>
              </w:rPr>
              <w:t>ա</w:t>
            </w:r>
            <w:r w:rsidRPr="00ED66E8">
              <w:rPr>
                <w:rFonts w:ascii="GHEA Grapalat" w:hAnsi="GHEA Grapalat" w:cs="Tahoma"/>
                <w:b/>
                <w:bCs/>
                <w:color w:val="000000" w:themeColor="text1"/>
              </w:rPr>
              <w:t>ռույցի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արտաքին</w:t>
            </w:r>
            <w:proofErr w:type="spellEnd"/>
            <w:r w:rsidRPr="00ED66E8">
              <w:rPr>
                <w:rFonts w:ascii="GHEA Grapalat" w:hAnsi="GHEA Grapalat" w:cs="Tahoma"/>
                <w:b/>
                <w:bCs/>
                <w:color w:val="000000" w:themeColor="text1"/>
              </w:rPr>
              <w:t>/</w:t>
            </w:r>
            <w:proofErr w:type="spellStart"/>
            <w:r w:rsidRPr="00ED66E8">
              <w:rPr>
                <w:rFonts w:ascii="GHEA Grapalat" w:hAnsi="GHEA Grapalat" w:cs="Tahoma"/>
                <w:b/>
                <w:bCs/>
                <w:color w:val="000000" w:themeColor="text1"/>
              </w:rPr>
              <w:t>ներքին</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հարդարում</w:t>
            </w:r>
            <w:proofErr w:type="spellEnd"/>
          </w:p>
        </w:tc>
        <w:tc>
          <w:tcPr>
            <w:tcW w:w="7361" w:type="dxa"/>
          </w:tcPr>
          <w:p w14:paraId="32EE01C7" w14:textId="77777777" w:rsidR="00CA497E" w:rsidRPr="00ED66E8" w:rsidRDefault="00CA497E" w:rsidP="00546AC4">
            <w:pPr>
              <w:jc w:val="both"/>
              <w:rPr>
                <w:rFonts w:ascii="GHEA Grapalat" w:hAnsi="GHEA Grapalat"/>
                <w:b/>
                <w:bCs/>
                <w:color w:val="000000" w:themeColor="text1"/>
                <w:lang w:val="hy-AM"/>
              </w:rPr>
            </w:pPr>
          </w:p>
        </w:tc>
      </w:tr>
      <w:tr w:rsidR="00CA497E" w:rsidRPr="00ED66E8" w14:paraId="0C7C190C" w14:textId="77777777" w:rsidTr="00546AC4">
        <w:trPr>
          <w:trHeight w:val="557"/>
        </w:trPr>
        <w:tc>
          <w:tcPr>
            <w:tcW w:w="2643" w:type="dxa"/>
          </w:tcPr>
          <w:p w14:paraId="3D46C21C" w14:textId="77777777" w:rsidR="00CA497E" w:rsidRPr="00ED66E8" w:rsidRDefault="00CA497E" w:rsidP="00546AC4">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Վերելակ</w:t>
            </w:r>
            <w:proofErr w:type="spellEnd"/>
          </w:p>
        </w:tc>
        <w:tc>
          <w:tcPr>
            <w:tcW w:w="7361" w:type="dxa"/>
          </w:tcPr>
          <w:p w14:paraId="5E916FD5" w14:textId="77777777" w:rsidR="00CA497E" w:rsidRPr="00ED66E8" w:rsidRDefault="00CA497E" w:rsidP="00546AC4">
            <w:pPr>
              <w:jc w:val="both"/>
              <w:rPr>
                <w:rFonts w:ascii="GHEA Grapalat" w:hAnsi="GHEA Grapalat"/>
                <w:b/>
                <w:bCs/>
                <w:color w:val="000000" w:themeColor="text1"/>
                <w:lang w:val="hy-AM"/>
              </w:rPr>
            </w:pPr>
          </w:p>
        </w:tc>
      </w:tr>
      <w:tr w:rsidR="00CA497E" w:rsidRPr="00ED66E8" w14:paraId="41F4E6ED" w14:textId="77777777" w:rsidTr="00546AC4">
        <w:trPr>
          <w:trHeight w:val="359"/>
        </w:trPr>
        <w:tc>
          <w:tcPr>
            <w:tcW w:w="2643" w:type="dxa"/>
          </w:tcPr>
          <w:p w14:paraId="0FD98C99" w14:textId="77777777" w:rsidR="00CA497E" w:rsidRPr="00ED66E8" w:rsidRDefault="00CA497E" w:rsidP="00546AC4">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Հարկայնություն</w:t>
            </w:r>
            <w:proofErr w:type="spellEnd"/>
          </w:p>
        </w:tc>
        <w:tc>
          <w:tcPr>
            <w:tcW w:w="7361" w:type="dxa"/>
          </w:tcPr>
          <w:p w14:paraId="27F375A4" w14:textId="77777777" w:rsidR="00CA497E" w:rsidRPr="00ED66E8" w:rsidRDefault="00CA497E" w:rsidP="00546AC4">
            <w:pPr>
              <w:jc w:val="both"/>
              <w:rPr>
                <w:rFonts w:ascii="GHEA Grapalat" w:hAnsi="GHEA Grapalat"/>
                <w:b/>
                <w:bCs/>
                <w:color w:val="000000" w:themeColor="text1"/>
                <w:lang w:val="hy-AM"/>
              </w:rPr>
            </w:pPr>
          </w:p>
        </w:tc>
      </w:tr>
      <w:tr w:rsidR="00CA497E" w:rsidRPr="00ED66E8" w14:paraId="2F3D8187" w14:textId="77777777" w:rsidTr="00546AC4">
        <w:trPr>
          <w:trHeight w:val="1250"/>
        </w:trPr>
        <w:tc>
          <w:tcPr>
            <w:tcW w:w="2643" w:type="dxa"/>
          </w:tcPr>
          <w:p w14:paraId="6B4BDD79" w14:textId="77777777" w:rsidR="00CA497E" w:rsidRPr="00ED66E8" w:rsidRDefault="00CA497E" w:rsidP="00546AC4">
            <w:pPr>
              <w:shd w:val="clear" w:color="auto" w:fill="FFFFFF"/>
              <w:jc w:val="both"/>
              <w:rPr>
                <w:rFonts w:ascii="GHEA Grapalat" w:hAnsi="GHEA Grapalat" w:cs="Tahoma"/>
                <w:b/>
                <w:bCs/>
                <w:color w:val="000000" w:themeColor="text1"/>
                <w:lang w:val="hy-AM"/>
              </w:rPr>
            </w:pPr>
            <w:r w:rsidRPr="00ED66E8">
              <w:rPr>
                <w:rFonts w:ascii="GHEA Grapalat" w:hAnsi="GHEA Grapalat" w:cs="Tahoma"/>
                <w:b/>
                <w:bCs/>
                <w:color w:val="000000" w:themeColor="text1"/>
                <w:lang w:val="hy-AM"/>
              </w:rPr>
              <w:t xml:space="preserve">Մուտք </w:t>
            </w:r>
          </w:p>
        </w:tc>
        <w:tc>
          <w:tcPr>
            <w:tcW w:w="7361" w:type="dxa"/>
          </w:tcPr>
          <w:p w14:paraId="587C60D1"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Ընդհանուր  (փողոցից)</w:t>
            </w:r>
          </w:p>
          <w:p w14:paraId="369B277D"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Առանձին (բակից)</w:t>
            </w:r>
          </w:p>
          <w:p w14:paraId="7946C005"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Ընդհանուր  (բակից)</w:t>
            </w:r>
          </w:p>
          <w:p w14:paraId="2A418950"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 xml:space="preserve">Առանձին </w:t>
            </w:r>
            <w:r w:rsidRPr="00ED66E8">
              <w:rPr>
                <w:rFonts w:ascii="GHEA Grapalat" w:hAnsi="GHEA Grapalat" w:cs="Tahoma"/>
                <w:color w:val="000000" w:themeColor="text1"/>
              </w:rPr>
              <w:t>(</w:t>
            </w:r>
            <w:r w:rsidRPr="00ED66E8">
              <w:rPr>
                <w:rFonts w:ascii="GHEA Grapalat" w:hAnsi="GHEA Grapalat" w:cs="Tahoma"/>
                <w:color w:val="000000" w:themeColor="text1"/>
                <w:lang w:val="hy-AM"/>
              </w:rPr>
              <w:t>փողոցից</w:t>
            </w:r>
            <w:r w:rsidRPr="00ED66E8">
              <w:rPr>
                <w:rFonts w:ascii="GHEA Grapalat" w:hAnsi="GHEA Grapalat" w:cs="Tahoma"/>
                <w:color w:val="000000" w:themeColor="text1"/>
              </w:rPr>
              <w:t>)</w:t>
            </w:r>
          </w:p>
        </w:tc>
      </w:tr>
      <w:tr w:rsidR="00CA497E" w:rsidRPr="00ED66E8" w14:paraId="2EA477BD" w14:textId="77777777" w:rsidTr="00546AC4">
        <w:trPr>
          <w:trHeight w:val="314"/>
        </w:trPr>
        <w:tc>
          <w:tcPr>
            <w:tcW w:w="2643" w:type="dxa"/>
          </w:tcPr>
          <w:p w14:paraId="659EEC1C" w14:textId="77777777" w:rsidR="00CA497E" w:rsidRPr="00ED66E8" w:rsidRDefault="00CA497E" w:rsidP="00546AC4">
            <w:pPr>
              <w:shd w:val="clear" w:color="auto" w:fill="FFFFFF"/>
              <w:jc w:val="both"/>
              <w:textAlignment w:val="center"/>
              <w:rPr>
                <w:rFonts w:ascii="GHEA Grapalat" w:hAnsi="GHEA Grapalat" w:cs="Tahoma"/>
                <w:b/>
                <w:bCs/>
                <w:color w:val="000000" w:themeColor="text1"/>
                <w:lang w:val="hy-AM"/>
              </w:rPr>
            </w:pPr>
            <w:proofErr w:type="spellStart"/>
            <w:r w:rsidRPr="00ED66E8">
              <w:rPr>
                <w:rFonts w:ascii="GHEA Grapalat" w:hAnsi="GHEA Grapalat" w:cs="Tahoma"/>
                <w:b/>
                <w:bCs/>
                <w:color w:val="000000" w:themeColor="text1"/>
              </w:rPr>
              <w:t>Կայանատեղի</w:t>
            </w:r>
            <w:proofErr w:type="spellEnd"/>
          </w:p>
        </w:tc>
        <w:tc>
          <w:tcPr>
            <w:tcW w:w="7361" w:type="dxa"/>
          </w:tcPr>
          <w:p w14:paraId="1CD4E6BC"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ED66E8" w14:paraId="2DFDBB96" w14:textId="77777777" w:rsidTr="00546AC4">
        <w:trPr>
          <w:trHeight w:val="665"/>
        </w:trPr>
        <w:tc>
          <w:tcPr>
            <w:tcW w:w="2643" w:type="dxa"/>
          </w:tcPr>
          <w:p w14:paraId="76926566"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Վերանորոգում</w:t>
            </w:r>
            <w:proofErr w:type="spellEnd"/>
          </w:p>
        </w:tc>
        <w:tc>
          <w:tcPr>
            <w:tcW w:w="7361" w:type="dxa"/>
          </w:tcPr>
          <w:p w14:paraId="6948EECA"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roofErr w:type="spellStart"/>
            <w:r w:rsidRPr="00ED66E8">
              <w:rPr>
                <w:rFonts w:ascii="GHEA Grapalat" w:hAnsi="GHEA Grapalat" w:cs="Tahoma"/>
                <w:color w:val="000000" w:themeColor="text1"/>
              </w:rPr>
              <w:t>Չվերանորոգված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հին</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մասնակի</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կոսմետիկ</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եվրովերանորոգված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կապիտալ</w:t>
            </w:r>
            <w:proofErr w:type="spellEnd"/>
          </w:p>
        </w:tc>
      </w:tr>
      <w:tr w:rsidR="00CA497E" w:rsidRPr="00ED66E8" w14:paraId="1B51159B" w14:textId="77777777" w:rsidTr="00546AC4">
        <w:trPr>
          <w:trHeight w:val="728"/>
        </w:trPr>
        <w:tc>
          <w:tcPr>
            <w:tcW w:w="2643" w:type="dxa"/>
          </w:tcPr>
          <w:p w14:paraId="7A123B29" w14:textId="77777777" w:rsidR="00CA497E" w:rsidRPr="004F60A5" w:rsidRDefault="00CA497E" w:rsidP="00546AC4">
            <w:pPr>
              <w:shd w:val="clear" w:color="auto" w:fill="FFFFFF"/>
              <w:jc w:val="both"/>
              <w:textAlignment w:val="center"/>
              <w:rPr>
                <w:rFonts w:ascii="GHEA Grapalat" w:hAnsi="GHEA Grapalat" w:cs="Tahoma"/>
                <w:b/>
                <w:bCs/>
                <w:color w:val="000000" w:themeColor="text1"/>
                <w:lang w:val="hy-AM"/>
              </w:rPr>
            </w:pPr>
            <w:proofErr w:type="spellStart"/>
            <w:r w:rsidRPr="00ED66E8">
              <w:rPr>
                <w:rFonts w:ascii="GHEA Grapalat" w:hAnsi="GHEA Grapalat" w:cs="Tahoma"/>
                <w:b/>
                <w:bCs/>
                <w:color w:val="000000" w:themeColor="text1"/>
              </w:rPr>
              <w:t>Վերանորոգ</w:t>
            </w:r>
            <w:proofErr w:type="spellEnd"/>
            <w:r>
              <w:rPr>
                <w:rFonts w:ascii="GHEA Grapalat" w:hAnsi="GHEA Grapalat" w:cs="Tahoma"/>
                <w:b/>
                <w:bCs/>
                <w:color w:val="000000" w:themeColor="text1"/>
                <w:lang w:val="hy-AM"/>
              </w:rPr>
              <w:t>ման անհրաժեշտություն</w:t>
            </w:r>
          </w:p>
        </w:tc>
        <w:tc>
          <w:tcPr>
            <w:tcW w:w="7361" w:type="dxa"/>
          </w:tcPr>
          <w:p w14:paraId="287493A6" w14:textId="77777777" w:rsidR="00CA497E" w:rsidRPr="00ED66E8" w:rsidRDefault="00CA497E" w:rsidP="00546AC4">
            <w:pPr>
              <w:shd w:val="clear" w:color="auto" w:fill="FFFFFF"/>
              <w:jc w:val="both"/>
              <w:textAlignment w:val="center"/>
              <w:rPr>
                <w:rFonts w:ascii="GHEA Grapalat" w:hAnsi="GHEA Grapalat" w:cs="Tahoma"/>
                <w:color w:val="000000" w:themeColor="text1"/>
              </w:rPr>
            </w:pPr>
            <w:proofErr w:type="spellStart"/>
            <w:r w:rsidRPr="00ED66E8">
              <w:rPr>
                <w:rFonts w:ascii="GHEA Grapalat" w:hAnsi="GHEA Grapalat" w:cs="Tahoma"/>
                <w:color w:val="000000" w:themeColor="text1"/>
              </w:rPr>
              <w:t>մասնակի</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կոսմետիկ</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կապիտալ</w:t>
            </w:r>
            <w:proofErr w:type="spellEnd"/>
          </w:p>
        </w:tc>
      </w:tr>
      <w:tr w:rsidR="00CA497E" w:rsidRPr="00ED66E8" w14:paraId="523E8A19" w14:textId="77777777" w:rsidTr="00546AC4">
        <w:trPr>
          <w:trHeight w:val="800"/>
        </w:trPr>
        <w:tc>
          <w:tcPr>
            <w:tcW w:w="2643" w:type="dxa"/>
          </w:tcPr>
          <w:p w14:paraId="10B6AE08"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Առաստաղի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բարձրություն</w:t>
            </w:r>
            <w:proofErr w:type="spellEnd"/>
          </w:p>
        </w:tc>
        <w:tc>
          <w:tcPr>
            <w:tcW w:w="7361" w:type="dxa"/>
          </w:tcPr>
          <w:p w14:paraId="4B3F30C3"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ED66E8" w14:paraId="6B6ABD12" w14:textId="77777777" w:rsidTr="00546AC4">
        <w:trPr>
          <w:trHeight w:val="485"/>
        </w:trPr>
        <w:tc>
          <w:tcPr>
            <w:tcW w:w="2643" w:type="dxa"/>
          </w:tcPr>
          <w:p w14:paraId="4444B214"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Սենյակների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քանակ</w:t>
            </w:r>
            <w:proofErr w:type="spellEnd"/>
          </w:p>
        </w:tc>
        <w:tc>
          <w:tcPr>
            <w:tcW w:w="7361" w:type="dxa"/>
          </w:tcPr>
          <w:p w14:paraId="1A7090AB"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ED66E8" w14:paraId="238D3A59" w14:textId="77777777" w:rsidTr="00546AC4">
        <w:trPr>
          <w:trHeight w:val="710"/>
        </w:trPr>
        <w:tc>
          <w:tcPr>
            <w:tcW w:w="2643" w:type="dxa"/>
          </w:tcPr>
          <w:p w14:paraId="78E44A48"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Պատուհաններ</w:t>
            </w:r>
            <w:proofErr w:type="spellEnd"/>
            <w:r w:rsidRPr="00ED66E8">
              <w:rPr>
                <w:rFonts w:ascii="GHEA Grapalat" w:hAnsi="GHEA Grapalat" w:cs="Tahoma"/>
                <w:b/>
                <w:bCs/>
                <w:color w:val="000000" w:themeColor="text1"/>
              </w:rPr>
              <w:t xml:space="preserve"> և </w:t>
            </w:r>
            <w:proofErr w:type="spellStart"/>
            <w:r w:rsidRPr="00ED66E8">
              <w:rPr>
                <w:rFonts w:ascii="GHEA Grapalat" w:hAnsi="GHEA Grapalat" w:cs="Tahoma"/>
                <w:b/>
                <w:bCs/>
                <w:color w:val="000000" w:themeColor="text1"/>
              </w:rPr>
              <w:t>դռներ</w:t>
            </w:r>
            <w:proofErr w:type="spellEnd"/>
            <w:r w:rsidRPr="00ED66E8">
              <w:rPr>
                <w:rFonts w:ascii="GHEA Grapalat" w:hAnsi="GHEA Grapalat" w:cs="Tahoma"/>
                <w:b/>
                <w:bCs/>
                <w:color w:val="000000" w:themeColor="text1"/>
              </w:rPr>
              <w:t xml:space="preserve"> </w:t>
            </w:r>
          </w:p>
        </w:tc>
        <w:tc>
          <w:tcPr>
            <w:tcW w:w="7361" w:type="dxa"/>
          </w:tcPr>
          <w:p w14:paraId="690297FA"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ED66E8" w14:paraId="40C385B8" w14:textId="77777777" w:rsidTr="00546AC4">
        <w:trPr>
          <w:trHeight w:val="557"/>
        </w:trPr>
        <w:tc>
          <w:tcPr>
            <w:tcW w:w="2643" w:type="dxa"/>
          </w:tcPr>
          <w:p w14:paraId="7C042AB7"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Սանհանգույց</w:t>
            </w:r>
            <w:proofErr w:type="spellEnd"/>
            <w:r>
              <w:rPr>
                <w:rFonts w:ascii="GHEA Grapalat" w:hAnsi="GHEA Grapalat" w:cs="Tahoma"/>
                <w:b/>
                <w:bCs/>
                <w:color w:val="000000" w:themeColor="text1"/>
              </w:rPr>
              <w:t xml:space="preserve"> և</w:t>
            </w:r>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պատշգամբ</w:t>
            </w:r>
            <w:proofErr w:type="spellEnd"/>
          </w:p>
        </w:tc>
        <w:tc>
          <w:tcPr>
            <w:tcW w:w="7361" w:type="dxa"/>
          </w:tcPr>
          <w:p w14:paraId="46E7AC23"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ED66E8" w14:paraId="72120A39" w14:textId="77777777" w:rsidTr="00546AC4">
        <w:trPr>
          <w:trHeight w:val="773"/>
        </w:trPr>
        <w:tc>
          <w:tcPr>
            <w:tcW w:w="2643" w:type="dxa"/>
          </w:tcPr>
          <w:p w14:paraId="27EDB6DE" w14:textId="77777777" w:rsidR="00CA497E" w:rsidRPr="00ED66E8" w:rsidRDefault="00CA497E" w:rsidP="00546AC4">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Կահույք</w:t>
            </w:r>
            <w:proofErr w:type="spellEnd"/>
            <w:r w:rsidRPr="00ED66E8">
              <w:rPr>
                <w:rFonts w:ascii="GHEA Grapalat" w:hAnsi="GHEA Grapalat" w:cs="Tahoma"/>
                <w:b/>
                <w:bCs/>
                <w:color w:val="000000" w:themeColor="text1"/>
                <w:lang w:val="hy-AM"/>
              </w:rPr>
              <w:t>ի և այլ գույքի առակություն</w:t>
            </w:r>
          </w:p>
        </w:tc>
        <w:tc>
          <w:tcPr>
            <w:tcW w:w="7361" w:type="dxa"/>
          </w:tcPr>
          <w:p w14:paraId="658D2003"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ED66E8" w14:paraId="0B5C2B68" w14:textId="77777777" w:rsidTr="00546AC4">
        <w:trPr>
          <w:trHeight w:val="530"/>
        </w:trPr>
        <w:tc>
          <w:tcPr>
            <w:tcW w:w="2643" w:type="dxa"/>
          </w:tcPr>
          <w:p w14:paraId="391F2591"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lastRenderedPageBreak/>
              <w:t>Վարձակալության</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համար</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կանխավճար</w:t>
            </w:r>
            <w:proofErr w:type="spellEnd"/>
          </w:p>
        </w:tc>
        <w:tc>
          <w:tcPr>
            <w:tcW w:w="7361" w:type="dxa"/>
          </w:tcPr>
          <w:p w14:paraId="7AF10510" w14:textId="77777777" w:rsidR="00CA497E" w:rsidRPr="00ED66E8" w:rsidRDefault="00CA497E" w:rsidP="00546AC4">
            <w:pPr>
              <w:shd w:val="clear" w:color="auto" w:fill="FFFFFF"/>
              <w:jc w:val="both"/>
              <w:textAlignment w:val="center"/>
              <w:rPr>
                <w:rFonts w:ascii="GHEA Grapalat" w:hAnsi="GHEA Grapalat" w:cs="Tahoma"/>
                <w:color w:val="000000" w:themeColor="text1"/>
              </w:rPr>
            </w:pPr>
          </w:p>
        </w:tc>
      </w:tr>
      <w:tr w:rsidR="00CA497E" w:rsidRPr="00ED66E8" w14:paraId="230CDF40" w14:textId="77777777" w:rsidTr="00546AC4">
        <w:trPr>
          <w:trHeight w:val="314"/>
        </w:trPr>
        <w:tc>
          <w:tcPr>
            <w:tcW w:w="2643" w:type="dxa"/>
          </w:tcPr>
          <w:p w14:paraId="69F9DA2B"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Կոմունալ</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ծախսեր</w:t>
            </w:r>
            <w:proofErr w:type="spellEnd"/>
          </w:p>
        </w:tc>
        <w:tc>
          <w:tcPr>
            <w:tcW w:w="7361" w:type="dxa"/>
          </w:tcPr>
          <w:p w14:paraId="313395F7" w14:textId="77777777" w:rsidR="00CA497E" w:rsidRPr="00ED66E8" w:rsidRDefault="00CA497E" w:rsidP="00546AC4">
            <w:pPr>
              <w:shd w:val="clear" w:color="auto" w:fill="FFFFFF"/>
              <w:jc w:val="both"/>
              <w:textAlignment w:val="center"/>
              <w:rPr>
                <w:rFonts w:ascii="GHEA Grapalat" w:hAnsi="GHEA Grapalat" w:cs="Tahoma"/>
                <w:color w:val="000000" w:themeColor="text1"/>
              </w:rPr>
            </w:pPr>
          </w:p>
        </w:tc>
      </w:tr>
      <w:tr w:rsidR="00CA497E" w:rsidRPr="00ED66E8" w14:paraId="740B4FB1" w14:textId="77777777" w:rsidTr="00546AC4">
        <w:trPr>
          <w:trHeight w:val="530"/>
        </w:trPr>
        <w:tc>
          <w:tcPr>
            <w:tcW w:w="2643" w:type="dxa"/>
          </w:tcPr>
          <w:p w14:paraId="3FDD6EC5" w14:textId="77777777" w:rsidR="00CA497E" w:rsidRPr="00952C6B" w:rsidRDefault="00CA497E" w:rsidP="00546AC4">
            <w:pPr>
              <w:shd w:val="clear" w:color="auto" w:fill="FFFFFF"/>
              <w:jc w:val="both"/>
              <w:textAlignment w:val="center"/>
              <w:rPr>
                <w:rFonts w:ascii="GHEA Grapalat" w:hAnsi="GHEA Grapalat" w:cs="Tahoma"/>
                <w:b/>
                <w:bCs/>
                <w:color w:val="000000" w:themeColor="text1"/>
              </w:rPr>
            </w:pPr>
            <w:r w:rsidRPr="00952C6B">
              <w:rPr>
                <w:rFonts w:ascii="GHEA Grapalat" w:hAnsi="GHEA Grapalat" w:cs="Tahoma"/>
                <w:b/>
                <w:color w:val="000000" w:themeColor="text1"/>
                <w:lang w:val="hy-AM"/>
              </w:rPr>
              <w:t>Համայնքում տեղադիրքի նկարագրություն</w:t>
            </w:r>
          </w:p>
        </w:tc>
        <w:tc>
          <w:tcPr>
            <w:tcW w:w="7361" w:type="dxa"/>
          </w:tcPr>
          <w:p w14:paraId="2CEF5136" w14:textId="77777777" w:rsidR="00CA497E" w:rsidRPr="00ED66E8" w:rsidRDefault="00CA497E" w:rsidP="00546AC4">
            <w:pPr>
              <w:shd w:val="clear" w:color="auto" w:fill="FFFFFF"/>
              <w:jc w:val="both"/>
              <w:textAlignment w:val="center"/>
              <w:rPr>
                <w:rFonts w:ascii="GHEA Grapalat" w:hAnsi="GHEA Grapalat" w:cs="Tahoma"/>
                <w:color w:val="000000" w:themeColor="text1"/>
              </w:rPr>
            </w:pPr>
            <w:r>
              <w:rPr>
                <w:rFonts w:ascii="GHEA Grapalat" w:hAnsi="GHEA Grapalat" w:cs="Tahoma"/>
                <w:color w:val="000000" w:themeColor="text1"/>
                <w:lang w:val="hy-AM"/>
              </w:rPr>
              <w:t xml:space="preserve">Համայնքի որ հատվածում է գտնվում </w:t>
            </w:r>
            <w:r w:rsidRPr="00D5433C">
              <w:rPr>
                <w:rFonts w:ascii="GHEA Grapalat" w:hAnsi="GHEA Grapalat" w:cs="Tahoma"/>
                <w:color w:val="000000" w:themeColor="text1"/>
                <w:lang w:val="hy-AM"/>
              </w:rPr>
              <w:t>(</w:t>
            </w:r>
            <w:r>
              <w:rPr>
                <w:rFonts w:ascii="GHEA Grapalat" w:hAnsi="GHEA Grapalat" w:cs="Tahoma"/>
                <w:color w:val="000000" w:themeColor="text1"/>
                <w:lang w:val="hy-AM"/>
              </w:rPr>
              <w:t>կենտրոնական կամ ծայրամասային</w:t>
            </w:r>
            <w:r w:rsidRPr="00D5433C">
              <w:rPr>
                <w:rFonts w:ascii="GHEA Grapalat" w:hAnsi="GHEA Grapalat" w:cs="Tahoma"/>
                <w:color w:val="000000" w:themeColor="text1"/>
                <w:lang w:val="hy-AM"/>
              </w:rPr>
              <w:t>)</w:t>
            </w:r>
            <w:r>
              <w:rPr>
                <w:rFonts w:ascii="GHEA Grapalat" w:hAnsi="GHEA Grapalat" w:cs="Tahoma"/>
                <w:color w:val="000000" w:themeColor="text1"/>
                <w:lang w:val="hy-AM"/>
              </w:rPr>
              <w:t>, հասարակական և մասնավոր տրանսպորտի շարժի նկարագրություն։</w:t>
            </w:r>
          </w:p>
        </w:tc>
      </w:tr>
    </w:tbl>
    <w:p w14:paraId="70FD39A6" w14:textId="77777777" w:rsidR="00CA497E" w:rsidRDefault="00CA497E" w:rsidP="00CA497E">
      <w:pPr>
        <w:spacing w:line="276" w:lineRule="auto"/>
        <w:ind w:left="5245"/>
        <w:jc w:val="center"/>
        <w:rPr>
          <w:rFonts w:ascii="GHEA Grapalat" w:hAnsi="GHEA Grapalat" w:cs="Sylfaen"/>
          <w:b/>
          <w:i/>
          <w:sz w:val="20"/>
          <w:szCs w:val="20"/>
        </w:rPr>
      </w:pPr>
    </w:p>
    <w:p w14:paraId="3D999B5A" w14:textId="77777777" w:rsidR="00CA497E" w:rsidRDefault="00CA497E" w:rsidP="00CA497E">
      <w:pPr>
        <w:spacing w:line="276" w:lineRule="auto"/>
        <w:ind w:left="5245"/>
        <w:jc w:val="center"/>
        <w:rPr>
          <w:rFonts w:ascii="GHEA Grapalat" w:hAnsi="GHEA Grapalat" w:cs="Sylfaen"/>
          <w:b/>
          <w:i/>
          <w:sz w:val="20"/>
          <w:szCs w:val="20"/>
        </w:rPr>
      </w:pPr>
    </w:p>
    <w:p w14:paraId="48E9A3E3" w14:textId="77777777" w:rsidR="00CA497E" w:rsidRDefault="00CA497E" w:rsidP="00CA497E">
      <w:pPr>
        <w:spacing w:line="276" w:lineRule="auto"/>
        <w:ind w:left="5245"/>
        <w:jc w:val="center"/>
        <w:rPr>
          <w:rFonts w:ascii="GHEA Grapalat" w:hAnsi="GHEA Grapalat" w:cs="Sylfaen"/>
          <w:b/>
          <w:i/>
          <w:sz w:val="20"/>
          <w:szCs w:val="20"/>
        </w:rPr>
      </w:pPr>
    </w:p>
    <w:p w14:paraId="46410D49" w14:textId="77777777" w:rsidR="00CA497E" w:rsidRDefault="00CA497E" w:rsidP="00CA497E">
      <w:pPr>
        <w:spacing w:line="276" w:lineRule="auto"/>
        <w:ind w:left="5245"/>
        <w:jc w:val="center"/>
        <w:rPr>
          <w:rFonts w:ascii="GHEA Grapalat" w:hAnsi="GHEA Grapalat" w:cs="Sylfaen"/>
          <w:b/>
          <w:i/>
          <w:sz w:val="20"/>
          <w:szCs w:val="20"/>
        </w:rPr>
      </w:pPr>
    </w:p>
    <w:tbl>
      <w:tblPr>
        <w:tblW w:w="1023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0"/>
        <w:gridCol w:w="7020"/>
      </w:tblGrid>
      <w:tr w:rsidR="00CA497E" w:rsidRPr="00ED66E8" w14:paraId="5F6C9AD0" w14:textId="77777777" w:rsidTr="00546AC4">
        <w:trPr>
          <w:trHeight w:val="179"/>
        </w:trPr>
        <w:tc>
          <w:tcPr>
            <w:tcW w:w="10230" w:type="dxa"/>
            <w:gridSpan w:val="2"/>
            <w:shd w:val="clear" w:color="auto" w:fill="FFFF00"/>
          </w:tcPr>
          <w:p w14:paraId="48A790D8" w14:textId="77777777" w:rsidR="00CA497E" w:rsidRPr="00ED66E8" w:rsidRDefault="00CA497E" w:rsidP="00546AC4">
            <w:pPr>
              <w:jc w:val="center"/>
              <w:rPr>
                <w:rFonts w:ascii="GHEA Grapalat" w:hAnsi="GHEA Grapalat"/>
                <w:b/>
                <w:bCs/>
                <w:color w:val="000000" w:themeColor="text1"/>
                <w:lang w:val="hy-AM"/>
              </w:rPr>
            </w:pPr>
            <w:proofErr w:type="spellStart"/>
            <w:r w:rsidRPr="00ED66E8">
              <w:rPr>
                <w:rFonts w:ascii="GHEA Grapalat" w:hAnsi="GHEA Grapalat"/>
                <w:b/>
                <w:bCs/>
                <w:color w:val="000000" w:themeColor="text1"/>
              </w:rPr>
              <w:t>Շենք-շինության</w:t>
            </w:r>
            <w:proofErr w:type="spellEnd"/>
            <w:r w:rsidRPr="00ED66E8">
              <w:rPr>
                <w:rFonts w:ascii="GHEA Grapalat" w:hAnsi="GHEA Grapalat"/>
                <w:b/>
                <w:bCs/>
                <w:color w:val="000000" w:themeColor="text1"/>
              </w:rPr>
              <w:t xml:space="preserve">, </w:t>
            </w:r>
            <w:proofErr w:type="spellStart"/>
            <w:r w:rsidRPr="00ED66E8">
              <w:rPr>
                <w:rFonts w:ascii="GHEA Grapalat" w:hAnsi="GHEA Grapalat"/>
                <w:b/>
                <w:bCs/>
                <w:color w:val="000000" w:themeColor="text1"/>
              </w:rPr>
              <w:t>հողամասի</w:t>
            </w:r>
            <w:proofErr w:type="spellEnd"/>
            <w:r w:rsidRPr="00ED66E8">
              <w:rPr>
                <w:rFonts w:ascii="GHEA Grapalat" w:hAnsi="GHEA Grapalat"/>
                <w:b/>
                <w:bCs/>
                <w:color w:val="000000" w:themeColor="text1"/>
              </w:rPr>
              <w:t xml:space="preserve"> </w:t>
            </w:r>
            <w:r w:rsidRPr="00ED66E8">
              <w:rPr>
                <w:rFonts w:ascii="GHEA Grapalat" w:hAnsi="GHEA Grapalat"/>
                <w:b/>
                <w:bCs/>
                <w:color w:val="000000" w:themeColor="text1"/>
                <w:lang w:val="hy-AM"/>
              </w:rPr>
              <w:t>վաճառք</w:t>
            </w:r>
          </w:p>
        </w:tc>
      </w:tr>
      <w:tr w:rsidR="00CA497E" w:rsidRPr="0071736F" w14:paraId="3987FF3A" w14:textId="77777777" w:rsidTr="00546AC4">
        <w:trPr>
          <w:trHeight w:val="125"/>
        </w:trPr>
        <w:tc>
          <w:tcPr>
            <w:tcW w:w="3210" w:type="dxa"/>
          </w:tcPr>
          <w:p w14:paraId="647C106D" w14:textId="77777777" w:rsidR="00CA497E" w:rsidRPr="00ED66E8" w:rsidRDefault="00CA497E" w:rsidP="00546AC4">
            <w:pPr>
              <w:jc w:val="both"/>
              <w:rPr>
                <w:rFonts w:ascii="GHEA Grapalat" w:hAnsi="GHEA Grapalat"/>
                <w:b/>
                <w:bCs/>
                <w:color w:val="000000" w:themeColor="text1"/>
                <w:lang w:val="hy-AM"/>
              </w:rPr>
            </w:pPr>
            <w:r>
              <w:rPr>
                <w:rFonts w:ascii="GHEA Grapalat" w:hAnsi="GHEA Grapalat"/>
                <w:b/>
                <w:bCs/>
                <w:color w:val="000000" w:themeColor="text1"/>
                <w:lang w:val="hy-AM"/>
              </w:rPr>
              <w:t>Տեղադիրք</w:t>
            </w:r>
          </w:p>
        </w:tc>
        <w:tc>
          <w:tcPr>
            <w:tcW w:w="7020" w:type="dxa"/>
          </w:tcPr>
          <w:p w14:paraId="068F10E6" w14:textId="77777777" w:rsidR="00CA497E" w:rsidRPr="00ED66E8" w:rsidRDefault="00CA497E" w:rsidP="00546AC4">
            <w:pPr>
              <w:jc w:val="both"/>
              <w:rPr>
                <w:rFonts w:ascii="GHEA Grapalat" w:hAnsi="GHEA Grapalat"/>
                <w:b/>
                <w:bCs/>
                <w:color w:val="000000" w:themeColor="text1"/>
                <w:lang w:val="hy-AM"/>
              </w:rPr>
            </w:pPr>
          </w:p>
        </w:tc>
      </w:tr>
      <w:tr w:rsidR="00CA497E" w:rsidRPr="0071736F" w14:paraId="323CEE1D" w14:textId="77777777" w:rsidTr="00546AC4">
        <w:trPr>
          <w:trHeight w:val="782"/>
        </w:trPr>
        <w:tc>
          <w:tcPr>
            <w:tcW w:w="3210" w:type="dxa"/>
          </w:tcPr>
          <w:p w14:paraId="31572C56" w14:textId="77777777" w:rsidR="00CA497E" w:rsidRPr="00ED66E8" w:rsidRDefault="00CA497E" w:rsidP="00546AC4">
            <w:pPr>
              <w:jc w:val="both"/>
              <w:rPr>
                <w:rFonts w:ascii="GHEA Grapalat" w:hAnsi="GHEA Grapalat"/>
                <w:b/>
                <w:bCs/>
                <w:color w:val="000000" w:themeColor="text1"/>
                <w:lang w:val="hy-AM"/>
              </w:rPr>
            </w:pPr>
            <w:r>
              <w:rPr>
                <w:rFonts w:ascii="GHEA Grapalat" w:hAnsi="GHEA Grapalat"/>
                <w:b/>
                <w:bCs/>
                <w:color w:val="000000" w:themeColor="text1"/>
                <w:lang w:val="hy-AM"/>
              </w:rPr>
              <w:t>Շինության նպատակային նշանակություն</w:t>
            </w:r>
          </w:p>
        </w:tc>
        <w:tc>
          <w:tcPr>
            <w:tcW w:w="7020" w:type="dxa"/>
          </w:tcPr>
          <w:p w14:paraId="784CB807" w14:textId="77777777" w:rsidR="00CA497E" w:rsidRPr="00ED66E8" w:rsidRDefault="00CA497E" w:rsidP="00546AC4">
            <w:pPr>
              <w:jc w:val="both"/>
              <w:rPr>
                <w:rFonts w:ascii="GHEA Grapalat" w:hAnsi="GHEA Grapalat"/>
                <w:b/>
                <w:bCs/>
                <w:color w:val="000000" w:themeColor="text1"/>
                <w:lang w:val="hy-AM"/>
              </w:rPr>
            </w:pPr>
          </w:p>
        </w:tc>
      </w:tr>
      <w:tr w:rsidR="00CA497E" w:rsidRPr="0071736F" w14:paraId="7DC314AC" w14:textId="77777777" w:rsidTr="00546AC4">
        <w:trPr>
          <w:trHeight w:val="782"/>
        </w:trPr>
        <w:tc>
          <w:tcPr>
            <w:tcW w:w="3210" w:type="dxa"/>
          </w:tcPr>
          <w:p w14:paraId="668794E4" w14:textId="77777777" w:rsidR="00CA497E" w:rsidRDefault="00CA497E" w:rsidP="00546AC4">
            <w:pPr>
              <w:jc w:val="both"/>
              <w:rPr>
                <w:rFonts w:ascii="GHEA Grapalat" w:hAnsi="GHEA Grapalat"/>
                <w:b/>
                <w:bCs/>
                <w:color w:val="000000" w:themeColor="text1"/>
                <w:lang w:val="hy-AM"/>
              </w:rPr>
            </w:pPr>
            <w:proofErr w:type="spellStart"/>
            <w:r>
              <w:rPr>
                <w:rFonts w:ascii="GHEA Grapalat" w:hAnsi="GHEA Grapalat" w:cs="Tahoma"/>
                <w:b/>
                <w:bCs/>
                <w:color w:val="000000" w:themeColor="text1"/>
              </w:rPr>
              <w:t>Հողամասի</w:t>
            </w:r>
            <w:proofErr w:type="spellEnd"/>
            <w:r>
              <w:rPr>
                <w:rFonts w:ascii="GHEA Grapalat" w:hAnsi="GHEA Grapalat"/>
                <w:b/>
                <w:bCs/>
                <w:color w:val="000000" w:themeColor="text1"/>
                <w:lang w:val="hy-AM"/>
              </w:rPr>
              <w:t xml:space="preserve"> նպատակային նշանակություն</w:t>
            </w:r>
          </w:p>
        </w:tc>
        <w:tc>
          <w:tcPr>
            <w:tcW w:w="7020" w:type="dxa"/>
          </w:tcPr>
          <w:p w14:paraId="7A67DE2B" w14:textId="77777777" w:rsidR="00CA497E" w:rsidRPr="00ED66E8" w:rsidRDefault="00CA497E" w:rsidP="00546AC4">
            <w:pPr>
              <w:jc w:val="both"/>
              <w:rPr>
                <w:rFonts w:ascii="GHEA Grapalat" w:hAnsi="GHEA Grapalat"/>
                <w:b/>
                <w:bCs/>
                <w:color w:val="000000" w:themeColor="text1"/>
                <w:lang w:val="hy-AM"/>
              </w:rPr>
            </w:pPr>
          </w:p>
        </w:tc>
      </w:tr>
      <w:tr w:rsidR="00CA497E" w:rsidRPr="009A072E" w14:paraId="2046ABF8" w14:textId="77777777" w:rsidTr="00546AC4">
        <w:trPr>
          <w:trHeight w:val="782"/>
        </w:trPr>
        <w:tc>
          <w:tcPr>
            <w:tcW w:w="3210" w:type="dxa"/>
          </w:tcPr>
          <w:p w14:paraId="3FFD10D5" w14:textId="77777777" w:rsidR="00CA497E" w:rsidRPr="00ED66E8" w:rsidRDefault="00CA497E" w:rsidP="00546AC4">
            <w:pPr>
              <w:jc w:val="both"/>
              <w:rPr>
                <w:rFonts w:ascii="GHEA Grapalat" w:hAnsi="GHEA Grapalat"/>
                <w:b/>
                <w:bCs/>
                <w:color w:val="000000" w:themeColor="text1"/>
                <w:lang w:val="hy-AM"/>
              </w:rPr>
            </w:pPr>
            <w:r w:rsidRPr="00ED66E8">
              <w:rPr>
                <w:rFonts w:ascii="GHEA Grapalat" w:hAnsi="GHEA Grapalat"/>
                <w:b/>
                <w:bCs/>
                <w:color w:val="000000" w:themeColor="text1"/>
                <w:lang w:val="hy-AM"/>
              </w:rPr>
              <w:t>Տեսակ</w:t>
            </w:r>
          </w:p>
        </w:tc>
        <w:tc>
          <w:tcPr>
            <w:tcW w:w="7020" w:type="dxa"/>
          </w:tcPr>
          <w:p w14:paraId="6A7B8914" w14:textId="77777777" w:rsidR="00CA497E" w:rsidRPr="00ED66E8" w:rsidRDefault="00CA497E" w:rsidP="00546AC4">
            <w:pPr>
              <w:jc w:val="both"/>
              <w:rPr>
                <w:rFonts w:ascii="GHEA Grapalat" w:hAnsi="GHEA Grapalat" w:cs="Tahoma"/>
                <w:color w:val="000000" w:themeColor="text1"/>
                <w:lang w:val="hy-AM"/>
              </w:rPr>
            </w:pPr>
            <w:r w:rsidRPr="00ED66E8">
              <w:rPr>
                <w:rFonts w:ascii="GHEA Grapalat" w:hAnsi="GHEA Grapalat" w:cs="Tahoma"/>
                <w:color w:val="000000" w:themeColor="text1"/>
                <w:lang w:val="hy-AM"/>
              </w:rPr>
              <w:t>Շենք, հյուրանոց, ռեստորան, գրասենյակ, խանութ, ավտոլվացման կետ և այլն։</w:t>
            </w:r>
          </w:p>
        </w:tc>
      </w:tr>
      <w:tr w:rsidR="00CA497E" w:rsidRPr="009A072E" w14:paraId="06B3E315" w14:textId="77777777" w:rsidTr="00546AC4">
        <w:trPr>
          <w:trHeight w:val="305"/>
        </w:trPr>
        <w:tc>
          <w:tcPr>
            <w:tcW w:w="3210" w:type="dxa"/>
          </w:tcPr>
          <w:p w14:paraId="52400B8E" w14:textId="77777777" w:rsidR="00CA497E" w:rsidRPr="00ED66E8" w:rsidRDefault="00CA497E" w:rsidP="00546AC4">
            <w:pPr>
              <w:shd w:val="clear" w:color="auto" w:fill="FFFFFF"/>
              <w:jc w:val="both"/>
              <w:rPr>
                <w:rFonts w:ascii="GHEA Grapalat" w:hAnsi="GHEA Grapalat"/>
                <w:b/>
                <w:bCs/>
                <w:color w:val="000000" w:themeColor="text1"/>
                <w:lang w:val="hy-AM"/>
              </w:rPr>
            </w:pPr>
            <w:proofErr w:type="spellStart"/>
            <w:r w:rsidRPr="00ED66E8">
              <w:rPr>
                <w:rFonts w:ascii="GHEA Grapalat" w:hAnsi="GHEA Grapalat" w:cs="Tahoma"/>
                <w:b/>
                <w:bCs/>
                <w:color w:val="000000" w:themeColor="text1"/>
              </w:rPr>
              <w:t>Կառույցի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տիպ</w:t>
            </w:r>
            <w:proofErr w:type="spellEnd"/>
          </w:p>
        </w:tc>
        <w:tc>
          <w:tcPr>
            <w:tcW w:w="7020" w:type="dxa"/>
          </w:tcPr>
          <w:p w14:paraId="7E0824D8"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 xml:space="preserve">Քարե, պանելային, մոնոլիտ, աղյուսե, կասետային, փայտե։ </w:t>
            </w:r>
          </w:p>
          <w:p w14:paraId="197A5FA4" w14:textId="77777777" w:rsidR="00CA497E" w:rsidRPr="00ED66E8" w:rsidRDefault="00CA497E" w:rsidP="00546AC4">
            <w:pPr>
              <w:jc w:val="both"/>
              <w:rPr>
                <w:rFonts w:ascii="GHEA Grapalat" w:hAnsi="GHEA Grapalat"/>
                <w:b/>
                <w:bCs/>
                <w:color w:val="000000" w:themeColor="text1"/>
                <w:lang w:val="hy-AM"/>
              </w:rPr>
            </w:pPr>
          </w:p>
        </w:tc>
      </w:tr>
      <w:tr w:rsidR="00CA497E" w:rsidRPr="00ED66E8" w14:paraId="6CA5C198" w14:textId="77777777" w:rsidTr="00546AC4">
        <w:trPr>
          <w:trHeight w:val="467"/>
        </w:trPr>
        <w:tc>
          <w:tcPr>
            <w:tcW w:w="3210" w:type="dxa"/>
          </w:tcPr>
          <w:p w14:paraId="3E1B6190" w14:textId="77777777" w:rsidR="00CA497E" w:rsidRPr="00ED66E8" w:rsidRDefault="00CA497E" w:rsidP="00546AC4">
            <w:pPr>
              <w:shd w:val="clear" w:color="auto" w:fill="FFFFFF"/>
              <w:jc w:val="both"/>
              <w:rPr>
                <w:rFonts w:ascii="GHEA Grapalat" w:hAnsi="GHEA Grapalat"/>
                <w:b/>
                <w:bCs/>
                <w:color w:val="000000" w:themeColor="text1"/>
                <w:lang w:val="hy-AM"/>
              </w:rPr>
            </w:pPr>
            <w:proofErr w:type="spellStart"/>
            <w:r>
              <w:rPr>
                <w:rFonts w:ascii="GHEA Grapalat" w:hAnsi="GHEA Grapalat" w:cs="Tahoma"/>
                <w:b/>
                <w:bCs/>
                <w:color w:val="000000" w:themeColor="text1"/>
              </w:rPr>
              <w:t>Շինության</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մակերես</w:t>
            </w:r>
            <w:proofErr w:type="spellEnd"/>
          </w:p>
        </w:tc>
        <w:tc>
          <w:tcPr>
            <w:tcW w:w="7020" w:type="dxa"/>
          </w:tcPr>
          <w:p w14:paraId="3B7AAF59" w14:textId="77777777" w:rsidR="00CA497E" w:rsidRPr="00ED66E8" w:rsidRDefault="00CA497E" w:rsidP="00546AC4">
            <w:pPr>
              <w:jc w:val="both"/>
              <w:rPr>
                <w:rFonts w:ascii="GHEA Grapalat" w:hAnsi="GHEA Grapalat"/>
                <w:b/>
                <w:bCs/>
                <w:color w:val="000000" w:themeColor="text1"/>
                <w:lang w:val="hy-AM"/>
              </w:rPr>
            </w:pPr>
          </w:p>
        </w:tc>
      </w:tr>
      <w:tr w:rsidR="00CA497E" w:rsidRPr="00ED66E8" w14:paraId="1DE8B713" w14:textId="77777777" w:rsidTr="00546AC4">
        <w:trPr>
          <w:trHeight w:val="467"/>
        </w:trPr>
        <w:tc>
          <w:tcPr>
            <w:tcW w:w="3210" w:type="dxa"/>
          </w:tcPr>
          <w:p w14:paraId="2E00E360" w14:textId="77777777" w:rsidR="00CA497E" w:rsidRPr="00ED66E8" w:rsidRDefault="00CA497E" w:rsidP="00546AC4">
            <w:pPr>
              <w:shd w:val="clear" w:color="auto" w:fill="FFFFFF"/>
              <w:jc w:val="both"/>
              <w:rPr>
                <w:rFonts w:ascii="GHEA Grapalat" w:hAnsi="GHEA Grapalat" w:cs="Tahoma"/>
                <w:b/>
                <w:bCs/>
                <w:color w:val="000000" w:themeColor="text1"/>
              </w:rPr>
            </w:pPr>
            <w:proofErr w:type="spellStart"/>
            <w:r>
              <w:rPr>
                <w:rFonts w:ascii="GHEA Grapalat" w:hAnsi="GHEA Grapalat" w:cs="Tahoma"/>
                <w:b/>
                <w:bCs/>
                <w:color w:val="000000" w:themeColor="text1"/>
              </w:rPr>
              <w:t>Հողամասի</w:t>
            </w:r>
            <w:proofErr w:type="spellEnd"/>
            <w:r>
              <w:rPr>
                <w:rFonts w:ascii="GHEA Grapalat" w:hAnsi="GHEA Grapalat" w:cs="Tahoma"/>
                <w:b/>
                <w:bCs/>
                <w:color w:val="000000" w:themeColor="text1"/>
              </w:rPr>
              <w:t xml:space="preserve"> </w:t>
            </w:r>
            <w:proofErr w:type="spellStart"/>
            <w:r>
              <w:rPr>
                <w:rFonts w:ascii="GHEA Grapalat" w:hAnsi="GHEA Grapalat" w:cs="Tahoma"/>
                <w:b/>
                <w:bCs/>
                <w:color w:val="000000" w:themeColor="text1"/>
              </w:rPr>
              <w:t>մակերես</w:t>
            </w:r>
            <w:proofErr w:type="spellEnd"/>
          </w:p>
        </w:tc>
        <w:tc>
          <w:tcPr>
            <w:tcW w:w="7020" w:type="dxa"/>
          </w:tcPr>
          <w:p w14:paraId="731F96CA" w14:textId="77777777" w:rsidR="00CA497E" w:rsidRPr="00ED66E8" w:rsidRDefault="00CA497E" w:rsidP="00546AC4">
            <w:pPr>
              <w:jc w:val="both"/>
              <w:rPr>
                <w:rFonts w:ascii="GHEA Grapalat" w:hAnsi="GHEA Grapalat"/>
                <w:b/>
                <w:bCs/>
                <w:color w:val="000000" w:themeColor="text1"/>
                <w:lang w:val="hy-AM"/>
              </w:rPr>
            </w:pPr>
          </w:p>
        </w:tc>
      </w:tr>
      <w:tr w:rsidR="00CA497E" w:rsidRPr="00ED66E8" w14:paraId="5A5FEBAB" w14:textId="77777777" w:rsidTr="00546AC4">
        <w:trPr>
          <w:trHeight w:val="377"/>
        </w:trPr>
        <w:tc>
          <w:tcPr>
            <w:tcW w:w="3210" w:type="dxa"/>
          </w:tcPr>
          <w:p w14:paraId="03C418C4" w14:textId="77777777" w:rsidR="00CA497E" w:rsidRPr="00ED66E8" w:rsidRDefault="00CA497E" w:rsidP="00546AC4">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Կ</w:t>
            </w:r>
            <w:r>
              <w:rPr>
                <w:rFonts w:ascii="GHEA Grapalat" w:hAnsi="GHEA Grapalat" w:cs="Tahoma"/>
                <w:b/>
                <w:bCs/>
                <w:color w:val="000000" w:themeColor="text1"/>
              </w:rPr>
              <w:t>ա</w:t>
            </w:r>
            <w:r w:rsidRPr="00ED66E8">
              <w:rPr>
                <w:rFonts w:ascii="GHEA Grapalat" w:hAnsi="GHEA Grapalat" w:cs="Tahoma"/>
                <w:b/>
                <w:bCs/>
                <w:color w:val="000000" w:themeColor="text1"/>
              </w:rPr>
              <w:t>ռույցի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արտաքին</w:t>
            </w:r>
            <w:proofErr w:type="spellEnd"/>
            <w:r w:rsidRPr="00ED66E8">
              <w:rPr>
                <w:rFonts w:ascii="GHEA Grapalat" w:hAnsi="GHEA Grapalat" w:cs="Tahoma"/>
                <w:b/>
                <w:bCs/>
                <w:color w:val="000000" w:themeColor="text1"/>
              </w:rPr>
              <w:t>/</w:t>
            </w:r>
            <w:proofErr w:type="spellStart"/>
            <w:r w:rsidRPr="00ED66E8">
              <w:rPr>
                <w:rFonts w:ascii="GHEA Grapalat" w:hAnsi="GHEA Grapalat" w:cs="Tahoma"/>
                <w:b/>
                <w:bCs/>
                <w:color w:val="000000" w:themeColor="text1"/>
              </w:rPr>
              <w:t>ներքին</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հարդարում</w:t>
            </w:r>
            <w:proofErr w:type="spellEnd"/>
          </w:p>
        </w:tc>
        <w:tc>
          <w:tcPr>
            <w:tcW w:w="7020" w:type="dxa"/>
          </w:tcPr>
          <w:p w14:paraId="14F6C7E9" w14:textId="77777777" w:rsidR="00CA497E" w:rsidRPr="00ED66E8" w:rsidRDefault="00CA497E" w:rsidP="00546AC4">
            <w:pPr>
              <w:jc w:val="both"/>
              <w:rPr>
                <w:rFonts w:ascii="GHEA Grapalat" w:hAnsi="GHEA Grapalat"/>
                <w:b/>
                <w:bCs/>
                <w:color w:val="000000" w:themeColor="text1"/>
                <w:lang w:val="hy-AM"/>
              </w:rPr>
            </w:pPr>
          </w:p>
        </w:tc>
      </w:tr>
      <w:tr w:rsidR="00CA497E" w:rsidRPr="00ED66E8" w14:paraId="10DCA81A" w14:textId="77777777" w:rsidTr="00546AC4">
        <w:trPr>
          <w:trHeight w:val="152"/>
        </w:trPr>
        <w:tc>
          <w:tcPr>
            <w:tcW w:w="3210" w:type="dxa"/>
          </w:tcPr>
          <w:p w14:paraId="2CE0D78A" w14:textId="77777777" w:rsidR="00CA497E" w:rsidRPr="00ED66E8" w:rsidRDefault="00CA497E" w:rsidP="00546AC4">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Վերելակ</w:t>
            </w:r>
            <w:proofErr w:type="spellEnd"/>
          </w:p>
        </w:tc>
        <w:tc>
          <w:tcPr>
            <w:tcW w:w="7020" w:type="dxa"/>
          </w:tcPr>
          <w:p w14:paraId="48B9897F" w14:textId="77777777" w:rsidR="00CA497E" w:rsidRPr="00ED66E8" w:rsidRDefault="00CA497E" w:rsidP="00546AC4">
            <w:pPr>
              <w:jc w:val="both"/>
              <w:rPr>
                <w:rFonts w:ascii="GHEA Grapalat" w:hAnsi="GHEA Grapalat"/>
                <w:b/>
                <w:bCs/>
                <w:color w:val="000000" w:themeColor="text1"/>
                <w:lang w:val="hy-AM"/>
              </w:rPr>
            </w:pPr>
          </w:p>
        </w:tc>
      </w:tr>
      <w:tr w:rsidR="00CA497E" w:rsidRPr="00ED66E8" w14:paraId="16768187" w14:textId="77777777" w:rsidTr="00546AC4">
        <w:trPr>
          <w:trHeight w:val="314"/>
        </w:trPr>
        <w:tc>
          <w:tcPr>
            <w:tcW w:w="3210" w:type="dxa"/>
          </w:tcPr>
          <w:p w14:paraId="7C29B48D" w14:textId="77777777" w:rsidR="00CA497E" w:rsidRPr="00ED66E8" w:rsidRDefault="00CA497E" w:rsidP="00546AC4">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t>Հարկայնություն</w:t>
            </w:r>
            <w:proofErr w:type="spellEnd"/>
          </w:p>
        </w:tc>
        <w:tc>
          <w:tcPr>
            <w:tcW w:w="7020" w:type="dxa"/>
          </w:tcPr>
          <w:p w14:paraId="67006D85" w14:textId="77777777" w:rsidR="00CA497E" w:rsidRPr="00ED66E8" w:rsidRDefault="00CA497E" w:rsidP="00546AC4">
            <w:pPr>
              <w:jc w:val="both"/>
              <w:rPr>
                <w:rFonts w:ascii="GHEA Grapalat" w:hAnsi="GHEA Grapalat"/>
                <w:b/>
                <w:bCs/>
                <w:color w:val="000000" w:themeColor="text1"/>
                <w:lang w:val="hy-AM"/>
              </w:rPr>
            </w:pPr>
          </w:p>
        </w:tc>
      </w:tr>
      <w:tr w:rsidR="00CA497E" w:rsidRPr="00ED66E8" w14:paraId="191F47E1" w14:textId="77777777" w:rsidTr="00546AC4">
        <w:trPr>
          <w:trHeight w:val="1250"/>
        </w:trPr>
        <w:tc>
          <w:tcPr>
            <w:tcW w:w="3210" w:type="dxa"/>
          </w:tcPr>
          <w:p w14:paraId="5B53D555" w14:textId="77777777" w:rsidR="00CA497E" w:rsidRPr="00ED66E8" w:rsidRDefault="00CA497E" w:rsidP="00546AC4">
            <w:pPr>
              <w:shd w:val="clear" w:color="auto" w:fill="FFFFFF"/>
              <w:jc w:val="both"/>
              <w:rPr>
                <w:rFonts w:ascii="GHEA Grapalat" w:hAnsi="GHEA Grapalat" w:cs="Tahoma"/>
                <w:b/>
                <w:bCs/>
                <w:color w:val="000000" w:themeColor="text1"/>
                <w:lang w:val="hy-AM"/>
              </w:rPr>
            </w:pPr>
            <w:r w:rsidRPr="00ED66E8">
              <w:rPr>
                <w:rFonts w:ascii="GHEA Grapalat" w:hAnsi="GHEA Grapalat" w:cs="Tahoma"/>
                <w:b/>
                <w:bCs/>
                <w:color w:val="000000" w:themeColor="text1"/>
                <w:lang w:val="hy-AM"/>
              </w:rPr>
              <w:t xml:space="preserve">Մուտք </w:t>
            </w:r>
          </w:p>
        </w:tc>
        <w:tc>
          <w:tcPr>
            <w:tcW w:w="7020" w:type="dxa"/>
          </w:tcPr>
          <w:p w14:paraId="3A2C0E0C"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Ընդհանուր  (փողոցից)</w:t>
            </w:r>
          </w:p>
          <w:p w14:paraId="4723B8FA"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Առանձին (բակից)</w:t>
            </w:r>
          </w:p>
          <w:p w14:paraId="407C27C3"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Ընդհանուր  (բակից)</w:t>
            </w:r>
          </w:p>
          <w:p w14:paraId="760E2E9E"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r w:rsidRPr="00ED66E8">
              <w:rPr>
                <w:rFonts w:ascii="GHEA Grapalat" w:hAnsi="GHEA Grapalat" w:cs="Tahoma"/>
                <w:color w:val="000000" w:themeColor="text1"/>
                <w:lang w:val="hy-AM"/>
              </w:rPr>
              <w:t xml:space="preserve">Առանձին </w:t>
            </w:r>
            <w:r w:rsidRPr="00ED66E8">
              <w:rPr>
                <w:rFonts w:ascii="GHEA Grapalat" w:hAnsi="GHEA Grapalat" w:cs="Tahoma"/>
                <w:color w:val="000000" w:themeColor="text1"/>
              </w:rPr>
              <w:t>(</w:t>
            </w:r>
            <w:r w:rsidRPr="00ED66E8">
              <w:rPr>
                <w:rFonts w:ascii="GHEA Grapalat" w:hAnsi="GHEA Grapalat" w:cs="Tahoma"/>
                <w:color w:val="000000" w:themeColor="text1"/>
                <w:lang w:val="hy-AM"/>
              </w:rPr>
              <w:t>փողոցից</w:t>
            </w:r>
            <w:r w:rsidRPr="00ED66E8">
              <w:rPr>
                <w:rFonts w:ascii="GHEA Grapalat" w:hAnsi="GHEA Grapalat" w:cs="Tahoma"/>
                <w:color w:val="000000" w:themeColor="text1"/>
              </w:rPr>
              <w:t>)</w:t>
            </w:r>
          </w:p>
        </w:tc>
      </w:tr>
      <w:tr w:rsidR="00CA497E" w:rsidRPr="00ED66E8" w14:paraId="5382FC79" w14:textId="77777777" w:rsidTr="00546AC4">
        <w:trPr>
          <w:trHeight w:val="269"/>
        </w:trPr>
        <w:tc>
          <w:tcPr>
            <w:tcW w:w="3210" w:type="dxa"/>
          </w:tcPr>
          <w:p w14:paraId="60154C8B" w14:textId="77777777" w:rsidR="00CA497E" w:rsidRPr="00ED66E8" w:rsidRDefault="00CA497E" w:rsidP="00546AC4">
            <w:pPr>
              <w:shd w:val="clear" w:color="auto" w:fill="FFFFFF"/>
              <w:jc w:val="both"/>
              <w:textAlignment w:val="center"/>
              <w:rPr>
                <w:rFonts w:ascii="GHEA Grapalat" w:hAnsi="GHEA Grapalat" w:cs="Tahoma"/>
                <w:b/>
                <w:bCs/>
                <w:color w:val="000000" w:themeColor="text1"/>
                <w:lang w:val="hy-AM"/>
              </w:rPr>
            </w:pPr>
            <w:proofErr w:type="spellStart"/>
            <w:r w:rsidRPr="00ED66E8">
              <w:rPr>
                <w:rFonts w:ascii="GHEA Grapalat" w:hAnsi="GHEA Grapalat" w:cs="Tahoma"/>
                <w:b/>
                <w:bCs/>
                <w:color w:val="000000" w:themeColor="text1"/>
              </w:rPr>
              <w:t>Կայանատեղի</w:t>
            </w:r>
            <w:proofErr w:type="spellEnd"/>
          </w:p>
        </w:tc>
        <w:tc>
          <w:tcPr>
            <w:tcW w:w="7020" w:type="dxa"/>
          </w:tcPr>
          <w:p w14:paraId="2C26471D"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ED66E8" w14:paraId="7C3B6C0A" w14:textId="77777777" w:rsidTr="00546AC4">
        <w:trPr>
          <w:trHeight w:val="728"/>
        </w:trPr>
        <w:tc>
          <w:tcPr>
            <w:tcW w:w="3210" w:type="dxa"/>
          </w:tcPr>
          <w:p w14:paraId="631C9F19"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Վերանորոգում</w:t>
            </w:r>
            <w:proofErr w:type="spellEnd"/>
          </w:p>
        </w:tc>
        <w:tc>
          <w:tcPr>
            <w:tcW w:w="7020" w:type="dxa"/>
          </w:tcPr>
          <w:p w14:paraId="5C10668F" w14:textId="77777777" w:rsidR="00CA497E" w:rsidRPr="00ED66E8" w:rsidRDefault="00CA497E" w:rsidP="00546AC4">
            <w:pPr>
              <w:shd w:val="clear" w:color="auto" w:fill="FFFFFF"/>
              <w:jc w:val="both"/>
              <w:textAlignment w:val="center"/>
              <w:rPr>
                <w:rFonts w:ascii="GHEA Grapalat" w:hAnsi="GHEA Grapalat" w:cs="Tahoma"/>
                <w:color w:val="000000" w:themeColor="text1"/>
              </w:rPr>
            </w:pPr>
            <w:proofErr w:type="spellStart"/>
            <w:r w:rsidRPr="00ED66E8">
              <w:rPr>
                <w:rFonts w:ascii="GHEA Grapalat" w:hAnsi="GHEA Grapalat" w:cs="Tahoma"/>
                <w:color w:val="000000" w:themeColor="text1"/>
              </w:rPr>
              <w:t>Չվերանորոգված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հին</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մասնակի</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կոսմետիկ</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եվրովերանորոգված</w:t>
            </w:r>
            <w:proofErr w:type="spellEnd"/>
            <w:r w:rsidRPr="00ED66E8">
              <w:rPr>
                <w:rFonts w:ascii="GHEA Grapalat" w:hAnsi="GHEA Grapalat" w:cs="Tahoma"/>
                <w:color w:val="000000" w:themeColor="text1"/>
              </w:rPr>
              <w:t xml:space="preserve">, </w:t>
            </w:r>
            <w:proofErr w:type="spellStart"/>
            <w:r w:rsidRPr="00ED66E8">
              <w:rPr>
                <w:rFonts w:ascii="GHEA Grapalat" w:hAnsi="GHEA Grapalat" w:cs="Tahoma"/>
                <w:color w:val="000000" w:themeColor="text1"/>
              </w:rPr>
              <w:t>կապիտալ</w:t>
            </w:r>
            <w:proofErr w:type="spellEnd"/>
          </w:p>
        </w:tc>
      </w:tr>
      <w:tr w:rsidR="00CA497E" w:rsidRPr="00ED66E8" w14:paraId="1F65A4A4" w14:textId="77777777" w:rsidTr="00546AC4">
        <w:trPr>
          <w:trHeight w:val="467"/>
        </w:trPr>
        <w:tc>
          <w:tcPr>
            <w:tcW w:w="3210" w:type="dxa"/>
          </w:tcPr>
          <w:p w14:paraId="0EACB1A6"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Առաստաղի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բարձրություն</w:t>
            </w:r>
            <w:proofErr w:type="spellEnd"/>
          </w:p>
        </w:tc>
        <w:tc>
          <w:tcPr>
            <w:tcW w:w="7020" w:type="dxa"/>
          </w:tcPr>
          <w:p w14:paraId="1227E415"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ED66E8" w14:paraId="5EF84E37" w14:textId="77777777" w:rsidTr="00546AC4">
        <w:trPr>
          <w:trHeight w:val="170"/>
        </w:trPr>
        <w:tc>
          <w:tcPr>
            <w:tcW w:w="3210" w:type="dxa"/>
          </w:tcPr>
          <w:p w14:paraId="1969E519"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Սենյակների</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քանակ</w:t>
            </w:r>
            <w:proofErr w:type="spellEnd"/>
          </w:p>
        </w:tc>
        <w:tc>
          <w:tcPr>
            <w:tcW w:w="7020" w:type="dxa"/>
          </w:tcPr>
          <w:p w14:paraId="0E86A86E"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ED66E8" w14:paraId="78450E80" w14:textId="77777777" w:rsidTr="00546AC4">
        <w:trPr>
          <w:trHeight w:val="287"/>
        </w:trPr>
        <w:tc>
          <w:tcPr>
            <w:tcW w:w="3210" w:type="dxa"/>
          </w:tcPr>
          <w:p w14:paraId="76DD6E0B"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Պատուհաններ</w:t>
            </w:r>
            <w:proofErr w:type="spellEnd"/>
            <w:r w:rsidRPr="00ED66E8">
              <w:rPr>
                <w:rFonts w:ascii="GHEA Grapalat" w:hAnsi="GHEA Grapalat" w:cs="Tahoma"/>
                <w:b/>
                <w:bCs/>
                <w:color w:val="000000" w:themeColor="text1"/>
              </w:rPr>
              <w:t xml:space="preserve"> և </w:t>
            </w:r>
            <w:proofErr w:type="spellStart"/>
            <w:r w:rsidRPr="00ED66E8">
              <w:rPr>
                <w:rFonts w:ascii="GHEA Grapalat" w:hAnsi="GHEA Grapalat" w:cs="Tahoma"/>
                <w:b/>
                <w:bCs/>
                <w:color w:val="000000" w:themeColor="text1"/>
              </w:rPr>
              <w:t>դռներ</w:t>
            </w:r>
            <w:proofErr w:type="spellEnd"/>
            <w:r w:rsidRPr="00ED66E8">
              <w:rPr>
                <w:rFonts w:ascii="GHEA Grapalat" w:hAnsi="GHEA Grapalat" w:cs="Tahoma"/>
                <w:b/>
                <w:bCs/>
                <w:color w:val="000000" w:themeColor="text1"/>
              </w:rPr>
              <w:t xml:space="preserve"> </w:t>
            </w:r>
          </w:p>
        </w:tc>
        <w:tc>
          <w:tcPr>
            <w:tcW w:w="7020" w:type="dxa"/>
          </w:tcPr>
          <w:p w14:paraId="27D38293"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ED66E8" w14:paraId="583BF157" w14:textId="77777777" w:rsidTr="00546AC4">
        <w:trPr>
          <w:trHeight w:val="557"/>
        </w:trPr>
        <w:tc>
          <w:tcPr>
            <w:tcW w:w="3210" w:type="dxa"/>
          </w:tcPr>
          <w:p w14:paraId="0C4A412F" w14:textId="77777777" w:rsidR="00CA497E" w:rsidRPr="00ED66E8" w:rsidRDefault="00CA497E" w:rsidP="00546AC4">
            <w:pPr>
              <w:shd w:val="clear" w:color="auto" w:fill="FFFFFF"/>
              <w:jc w:val="both"/>
              <w:textAlignment w:val="center"/>
              <w:rPr>
                <w:rFonts w:ascii="GHEA Grapalat" w:hAnsi="GHEA Grapalat" w:cs="Tahoma"/>
                <w:b/>
                <w:bCs/>
                <w:color w:val="000000" w:themeColor="text1"/>
              </w:rPr>
            </w:pPr>
            <w:proofErr w:type="spellStart"/>
            <w:r w:rsidRPr="00ED66E8">
              <w:rPr>
                <w:rFonts w:ascii="GHEA Grapalat" w:hAnsi="GHEA Grapalat" w:cs="Tahoma"/>
                <w:b/>
                <w:bCs/>
                <w:color w:val="000000" w:themeColor="text1"/>
              </w:rPr>
              <w:t>Սանհանգույց</w:t>
            </w:r>
            <w:proofErr w:type="spellEnd"/>
            <w:r w:rsidRPr="00ED66E8">
              <w:rPr>
                <w:rFonts w:ascii="GHEA Grapalat" w:hAnsi="GHEA Grapalat" w:cs="Tahoma"/>
                <w:b/>
                <w:bCs/>
                <w:color w:val="000000" w:themeColor="text1"/>
              </w:rPr>
              <w:t xml:space="preserve">, </w:t>
            </w:r>
            <w:proofErr w:type="spellStart"/>
            <w:r w:rsidRPr="00ED66E8">
              <w:rPr>
                <w:rFonts w:ascii="GHEA Grapalat" w:hAnsi="GHEA Grapalat" w:cs="Tahoma"/>
                <w:b/>
                <w:bCs/>
                <w:color w:val="000000" w:themeColor="text1"/>
              </w:rPr>
              <w:t>պատշգամբ</w:t>
            </w:r>
            <w:proofErr w:type="spellEnd"/>
          </w:p>
        </w:tc>
        <w:tc>
          <w:tcPr>
            <w:tcW w:w="7020" w:type="dxa"/>
          </w:tcPr>
          <w:p w14:paraId="17B36525"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ED66E8" w14:paraId="6423770A" w14:textId="77777777" w:rsidTr="00546AC4">
        <w:trPr>
          <w:trHeight w:val="575"/>
        </w:trPr>
        <w:tc>
          <w:tcPr>
            <w:tcW w:w="3210" w:type="dxa"/>
          </w:tcPr>
          <w:p w14:paraId="0EA67997" w14:textId="77777777" w:rsidR="00CA497E" w:rsidRPr="00ED66E8" w:rsidRDefault="00CA497E" w:rsidP="00546AC4">
            <w:pPr>
              <w:shd w:val="clear" w:color="auto" w:fill="FFFFFF"/>
              <w:jc w:val="both"/>
              <w:rPr>
                <w:rFonts w:ascii="GHEA Grapalat" w:hAnsi="GHEA Grapalat" w:cs="Tahoma"/>
                <w:b/>
                <w:bCs/>
                <w:color w:val="000000" w:themeColor="text1"/>
              </w:rPr>
            </w:pPr>
            <w:proofErr w:type="spellStart"/>
            <w:r w:rsidRPr="00ED66E8">
              <w:rPr>
                <w:rFonts w:ascii="GHEA Grapalat" w:hAnsi="GHEA Grapalat" w:cs="Tahoma"/>
                <w:b/>
                <w:bCs/>
                <w:color w:val="000000" w:themeColor="text1"/>
              </w:rPr>
              <w:lastRenderedPageBreak/>
              <w:t>Կահույք</w:t>
            </w:r>
            <w:proofErr w:type="spellEnd"/>
            <w:r w:rsidRPr="00ED66E8">
              <w:rPr>
                <w:rFonts w:ascii="GHEA Grapalat" w:hAnsi="GHEA Grapalat" w:cs="Tahoma"/>
                <w:b/>
                <w:bCs/>
                <w:color w:val="000000" w:themeColor="text1"/>
                <w:lang w:val="hy-AM"/>
              </w:rPr>
              <w:t>ի և այլ գույքի առակություն</w:t>
            </w:r>
          </w:p>
        </w:tc>
        <w:tc>
          <w:tcPr>
            <w:tcW w:w="7020" w:type="dxa"/>
          </w:tcPr>
          <w:p w14:paraId="2393474F" w14:textId="77777777" w:rsidR="00CA497E" w:rsidRPr="00ED66E8" w:rsidRDefault="00CA497E" w:rsidP="00546AC4">
            <w:pPr>
              <w:shd w:val="clear" w:color="auto" w:fill="FFFFFF"/>
              <w:jc w:val="both"/>
              <w:textAlignment w:val="center"/>
              <w:rPr>
                <w:rFonts w:ascii="GHEA Grapalat" w:hAnsi="GHEA Grapalat" w:cs="Tahoma"/>
                <w:color w:val="000000" w:themeColor="text1"/>
                <w:lang w:val="hy-AM"/>
              </w:rPr>
            </w:pPr>
          </w:p>
        </w:tc>
      </w:tr>
      <w:tr w:rsidR="00CA497E" w:rsidRPr="009A072E" w14:paraId="083DA922" w14:textId="77777777" w:rsidTr="00546AC4">
        <w:trPr>
          <w:trHeight w:val="530"/>
        </w:trPr>
        <w:tc>
          <w:tcPr>
            <w:tcW w:w="3210" w:type="dxa"/>
          </w:tcPr>
          <w:p w14:paraId="3F9AB691" w14:textId="77777777" w:rsidR="00CA497E" w:rsidRPr="00D5433C" w:rsidRDefault="00CA497E" w:rsidP="00546AC4">
            <w:pPr>
              <w:shd w:val="clear" w:color="auto" w:fill="FFFFFF"/>
              <w:jc w:val="both"/>
              <w:textAlignment w:val="center"/>
              <w:rPr>
                <w:rFonts w:ascii="GHEA Grapalat" w:hAnsi="GHEA Grapalat" w:cs="Tahoma"/>
                <w:b/>
                <w:bCs/>
                <w:color w:val="000000" w:themeColor="text1"/>
                <w:lang w:val="hy-AM"/>
              </w:rPr>
            </w:pPr>
            <w:proofErr w:type="spellStart"/>
            <w:r w:rsidRPr="00ED66E8">
              <w:rPr>
                <w:rFonts w:ascii="GHEA Grapalat" w:hAnsi="GHEA Grapalat" w:cs="Tahoma"/>
                <w:b/>
                <w:bCs/>
                <w:color w:val="000000" w:themeColor="text1"/>
              </w:rPr>
              <w:t>Կոմունիկացիաներ</w:t>
            </w:r>
            <w:proofErr w:type="spellEnd"/>
            <w:r>
              <w:rPr>
                <w:rFonts w:ascii="GHEA Grapalat" w:hAnsi="GHEA Grapalat" w:cs="Tahoma"/>
                <w:b/>
                <w:bCs/>
                <w:color w:val="000000" w:themeColor="text1"/>
                <w:lang w:val="hy-AM"/>
              </w:rPr>
              <w:t>ի առկայություն</w:t>
            </w:r>
          </w:p>
        </w:tc>
        <w:tc>
          <w:tcPr>
            <w:tcW w:w="7020" w:type="dxa"/>
          </w:tcPr>
          <w:p w14:paraId="2D5A9CC9" w14:textId="77777777" w:rsidR="00CA497E" w:rsidRPr="00D5433C" w:rsidRDefault="00CA497E" w:rsidP="00546AC4">
            <w:pPr>
              <w:shd w:val="clear" w:color="auto" w:fill="FFFFFF"/>
              <w:jc w:val="both"/>
              <w:textAlignment w:val="center"/>
              <w:rPr>
                <w:rFonts w:ascii="GHEA Grapalat" w:hAnsi="GHEA Grapalat" w:cs="Tahoma"/>
                <w:color w:val="000000" w:themeColor="text1"/>
                <w:lang w:val="hy-AM"/>
              </w:rPr>
            </w:pPr>
            <w:r>
              <w:rPr>
                <w:rFonts w:ascii="GHEA Grapalat" w:hAnsi="GHEA Grapalat" w:cs="Tahoma"/>
                <w:color w:val="000000" w:themeColor="text1"/>
                <w:lang w:val="hy-AM"/>
              </w:rPr>
              <w:t xml:space="preserve">Ճանապահային մոտեցումներ, ինտերնետ հասանելիություն, </w:t>
            </w:r>
            <w:r w:rsidRPr="00D5433C">
              <w:rPr>
                <w:rFonts w:ascii="GHEA Grapalat" w:hAnsi="GHEA Grapalat" w:cs="Tahoma"/>
                <w:color w:val="000000" w:themeColor="text1"/>
                <w:lang w:val="hy-AM"/>
              </w:rPr>
              <w:t xml:space="preserve">Էլեկտրաէներգիա, ջուր, գազ, կոյուղի </w:t>
            </w:r>
          </w:p>
        </w:tc>
      </w:tr>
      <w:tr w:rsidR="00CA497E" w:rsidRPr="009A072E" w14:paraId="157F2F75" w14:textId="77777777" w:rsidTr="00546AC4">
        <w:trPr>
          <w:trHeight w:val="530"/>
        </w:trPr>
        <w:tc>
          <w:tcPr>
            <w:tcW w:w="3210" w:type="dxa"/>
          </w:tcPr>
          <w:p w14:paraId="408E3639" w14:textId="77777777" w:rsidR="00CA497E" w:rsidRPr="004D1036" w:rsidRDefault="00CA497E" w:rsidP="00546AC4">
            <w:pPr>
              <w:shd w:val="clear" w:color="auto" w:fill="FFFFFF"/>
              <w:jc w:val="both"/>
              <w:textAlignment w:val="center"/>
              <w:rPr>
                <w:rFonts w:ascii="GHEA Grapalat" w:hAnsi="GHEA Grapalat" w:cs="Tahoma"/>
                <w:b/>
                <w:bCs/>
                <w:color w:val="000000" w:themeColor="text1"/>
                <w:lang w:val="hy-AM"/>
              </w:rPr>
            </w:pPr>
            <w:r w:rsidRPr="004D1036">
              <w:rPr>
                <w:rFonts w:ascii="GHEA Grapalat" w:hAnsi="GHEA Grapalat" w:cs="Tahoma"/>
                <w:b/>
                <w:color w:val="000000" w:themeColor="text1"/>
                <w:lang w:val="hy-AM"/>
              </w:rPr>
              <w:t>Համայնքում տեղադիրքի նկարագրություն</w:t>
            </w:r>
          </w:p>
        </w:tc>
        <w:tc>
          <w:tcPr>
            <w:tcW w:w="7020" w:type="dxa"/>
          </w:tcPr>
          <w:p w14:paraId="2AC2FD61" w14:textId="77777777" w:rsidR="00CA497E" w:rsidRPr="00D5433C" w:rsidRDefault="00CA497E" w:rsidP="00546AC4">
            <w:pPr>
              <w:shd w:val="clear" w:color="auto" w:fill="FFFFFF"/>
              <w:jc w:val="both"/>
              <w:textAlignment w:val="center"/>
              <w:rPr>
                <w:rFonts w:ascii="GHEA Grapalat" w:hAnsi="GHEA Grapalat" w:cs="Tahoma"/>
                <w:color w:val="000000" w:themeColor="text1"/>
                <w:lang w:val="hy-AM"/>
              </w:rPr>
            </w:pPr>
            <w:r>
              <w:rPr>
                <w:rFonts w:ascii="GHEA Grapalat" w:hAnsi="GHEA Grapalat" w:cs="Tahoma"/>
                <w:color w:val="000000" w:themeColor="text1"/>
                <w:lang w:val="hy-AM"/>
              </w:rPr>
              <w:t xml:space="preserve">Համայնքի որ հատվածում է գտնվում </w:t>
            </w:r>
            <w:r w:rsidRPr="00D5433C">
              <w:rPr>
                <w:rFonts w:ascii="GHEA Grapalat" w:hAnsi="GHEA Grapalat" w:cs="Tahoma"/>
                <w:color w:val="000000" w:themeColor="text1"/>
                <w:lang w:val="hy-AM"/>
              </w:rPr>
              <w:t>(</w:t>
            </w:r>
            <w:r>
              <w:rPr>
                <w:rFonts w:ascii="GHEA Grapalat" w:hAnsi="GHEA Grapalat" w:cs="Tahoma"/>
                <w:color w:val="000000" w:themeColor="text1"/>
                <w:lang w:val="hy-AM"/>
              </w:rPr>
              <w:t>կենտրոնական կամ ծայրամաս</w:t>
            </w:r>
            <w:r w:rsidRPr="00D5433C">
              <w:rPr>
                <w:rFonts w:ascii="GHEA Grapalat" w:hAnsi="GHEA Grapalat" w:cs="Tahoma"/>
                <w:color w:val="000000" w:themeColor="text1"/>
                <w:lang w:val="hy-AM"/>
              </w:rPr>
              <w:t>)</w:t>
            </w:r>
            <w:r>
              <w:rPr>
                <w:rFonts w:ascii="GHEA Grapalat" w:hAnsi="GHEA Grapalat" w:cs="Tahoma"/>
                <w:color w:val="000000" w:themeColor="text1"/>
                <w:lang w:val="hy-AM"/>
              </w:rPr>
              <w:t>, հասարակական և մասնավոր տրանսպոտների շարժի նկարագրություն։</w:t>
            </w:r>
          </w:p>
        </w:tc>
      </w:tr>
    </w:tbl>
    <w:p w14:paraId="4B4C5E57" w14:textId="77777777" w:rsidR="00CA497E" w:rsidRPr="00456F00" w:rsidRDefault="00CA497E" w:rsidP="00CA497E">
      <w:pPr>
        <w:spacing w:line="276" w:lineRule="auto"/>
        <w:ind w:left="5245"/>
        <w:jc w:val="center"/>
        <w:rPr>
          <w:rFonts w:ascii="GHEA Grapalat" w:hAnsi="GHEA Grapalat" w:cs="Sylfaen"/>
          <w:b/>
          <w:i/>
          <w:sz w:val="20"/>
          <w:szCs w:val="20"/>
          <w:lang w:val="hy-AM"/>
        </w:rPr>
      </w:pPr>
    </w:p>
    <w:p w14:paraId="7F099447" w14:textId="77777777" w:rsidR="0088756F" w:rsidRPr="00CA497E" w:rsidRDefault="0088756F" w:rsidP="0088756F">
      <w:pPr>
        <w:widowControl w:val="0"/>
        <w:jc w:val="right"/>
        <w:rPr>
          <w:rFonts w:ascii="GHEA Grapalat" w:hAnsi="GHEA Grapalat"/>
          <w:i/>
          <w:lang w:val="hy-AM"/>
        </w:rPr>
      </w:pPr>
    </w:p>
    <w:p w14:paraId="2D8A611A" w14:textId="77777777" w:rsidR="0088756F" w:rsidRPr="00CA497E" w:rsidRDefault="0088756F" w:rsidP="0088756F">
      <w:pPr>
        <w:widowControl w:val="0"/>
        <w:jc w:val="right"/>
        <w:rPr>
          <w:rFonts w:ascii="GHEA Grapalat" w:hAnsi="GHEA Grapalat"/>
          <w:i/>
          <w:lang w:val="hy-AM"/>
        </w:rPr>
      </w:pPr>
    </w:p>
    <w:p w14:paraId="30BBFF48" w14:textId="77777777" w:rsidR="0088756F" w:rsidRPr="00AD29CE" w:rsidRDefault="0088756F" w:rsidP="0088756F">
      <w:pPr>
        <w:widowControl w:val="0"/>
        <w:jc w:val="right"/>
        <w:rPr>
          <w:rFonts w:ascii="GHEA Grapalat" w:hAnsi="GHEA Grapalat"/>
          <w:i/>
        </w:rPr>
      </w:pPr>
      <w:r w:rsidRPr="00AD29CE">
        <w:rPr>
          <w:rFonts w:ascii="GHEA Grapalat" w:hAnsi="GHEA Grapalat"/>
          <w:i/>
        </w:rPr>
        <w:t>Приложение № 2</w:t>
      </w:r>
    </w:p>
    <w:p w14:paraId="373D4905" w14:textId="77777777" w:rsidR="0088756F" w:rsidRPr="00AD29CE" w:rsidRDefault="0088756F" w:rsidP="0088756F">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Pr="00F25A8A">
        <w:rPr>
          <w:rFonts w:ascii="GHEA Grapalat" w:hAnsi="GHEA Grapalat"/>
          <w:i/>
        </w:rPr>
        <w:t xml:space="preserve">  </w:t>
      </w:r>
      <w:r w:rsidRPr="00AD29CE">
        <w:rPr>
          <w:rFonts w:ascii="GHEA Grapalat" w:hAnsi="GHEA Grapalat"/>
          <w:i/>
        </w:rPr>
        <w:t>г.</w:t>
      </w:r>
    </w:p>
    <w:p w14:paraId="452712D1" w14:textId="77777777" w:rsidR="0088756F" w:rsidRPr="00AD29CE" w:rsidRDefault="0088756F" w:rsidP="0088756F">
      <w:pPr>
        <w:widowControl w:val="0"/>
        <w:tabs>
          <w:tab w:val="left" w:pos="9540"/>
        </w:tabs>
        <w:spacing w:after="160" w:line="360" w:lineRule="auto"/>
        <w:jc w:val="center"/>
        <w:rPr>
          <w:rFonts w:ascii="GHEA Grapalat" w:hAnsi="GHEA Grapalat"/>
        </w:rPr>
      </w:pPr>
    </w:p>
    <w:p w14:paraId="0709B924" w14:textId="77777777" w:rsidR="0088756F" w:rsidRPr="00CA2754" w:rsidRDefault="0088756F" w:rsidP="0088756F">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5"/>
        <w:t>*</w:t>
      </w:r>
    </w:p>
    <w:p w14:paraId="1B104C0F" w14:textId="77777777" w:rsidR="0088756F" w:rsidRPr="00AD29CE" w:rsidRDefault="0088756F" w:rsidP="0088756F">
      <w:pPr>
        <w:widowControl w:val="0"/>
        <w:spacing w:after="160" w:line="360" w:lineRule="auto"/>
        <w:jc w:val="right"/>
        <w:rPr>
          <w:rFonts w:ascii="GHEA Grapalat" w:hAnsi="GHEA Grapalat"/>
        </w:rPr>
      </w:pPr>
      <w:r w:rsidRPr="00AD29CE">
        <w:rPr>
          <w:rFonts w:ascii="GHEA Grapalat" w:hAnsi="GHEA Grapalat"/>
        </w:rPr>
        <w:t>драмов РА</w:t>
      </w:r>
    </w:p>
    <w:tbl>
      <w:tblPr>
        <w:tblW w:w="10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1699"/>
        <w:gridCol w:w="1421"/>
        <w:gridCol w:w="760"/>
        <w:gridCol w:w="86"/>
        <w:gridCol w:w="425"/>
        <w:gridCol w:w="425"/>
        <w:gridCol w:w="426"/>
        <w:gridCol w:w="425"/>
        <w:gridCol w:w="425"/>
        <w:gridCol w:w="425"/>
        <w:gridCol w:w="426"/>
        <w:gridCol w:w="425"/>
        <w:gridCol w:w="425"/>
        <w:gridCol w:w="430"/>
        <w:gridCol w:w="426"/>
        <w:gridCol w:w="425"/>
        <w:gridCol w:w="420"/>
        <w:gridCol w:w="8"/>
      </w:tblGrid>
      <w:tr w:rsidR="0088756F" w:rsidRPr="00F412AC" w14:paraId="2455018E" w14:textId="77777777" w:rsidTr="00546AC4">
        <w:trPr>
          <w:trHeight w:val="357"/>
          <w:jc w:val="center"/>
        </w:trPr>
        <w:tc>
          <w:tcPr>
            <w:tcW w:w="10913" w:type="dxa"/>
            <w:gridSpan w:val="19"/>
          </w:tcPr>
          <w:p w14:paraId="5B4294D8" w14:textId="77777777" w:rsidR="0088756F" w:rsidRPr="00F412AC" w:rsidRDefault="0088756F" w:rsidP="00546AC4">
            <w:pPr>
              <w:widowControl w:val="0"/>
              <w:spacing w:after="120"/>
              <w:jc w:val="center"/>
              <w:rPr>
                <w:rFonts w:ascii="GHEA Grapalat" w:hAnsi="GHEA Grapalat"/>
                <w:sz w:val="16"/>
              </w:rPr>
            </w:pPr>
            <w:r w:rsidRPr="00F412AC">
              <w:rPr>
                <w:rFonts w:ascii="GHEA Grapalat" w:hAnsi="GHEA Grapalat"/>
                <w:sz w:val="16"/>
              </w:rPr>
              <w:t>Услуги</w:t>
            </w:r>
          </w:p>
        </w:tc>
      </w:tr>
      <w:tr w:rsidR="0088756F" w:rsidRPr="00F412AC" w14:paraId="3042437C" w14:textId="77777777" w:rsidTr="00546AC4">
        <w:trPr>
          <w:trHeight w:val="1755"/>
          <w:jc w:val="center"/>
        </w:trPr>
        <w:tc>
          <w:tcPr>
            <w:tcW w:w="1413" w:type="dxa"/>
            <w:vAlign w:val="center"/>
          </w:tcPr>
          <w:p w14:paraId="6C296B51" w14:textId="77777777" w:rsidR="0088756F" w:rsidRPr="00F412AC" w:rsidRDefault="0088756F" w:rsidP="00546AC4">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701" w:type="dxa"/>
            <w:vAlign w:val="center"/>
          </w:tcPr>
          <w:p w14:paraId="0C06EE40" w14:textId="77777777" w:rsidR="0088756F" w:rsidRPr="00F412AC" w:rsidRDefault="0088756F" w:rsidP="00546AC4">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68" w:type="dxa"/>
            <w:gridSpan w:val="3"/>
            <w:vAlign w:val="center"/>
          </w:tcPr>
          <w:p w14:paraId="00EECF6A" w14:textId="77777777" w:rsidR="0088756F" w:rsidRPr="00F412AC" w:rsidRDefault="0088756F" w:rsidP="00546AC4">
            <w:pPr>
              <w:widowControl w:val="0"/>
              <w:spacing w:after="120"/>
              <w:jc w:val="center"/>
              <w:rPr>
                <w:rFonts w:ascii="GHEA Grapalat" w:hAnsi="GHEA Grapalat"/>
                <w:sz w:val="16"/>
              </w:rPr>
            </w:pPr>
            <w:r w:rsidRPr="00F412AC">
              <w:rPr>
                <w:rFonts w:ascii="GHEA Grapalat" w:hAnsi="GHEA Grapalat"/>
                <w:sz w:val="16"/>
              </w:rPr>
              <w:t>наименование</w:t>
            </w:r>
          </w:p>
        </w:tc>
        <w:tc>
          <w:tcPr>
            <w:tcW w:w="5531" w:type="dxa"/>
            <w:gridSpan w:val="14"/>
            <w:vAlign w:val="center"/>
          </w:tcPr>
          <w:p w14:paraId="6497D7E4" w14:textId="77777777" w:rsidR="0088756F" w:rsidRPr="00CA2754" w:rsidRDefault="0088756F" w:rsidP="00546AC4">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w:t>
            </w:r>
            <w:r>
              <w:rPr>
                <w:rFonts w:ascii="GHEA Grapalat" w:hAnsi="GHEA Grapalat"/>
                <w:sz w:val="16"/>
              </w:rPr>
              <w:t>2025г., по месяцам, в том числе</w:t>
            </w:r>
            <w:r>
              <w:rPr>
                <w:rStyle w:val="FootnoteReference"/>
                <w:rFonts w:ascii="GHEA Grapalat" w:hAnsi="GHEA Grapalat"/>
                <w:sz w:val="16"/>
              </w:rPr>
              <w:footnoteReference w:customMarkFollows="1" w:id="16"/>
              <w:t>**</w:t>
            </w:r>
          </w:p>
        </w:tc>
      </w:tr>
      <w:tr w:rsidR="0088756F" w:rsidRPr="00F412AC" w14:paraId="52F17104" w14:textId="77777777" w:rsidTr="00546AC4">
        <w:trPr>
          <w:gridAfter w:val="1"/>
          <w:wAfter w:w="8" w:type="dxa"/>
          <w:cantSplit/>
          <w:trHeight w:val="1332"/>
          <w:jc w:val="center"/>
        </w:trPr>
        <w:tc>
          <w:tcPr>
            <w:tcW w:w="1413" w:type="dxa"/>
          </w:tcPr>
          <w:p w14:paraId="7923C270" w14:textId="77777777" w:rsidR="0088756F" w:rsidRPr="00F412AC" w:rsidRDefault="0088756F" w:rsidP="00546AC4">
            <w:pPr>
              <w:widowControl w:val="0"/>
              <w:spacing w:after="120"/>
              <w:jc w:val="center"/>
              <w:rPr>
                <w:rFonts w:ascii="GHEA Grapalat" w:hAnsi="GHEA Grapalat"/>
                <w:sz w:val="16"/>
              </w:rPr>
            </w:pPr>
          </w:p>
        </w:tc>
        <w:tc>
          <w:tcPr>
            <w:tcW w:w="1701" w:type="dxa"/>
          </w:tcPr>
          <w:p w14:paraId="6BE72D15" w14:textId="77777777" w:rsidR="0088756F" w:rsidRPr="00F412AC" w:rsidRDefault="0088756F" w:rsidP="00546AC4">
            <w:pPr>
              <w:widowControl w:val="0"/>
              <w:spacing w:after="120"/>
              <w:jc w:val="center"/>
              <w:rPr>
                <w:rFonts w:ascii="GHEA Grapalat" w:hAnsi="GHEA Grapalat"/>
                <w:sz w:val="16"/>
              </w:rPr>
            </w:pPr>
          </w:p>
        </w:tc>
        <w:tc>
          <w:tcPr>
            <w:tcW w:w="2268" w:type="dxa"/>
            <w:gridSpan w:val="3"/>
          </w:tcPr>
          <w:p w14:paraId="1EB97C23" w14:textId="77777777" w:rsidR="0088756F" w:rsidRPr="00F412AC" w:rsidRDefault="0088756F" w:rsidP="00546AC4">
            <w:pPr>
              <w:widowControl w:val="0"/>
              <w:spacing w:after="120"/>
              <w:jc w:val="center"/>
              <w:rPr>
                <w:rFonts w:ascii="GHEA Grapalat" w:hAnsi="GHEA Grapalat"/>
                <w:sz w:val="16"/>
              </w:rPr>
            </w:pPr>
          </w:p>
        </w:tc>
        <w:tc>
          <w:tcPr>
            <w:tcW w:w="425" w:type="dxa"/>
            <w:textDirection w:val="btLr"/>
            <w:vAlign w:val="center"/>
          </w:tcPr>
          <w:p w14:paraId="4CDC07C8" w14:textId="77777777" w:rsidR="0088756F" w:rsidRPr="00F412AC" w:rsidRDefault="0088756F" w:rsidP="00546AC4">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425" w:type="dxa"/>
            <w:textDirection w:val="btLr"/>
            <w:vAlign w:val="center"/>
          </w:tcPr>
          <w:p w14:paraId="30235EEC" w14:textId="77777777" w:rsidR="0088756F" w:rsidRPr="00F412AC" w:rsidRDefault="0088756F" w:rsidP="00546AC4">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426" w:type="dxa"/>
            <w:textDirection w:val="btLr"/>
            <w:vAlign w:val="center"/>
          </w:tcPr>
          <w:p w14:paraId="57FD405A" w14:textId="77777777" w:rsidR="0088756F" w:rsidRPr="00F412AC" w:rsidRDefault="0088756F" w:rsidP="00546AC4">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425" w:type="dxa"/>
            <w:textDirection w:val="btLr"/>
            <w:vAlign w:val="center"/>
          </w:tcPr>
          <w:p w14:paraId="299A9483" w14:textId="77777777" w:rsidR="0088756F" w:rsidRPr="00F412AC" w:rsidRDefault="0088756F" w:rsidP="00546AC4">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425" w:type="dxa"/>
            <w:textDirection w:val="btLr"/>
            <w:vAlign w:val="center"/>
          </w:tcPr>
          <w:p w14:paraId="2A403AEF" w14:textId="77777777" w:rsidR="0088756F" w:rsidRPr="00F412AC" w:rsidRDefault="0088756F" w:rsidP="00546AC4">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425" w:type="dxa"/>
            <w:textDirection w:val="btLr"/>
            <w:vAlign w:val="center"/>
          </w:tcPr>
          <w:p w14:paraId="7D21B864" w14:textId="77777777" w:rsidR="0088756F" w:rsidRPr="00F412AC" w:rsidRDefault="0088756F" w:rsidP="00546AC4">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426" w:type="dxa"/>
            <w:textDirection w:val="btLr"/>
            <w:vAlign w:val="center"/>
          </w:tcPr>
          <w:p w14:paraId="11ABBECE" w14:textId="77777777" w:rsidR="0088756F" w:rsidRPr="00F412AC" w:rsidRDefault="0088756F" w:rsidP="00546AC4">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425" w:type="dxa"/>
            <w:textDirection w:val="btLr"/>
            <w:vAlign w:val="center"/>
          </w:tcPr>
          <w:p w14:paraId="04C39CA9" w14:textId="77777777" w:rsidR="0088756F" w:rsidRPr="00F412AC" w:rsidRDefault="0088756F" w:rsidP="00546AC4">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425" w:type="dxa"/>
            <w:textDirection w:val="btLr"/>
            <w:vAlign w:val="center"/>
          </w:tcPr>
          <w:p w14:paraId="5F5DBF3B" w14:textId="77777777" w:rsidR="0088756F" w:rsidRPr="00F412AC" w:rsidRDefault="0088756F" w:rsidP="00546AC4">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425" w:type="dxa"/>
            <w:textDirection w:val="btLr"/>
            <w:vAlign w:val="center"/>
          </w:tcPr>
          <w:p w14:paraId="2A7E3159" w14:textId="77777777" w:rsidR="0088756F" w:rsidRPr="00F412AC" w:rsidRDefault="0088756F" w:rsidP="00546AC4">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426" w:type="dxa"/>
            <w:textDirection w:val="btLr"/>
            <w:vAlign w:val="center"/>
          </w:tcPr>
          <w:p w14:paraId="4637E0EC" w14:textId="77777777" w:rsidR="0088756F" w:rsidRPr="00F412AC" w:rsidRDefault="0088756F" w:rsidP="00546AC4">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425" w:type="dxa"/>
            <w:textDirection w:val="btLr"/>
            <w:vAlign w:val="center"/>
          </w:tcPr>
          <w:p w14:paraId="68BCA369" w14:textId="77777777" w:rsidR="0088756F" w:rsidRPr="00F412AC" w:rsidRDefault="0088756F" w:rsidP="00546AC4">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420" w:type="dxa"/>
            <w:textDirection w:val="btLr"/>
            <w:vAlign w:val="center"/>
          </w:tcPr>
          <w:p w14:paraId="27D5DFA4" w14:textId="77777777" w:rsidR="0088756F" w:rsidRPr="00D1728E" w:rsidRDefault="0088756F" w:rsidP="00546AC4">
            <w:pPr>
              <w:widowControl w:val="0"/>
              <w:spacing w:after="120"/>
              <w:ind w:left="113" w:right="-1"/>
              <w:jc w:val="center"/>
              <w:rPr>
                <w:rFonts w:ascii="GHEA Grapalat" w:hAnsi="GHEA Grapalat"/>
                <w:sz w:val="16"/>
              </w:rPr>
            </w:pPr>
            <w:r w:rsidRPr="00F412AC">
              <w:rPr>
                <w:rFonts w:ascii="GHEA Grapalat" w:hAnsi="GHEA Grapalat"/>
                <w:sz w:val="16"/>
              </w:rPr>
              <w:t>Всего</w:t>
            </w:r>
          </w:p>
        </w:tc>
      </w:tr>
      <w:tr w:rsidR="0088756F" w:rsidRPr="00F412AC" w14:paraId="7BC81941" w14:textId="77777777" w:rsidTr="00546AC4">
        <w:trPr>
          <w:gridAfter w:val="1"/>
          <w:wAfter w:w="8" w:type="dxa"/>
          <w:cantSplit/>
          <w:trHeight w:val="708"/>
          <w:jc w:val="center"/>
        </w:trPr>
        <w:tc>
          <w:tcPr>
            <w:tcW w:w="1413" w:type="dxa"/>
            <w:vAlign w:val="center"/>
          </w:tcPr>
          <w:p w14:paraId="13898983" w14:textId="77777777" w:rsidR="0088756F" w:rsidRPr="00F412AC" w:rsidRDefault="0088756F" w:rsidP="00546AC4">
            <w:pPr>
              <w:widowControl w:val="0"/>
              <w:jc w:val="center"/>
              <w:rPr>
                <w:rFonts w:ascii="GHEA Grapalat" w:hAnsi="GHEA Grapalat"/>
                <w:sz w:val="16"/>
              </w:rPr>
            </w:pPr>
            <w:r w:rsidRPr="00DD6AC2">
              <w:rPr>
                <w:rFonts w:ascii="Baltica" w:hAnsi="Baltica"/>
                <w:sz w:val="16"/>
                <w:szCs w:val="16"/>
              </w:rPr>
              <w:t>1</w:t>
            </w:r>
          </w:p>
        </w:tc>
        <w:tc>
          <w:tcPr>
            <w:tcW w:w="1701" w:type="dxa"/>
            <w:vAlign w:val="center"/>
          </w:tcPr>
          <w:p w14:paraId="1E6D1F03" w14:textId="179FE0B9" w:rsidR="0088756F" w:rsidRPr="00486262" w:rsidRDefault="0088756F" w:rsidP="00546AC4">
            <w:pPr>
              <w:jc w:val="center"/>
              <w:rPr>
                <w:rFonts w:ascii="GHEA Grapalat" w:hAnsi="GHEA Grapalat"/>
                <w:sz w:val="16"/>
                <w:lang w:val="en-US"/>
              </w:rPr>
            </w:pPr>
            <w:r>
              <w:rPr>
                <w:rFonts w:ascii="GHEA Grapalat" w:hAnsi="GHEA Grapalat"/>
                <w:sz w:val="20"/>
              </w:rPr>
              <w:t>79411230/</w:t>
            </w:r>
            <w:r w:rsidR="00486262">
              <w:rPr>
                <w:rFonts w:ascii="GHEA Grapalat" w:hAnsi="GHEA Grapalat"/>
                <w:sz w:val="20"/>
                <w:lang w:val="en-US"/>
              </w:rPr>
              <w:t>3</w:t>
            </w:r>
          </w:p>
        </w:tc>
        <w:tc>
          <w:tcPr>
            <w:tcW w:w="2268" w:type="dxa"/>
            <w:gridSpan w:val="3"/>
            <w:vAlign w:val="center"/>
          </w:tcPr>
          <w:p w14:paraId="5B4B8750" w14:textId="77777777" w:rsidR="0088756F" w:rsidRPr="0070491A" w:rsidRDefault="0088756F" w:rsidP="00546AC4">
            <w:pPr>
              <w:widowControl w:val="0"/>
              <w:jc w:val="center"/>
              <w:rPr>
                <w:rFonts w:ascii="GHEA Grapalat" w:hAnsi="GHEA Grapalat"/>
                <w:sz w:val="20"/>
                <w:szCs w:val="20"/>
              </w:rPr>
            </w:pPr>
            <w:r w:rsidRPr="0070491A">
              <w:rPr>
                <w:rFonts w:ascii="GHEA Grapalat" w:hAnsi="GHEA Grapalat"/>
                <w:i/>
                <w:sz w:val="20"/>
                <w:szCs w:val="20"/>
              </w:rPr>
              <w:t>услуги по оценке государственного недвижимого и движимого имущества и имущественных прав на него</w:t>
            </w:r>
          </w:p>
        </w:tc>
        <w:tc>
          <w:tcPr>
            <w:tcW w:w="425" w:type="dxa"/>
            <w:textDirection w:val="btLr"/>
            <w:vAlign w:val="center"/>
          </w:tcPr>
          <w:p w14:paraId="7B92DE00" w14:textId="77777777" w:rsidR="0088756F" w:rsidRPr="00F412AC" w:rsidRDefault="0088756F" w:rsidP="00546AC4">
            <w:pPr>
              <w:widowControl w:val="0"/>
              <w:ind w:left="113" w:right="113"/>
              <w:jc w:val="center"/>
              <w:rPr>
                <w:rFonts w:ascii="GHEA Grapalat" w:hAnsi="GHEA Grapalat"/>
                <w:sz w:val="16"/>
              </w:rPr>
            </w:pPr>
            <w:r w:rsidRPr="00F412AC">
              <w:rPr>
                <w:rFonts w:ascii="GHEA Grapalat" w:hAnsi="GHEA Grapalat"/>
                <w:sz w:val="16"/>
              </w:rPr>
              <w:t>... %</w:t>
            </w:r>
          </w:p>
        </w:tc>
        <w:tc>
          <w:tcPr>
            <w:tcW w:w="425" w:type="dxa"/>
            <w:textDirection w:val="btLr"/>
            <w:vAlign w:val="center"/>
          </w:tcPr>
          <w:p w14:paraId="4C5BB350" w14:textId="77777777" w:rsidR="0088756F" w:rsidRPr="00F412AC" w:rsidRDefault="0088756F" w:rsidP="00546AC4">
            <w:pPr>
              <w:widowControl w:val="0"/>
              <w:ind w:left="113" w:right="113"/>
              <w:jc w:val="center"/>
              <w:rPr>
                <w:rFonts w:ascii="GHEA Grapalat" w:hAnsi="GHEA Grapalat"/>
                <w:sz w:val="16"/>
              </w:rPr>
            </w:pPr>
            <w:r w:rsidRPr="00F412AC">
              <w:rPr>
                <w:rFonts w:ascii="GHEA Grapalat" w:hAnsi="GHEA Grapalat"/>
                <w:sz w:val="16"/>
              </w:rPr>
              <w:t>... %</w:t>
            </w:r>
          </w:p>
        </w:tc>
        <w:tc>
          <w:tcPr>
            <w:tcW w:w="426" w:type="dxa"/>
            <w:textDirection w:val="btLr"/>
            <w:vAlign w:val="center"/>
          </w:tcPr>
          <w:p w14:paraId="74FAF414" w14:textId="77777777" w:rsidR="0088756F" w:rsidRPr="00F412AC" w:rsidRDefault="0088756F" w:rsidP="00546AC4">
            <w:pPr>
              <w:widowControl w:val="0"/>
              <w:ind w:left="113" w:right="113"/>
              <w:jc w:val="center"/>
              <w:rPr>
                <w:rFonts w:ascii="GHEA Grapalat" w:hAnsi="GHEA Grapalat" w:cs="Arial"/>
                <w:sz w:val="16"/>
              </w:rPr>
            </w:pPr>
            <w:r w:rsidRPr="00F412AC">
              <w:rPr>
                <w:rFonts w:ascii="GHEA Grapalat" w:hAnsi="GHEA Grapalat"/>
                <w:sz w:val="16"/>
              </w:rPr>
              <w:t>... %</w:t>
            </w:r>
          </w:p>
        </w:tc>
        <w:tc>
          <w:tcPr>
            <w:tcW w:w="425" w:type="dxa"/>
            <w:textDirection w:val="btLr"/>
            <w:vAlign w:val="center"/>
          </w:tcPr>
          <w:p w14:paraId="5A72924F" w14:textId="77777777" w:rsidR="0088756F" w:rsidRPr="00F412AC" w:rsidRDefault="0088756F" w:rsidP="00546AC4">
            <w:pPr>
              <w:widowControl w:val="0"/>
              <w:ind w:left="113" w:right="113"/>
              <w:jc w:val="center"/>
              <w:rPr>
                <w:rFonts w:ascii="GHEA Grapalat" w:hAnsi="GHEA Grapalat" w:cs="Arial"/>
                <w:sz w:val="16"/>
              </w:rPr>
            </w:pPr>
            <w:r w:rsidRPr="00F412AC">
              <w:rPr>
                <w:rFonts w:ascii="GHEA Grapalat" w:hAnsi="GHEA Grapalat"/>
                <w:sz w:val="16"/>
              </w:rPr>
              <w:t>... %</w:t>
            </w:r>
          </w:p>
        </w:tc>
        <w:tc>
          <w:tcPr>
            <w:tcW w:w="425" w:type="dxa"/>
            <w:textDirection w:val="btLr"/>
            <w:vAlign w:val="center"/>
          </w:tcPr>
          <w:p w14:paraId="7863C207" w14:textId="77777777" w:rsidR="0088756F" w:rsidRPr="00F412AC" w:rsidRDefault="0088756F" w:rsidP="00546AC4">
            <w:pPr>
              <w:widowControl w:val="0"/>
              <w:ind w:left="113" w:right="113"/>
              <w:jc w:val="center"/>
              <w:rPr>
                <w:rFonts w:ascii="GHEA Grapalat" w:hAnsi="GHEA Grapalat" w:cs="Arial"/>
                <w:sz w:val="16"/>
              </w:rPr>
            </w:pPr>
            <w:r w:rsidRPr="00F412AC">
              <w:rPr>
                <w:rFonts w:ascii="GHEA Grapalat" w:hAnsi="GHEA Grapalat"/>
                <w:sz w:val="16"/>
              </w:rPr>
              <w:t>... %</w:t>
            </w:r>
          </w:p>
        </w:tc>
        <w:tc>
          <w:tcPr>
            <w:tcW w:w="425" w:type="dxa"/>
            <w:textDirection w:val="btLr"/>
            <w:vAlign w:val="center"/>
          </w:tcPr>
          <w:p w14:paraId="261784E0" w14:textId="77777777" w:rsidR="0088756F" w:rsidRPr="00F412AC" w:rsidRDefault="0088756F" w:rsidP="00546AC4">
            <w:pPr>
              <w:widowControl w:val="0"/>
              <w:ind w:left="113" w:right="113"/>
              <w:jc w:val="center"/>
              <w:rPr>
                <w:rFonts w:ascii="GHEA Grapalat" w:hAnsi="GHEA Grapalat" w:cs="Arial"/>
                <w:sz w:val="16"/>
              </w:rPr>
            </w:pPr>
            <w:r w:rsidRPr="00F412AC">
              <w:rPr>
                <w:rFonts w:ascii="GHEA Grapalat" w:hAnsi="GHEA Grapalat"/>
                <w:sz w:val="16"/>
              </w:rPr>
              <w:t>... %</w:t>
            </w:r>
          </w:p>
        </w:tc>
        <w:tc>
          <w:tcPr>
            <w:tcW w:w="426" w:type="dxa"/>
            <w:textDirection w:val="btLr"/>
            <w:vAlign w:val="center"/>
          </w:tcPr>
          <w:p w14:paraId="6F514270" w14:textId="77777777" w:rsidR="0088756F" w:rsidRPr="00F412AC" w:rsidRDefault="0088756F" w:rsidP="00546AC4">
            <w:pPr>
              <w:widowControl w:val="0"/>
              <w:ind w:left="113" w:right="113"/>
              <w:jc w:val="center"/>
              <w:rPr>
                <w:rFonts w:ascii="GHEA Grapalat" w:hAnsi="GHEA Grapalat" w:cs="Arial"/>
                <w:sz w:val="16"/>
              </w:rPr>
            </w:pPr>
            <w:r w:rsidRPr="00F412AC">
              <w:rPr>
                <w:rFonts w:ascii="GHEA Grapalat" w:hAnsi="GHEA Grapalat"/>
                <w:sz w:val="16"/>
              </w:rPr>
              <w:t>... %</w:t>
            </w:r>
          </w:p>
        </w:tc>
        <w:tc>
          <w:tcPr>
            <w:tcW w:w="425" w:type="dxa"/>
            <w:textDirection w:val="btLr"/>
            <w:vAlign w:val="center"/>
          </w:tcPr>
          <w:p w14:paraId="1B6EC451" w14:textId="77777777" w:rsidR="0088756F" w:rsidRPr="00F412AC" w:rsidRDefault="0088756F" w:rsidP="00546AC4">
            <w:pPr>
              <w:widowControl w:val="0"/>
              <w:ind w:left="113" w:right="113"/>
              <w:jc w:val="center"/>
              <w:rPr>
                <w:rFonts w:ascii="GHEA Grapalat" w:hAnsi="GHEA Grapalat" w:cs="Arial"/>
                <w:sz w:val="16"/>
              </w:rPr>
            </w:pPr>
            <w:r w:rsidRPr="00F412AC">
              <w:rPr>
                <w:rFonts w:ascii="GHEA Grapalat" w:hAnsi="GHEA Grapalat"/>
                <w:sz w:val="16"/>
              </w:rPr>
              <w:t>... %</w:t>
            </w:r>
          </w:p>
        </w:tc>
        <w:tc>
          <w:tcPr>
            <w:tcW w:w="425" w:type="dxa"/>
            <w:textDirection w:val="btLr"/>
            <w:vAlign w:val="center"/>
          </w:tcPr>
          <w:p w14:paraId="036E1432" w14:textId="77777777" w:rsidR="0088756F" w:rsidRPr="00F412AC" w:rsidRDefault="0088756F" w:rsidP="00546AC4">
            <w:pPr>
              <w:widowControl w:val="0"/>
              <w:ind w:left="113" w:right="113"/>
              <w:jc w:val="center"/>
              <w:rPr>
                <w:rFonts w:ascii="GHEA Grapalat" w:hAnsi="GHEA Grapalat" w:cs="Arial"/>
                <w:sz w:val="16"/>
              </w:rPr>
            </w:pPr>
            <w:r w:rsidRPr="00F412AC">
              <w:rPr>
                <w:rFonts w:ascii="GHEA Grapalat" w:hAnsi="GHEA Grapalat"/>
                <w:sz w:val="16"/>
              </w:rPr>
              <w:t>... %</w:t>
            </w:r>
          </w:p>
        </w:tc>
        <w:tc>
          <w:tcPr>
            <w:tcW w:w="425" w:type="dxa"/>
            <w:textDirection w:val="btLr"/>
            <w:vAlign w:val="center"/>
          </w:tcPr>
          <w:p w14:paraId="3109818E" w14:textId="77777777" w:rsidR="0088756F" w:rsidRPr="00F412AC" w:rsidRDefault="0088756F" w:rsidP="00546AC4">
            <w:pPr>
              <w:widowControl w:val="0"/>
              <w:ind w:left="113" w:right="113"/>
              <w:jc w:val="center"/>
              <w:rPr>
                <w:rFonts w:ascii="GHEA Grapalat" w:hAnsi="GHEA Grapalat" w:cs="Arial"/>
                <w:sz w:val="16"/>
              </w:rPr>
            </w:pPr>
            <w:r w:rsidRPr="00F412AC">
              <w:rPr>
                <w:rFonts w:ascii="GHEA Grapalat" w:hAnsi="GHEA Grapalat"/>
                <w:sz w:val="16"/>
              </w:rPr>
              <w:t>... %</w:t>
            </w:r>
          </w:p>
        </w:tc>
        <w:tc>
          <w:tcPr>
            <w:tcW w:w="426" w:type="dxa"/>
            <w:textDirection w:val="btLr"/>
            <w:vAlign w:val="center"/>
          </w:tcPr>
          <w:p w14:paraId="54BBF1B0" w14:textId="77777777" w:rsidR="0088756F" w:rsidRPr="00F412AC" w:rsidRDefault="0088756F" w:rsidP="00546AC4">
            <w:pPr>
              <w:widowControl w:val="0"/>
              <w:ind w:left="113" w:right="113"/>
              <w:jc w:val="center"/>
              <w:rPr>
                <w:rFonts w:ascii="GHEA Grapalat" w:hAnsi="GHEA Grapalat" w:cs="Arial"/>
                <w:sz w:val="16"/>
              </w:rPr>
            </w:pPr>
            <w:r w:rsidRPr="00F412AC">
              <w:rPr>
                <w:rFonts w:ascii="GHEA Grapalat" w:hAnsi="GHEA Grapalat"/>
                <w:sz w:val="16"/>
              </w:rPr>
              <w:t>... %</w:t>
            </w:r>
          </w:p>
        </w:tc>
        <w:tc>
          <w:tcPr>
            <w:tcW w:w="425" w:type="dxa"/>
            <w:textDirection w:val="btLr"/>
            <w:vAlign w:val="center"/>
          </w:tcPr>
          <w:p w14:paraId="4933C341" w14:textId="77777777" w:rsidR="0088756F" w:rsidRPr="00F412AC" w:rsidRDefault="0088756F" w:rsidP="00546AC4">
            <w:pPr>
              <w:widowControl w:val="0"/>
              <w:ind w:left="113" w:right="113"/>
              <w:jc w:val="center"/>
              <w:rPr>
                <w:rFonts w:ascii="GHEA Grapalat" w:hAnsi="GHEA Grapalat" w:cs="Arial"/>
                <w:sz w:val="16"/>
              </w:rPr>
            </w:pPr>
            <w:r w:rsidRPr="00F412AC">
              <w:rPr>
                <w:rFonts w:ascii="GHEA Grapalat" w:hAnsi="GHEA Grapalat"/>
                <w:sz w:val="16"/>
              </w:rPr>
              <w:t>... %</w:t>
            </w:r>
          </w:p>
        </w:tc>
        <w:tc>
          <w:tcPr>
            <w:tcW w:w="420" w:type="dxa"/>
            <w:textDirection w:val="btLr"/>
            <w:vAlign w:val="center"/>
          </w:tcPr>
          <w:p w14:paraId="61D6780B" w14:textId="77777777" w:rsidR="0088756F" w:rsidRPr="00F412AC" w:rsidRDefault="0088756F" w:rsidP="00546AC4">
            <w:pPr>
              <w:widowControl w:val="0"/>
              <w:ind w:left="113" w:right="113"/>
              <w:jc w:val="center"/>
              <w:rPr>
                <w:rFonts w:ascii="GHEA Grapalat" w:hAnsi="GHEA Grapalat"/>
                <w:b/>
                <w:sz w:val="16"/>
              </w:rPr>
            </w:pPr>
            <w:r w:rsidRPr="00F412AC">
              <w:rPr>
                <w:rFonts w:ascii="GHEA Grapalat" w:hAnsi="GHEA Grapalat"/>
                <w:sz w:val="16"/>
              </w:rPr>
              <w:t>... %</w:t>
            </w:r>
          </w:p>
        </w:tc>
      </w:tr>
      <w:tr w:rsidR="0088756F" w:rsidRPr="00AD29CE" w14:paraId="7AF7F76D" w14:textId="77777777" w:rsidTr="00546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4"/>
          <w:wAfter w:w="1274" w:type="dxa"/>
          <w:jc w:val="center"/>
        </w:trPr>
        <w:tc>
          <w:tcPr>
            <w:tcW w:w="4536" w:type="dxa"/>
            <w:gridSpan w:val="3"/>
          </w:tcPr>
          <w:p w14:paraId="467DDBF5" w14:textId="77777777" w:rsidR="0088756F" w:rsidRPr="00AD29CE" w:rsidRDefault="0088756F" w:rsidP="00546AC4">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656C1DE5" w14:textId="77777777" w:rsidR="0088756F" w:rsidRPr="00CA2754" w:rsidRDefault="0088756F" w:rsidP="00546AC4">
            <w:pPr>
              <w:widowControl w:val="0"/>
              <w:jc w:val="center"/>
              <w:rPr>
                <w:rFonts w:ascii="GHEA Grapalat" w:hAnsi="GHEA Grapalat"/>
                <w:lang w:val="en-US"/>
              </w:rPr>
            </w:pPr>
            <w:r>
              <w:rPr>
                <w:rFonts w:ascii="GHEA Grapalat" w:hAnsi="GHEA Grapalat"/>
                <w:lang w:val="en-US"/>
              </w:rPr>
              <w:lastRenderedPageBreak/>
              <w:t>_________________________</w:t>
            </w:r>
          </w:p>
          <w:p w14:paraId="7FC3B680" w14:textId="77777777" w:rsidR="0088756F" w:rsidRPr="00CA2754" w:rsidRDefault="0088756F" w:rsidP="00546AC4">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23D4450" w14:textId="77777777" w:rsidR="0088756F" w:rsidRPr="00AD29CE" w:rsidRDefault="0088756F" w:rsidP="00546AC4">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372759F" w14:textId="77777777" w:rsidR="0088756F" w:rsidRPr="00AD29CE" w:rsidRDefault="0088756F" w:rsidP="00546AC4">
            <w:pPr>
              <w:widowControl w:val="0"/>
              <w:spacing w:after="160" w:line="360" w:lineRule="auto"/>
              <w:jc w:val="center"/>
              <w:rPr>
                <w:rFonts w:ascii="GHEA Grapalat" w:hAnsi="GHEA Grapalat"/>
              </w:rPr>
            </w:pPr>
          </w:p>
        </w:tc>
        <w:tc>
          <w:tcPr>
            <w:tcW w:w="4343" w:type="dxa"/>
            <w:gridSpan w:val="11"/>
          </w:tcPr>
          <w:p w14:paraId="69173651" w14:textId="77777777" w:rsidR="0088756F" w:rsidRPr="00AD29CE" w:rsidRDefault="0088756F" w:rsidP="00546AC4">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A8BAE4C" w14:textId="77777777" w:rsidR="0088756F" w:rsidRPr="00CA2754" w:rsidRDefault="0088756F" w:rsidP="00546AC4">
            <w:pPr>
              <w:widowControl w:val="0"/>
              <w:jc w:val="center"/>
              <w:rPr>
                <w:rFonts w:ascii="GHEA Grapalat" w:hAnsi="GHEA Grapalat"/>
                <w:lang w:val="en-US"/>
              </w:rPr>
            </w:pPr>
            <w:r>
              <w:rPr>
                <w:rFonts w:ascii="GHEA Grapalat" w:hAnsi="GHEA Grapalat"/>
                <w:lang w:val="en-US"/>
              </w:rPr>
              <w:lastRenderedPageBreak/>
              <w:t>_________________________</w:t>
            </w:r>
          </w:p>
          <w:p w14:paraId="1BAA7087" w14:textId="77777777" w:rsidR="0088756F" w:rsidRPr="00CA2754" w:rsidRDefault="0088756F" w:rsidP="00546AC4">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74ABB97D" w14:textId="77777777" w:rsidR="0088756F" w:rsidRPr="00AD29CE" w:rsidRDefault="0088756F" w:rsidP="00546AC4">
            <w:pPr>
              <w:widowControl w:val="0"/>
              <w:spacing w:after="160" w:line="360" w:lineRule="auto"/>
              <w:jc w:val="center"/>
              <w:rPr>
                <w:rFonts w:ascii="GHEA Grapalat" w:hAnsi="GHEA Grapalat"/>
              </w:rPr>
            </w:pPr>
            <w:r w:rsidRPr="00AD29CE">
              <w:rPr>
                <w:rFonts w:ascii="GHEA Grapalat" w:hAnsi="GHEA Grapalat"/>
              </w:rPr>
              <w:t>М. П.</w:t>
            </w:r>
          </w:p>
        </w:tc>
      </w:tr>
    </w:tbl>
    <w:p w14:paraId="0616BCF6" w14:textId="77777777" w:rsidR="00F85D12" w:rsidRDefault="00F85D12" w:rsidP="00F85D12">
      <w:pPr>
        <w:rPr>
          <w:rFonts w:ascii="GHEA Grapalat" w:hAnsi="GHEA Grapalat"/>
          <w:lang w:val="en-US"/>
        </w:rPr>
      </w:pPr>
    </w:p>
    <w:p w14:paraId="2A5131DE" w14:textId="77777777" w:rsidR="00F85D12" w:rsidRDefault="00F85D12" w:rsidP="00F85D12">
      <w:pPr>
        <w:rPr>
          <w:rFonts w:ascii="GHEA Grapalat" w:hAnsi="GHEA Grapalat"/>
          <w:lang w:val="en-US"/>
        </w:rPr>
      </w:pPr>
    </w:p>
    <w:p w14:paraId="0D74A9C2" w14:textId="77777777" w:rsidR="00F85D12" w:rsidRDefault="00F85D12" w:rsidP="00F85D12">
      <w:pPr>
        <w:rPr>
          <w:rFonts w:ascii="GHEA Grapalat" w:hAnsi="GHEA Grapalat"/>
          <w:lang w:val="en-US"/>
        </w:rPr>
      </w:pPr>
    </w:p>
    <w:p w14:paraId="25B991C4" w14:textId="718409A6" w:rsidR="00F85D12" w:rsidRPr="00F85D12" w:rsidRDefault="00F85D12" w:rsidP="00F85D12">
      <w:pPr>
        <w:rPr>
          <w:rFonts w:ascii="GHEA Grapalat" w:hAnsi="GHEA Grapalat"/>
          <w:lang w:val="en-US"/>
        </w:rPr>
        <w:sectPr w:rsidR="00F85D12" w:rsidRPr="00F85D12" w:rsidSect="00855C1A">
          <w:footerReference w:type="default" r:id="rId11"/>
          <w:footnotePr>
            <w:pos w:val="beneathText"/>
          </w:footnotePr>
          <w:pgSz w:w="11907" w:h="16840" w:code="9"/>
          <w:pgMar w:top="1134" w:right="992" w:bottom="1560" w:left="709" w:header="561" w:footer="561" w:gutter="0"/>
          <w:cols w:space="720"/>
          <w:titlePg/>
          <w:docGrid w:linePitch="326"/>
        </w:sectPr>
      </w:pPr>
    </w:p>
    <w:p w14:paraId="5B19CCB7" w14:textId="77777777" w:rsidR="003B2F27" w:rsidRPr="00AD29CE" w:rsidRDefault="003B2F27" w:rsidP="00EF639A">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07CF7162" w14:textId="77777777" w:rsidR="003B2F27" w:rsidRPr="00AD29CE" w:rsidRDefault="003B2F27" w:rsidP="00EF639A">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14:paraId="3B86B184" w14:textId="77777777" w:rsidTr="005B7138">
        <w:trPr>
          <w:tblCellSpacing w:w="7" w:type="dxa"/>
          <w:jc w:val="center"/>
        </w:trPr>
        <w:tc>
          <w:tcPr>
            <w:tcW w:w="0" w:type="auto"/>
            <w:vAlign w:val="center"/>
          </w:tcPr>
          <w:p w14:paraId="37C6E4C4" w14:textId="77777777" w:rsidR="00523AAE" w:rsidRPr="009A072E" w:rsidRDefault="00523AAE" w:rsidP="005B7138">
            <w:pPr>
              <w:widowControl w:val="0"/>
              <w:spacing w:after="160" w:line="360" w:lineRule="auto"/>
              <w:jc w:val="center"/>
              <w:rPr>
                <w:rFonts w:ascii="GHEA Grapalat" w:hAnsi="GHEA Grapalat"/>
              </w:rPr>
            </w:pPr>
          </w:p>
          <w:p w14:paraId="6294BB1D" w14:textId="35C3E8CE"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EDB214C"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79951AD"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0FDF377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15E7226"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1F4DC099"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vAlign w:val="center"/>
          </w:tcPr>
          <w:p w14:paraId="04E2682E"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CC36D55"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70465C69"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6541A69"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386082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77F2DFF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3954E401" w14:textId="77777777" w:rsidR="003B2F27" w:rsidRPr="00AD29CE" w:rsidRDefault="003B2F27" w:rsidP="003B2F27">
      <w:pPr>
        <w:widowControl w:val="0"/>
        <w:spacing w:after="160" w:line="360" w:lineRule="auto"/>
        <w:ind w:firstLine="375"/>
        <w:rPr>
          <w:rFonts w:ascii="GHEA Grapalat" w:hAnsi="GHEA Grapalat"/>
          <w:iCs/>
          <w:color w:val="000000"/>
        </w:rPr>
      </w:pPr>
    </w:p>
    <w:p w14:paraId="08BBC60B"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26A95902"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49C8605E"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2725CA4B"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6FCE7868" w14:textId="77777777" w:rsidR="003B2F27" w:rsidRPr="00AD29CE" w:rsidRDefault="003B2F27" w:rsidP="00EF639A">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5EEE33D4" w14:textId="77777777" w:rsidR="003B2F27" w:rsidRPr="00AD29CE" w:rsidRDefault="003B2F27" w:rsidP="00EF639A">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3472434" w14:textId="77777777" w:rsidR="003B2F27" w:rsidRPr="00AD29CE" w:rsidRDefault="003B2F27" w:rsidP="00EF639A">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B44D714" w14:textId="77777777" w:rsidR="003B2F27" w:rsidRPr="00AD29CE" w:rsidRDefault="003B2F27" w:rsidP="00EF639A">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6AFBDB3A" w14:textId="77777777" w:rsidR="003B2F27" w:rsidRPr="00AD29CE" w:rsidRDefault="003B2F27" w:rsidP="00EF639A">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731CD48C" w14:textId="77777777" w:rsidTr="005B7138">
        <w:trPr>
          <w:jc w:val="center"/>
        </w:trPr>
        <w:tc>
          <w:tcPr>
            <w:tcW w:w="357" w:type="dxa"/>
            <w:vMerge w:val="restart"/>
            <w:shd w:val="clear" w:color="auto" w:fill="auto"/>
            <w:vAlign w:val="center"/>
          </w:tcPr>
          <w:p w14:paraId="5B162C6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7CB2D18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41AD63F7" w14:textId="77777777" w:rsidTr="005B7138">
        <w:trPr>
          <w:jc w:val="center"/>
        </w:trPr>
        <w:tc>
          <w:tcPr>
            <w:tcW w:w="357" w:type="dxa"/>
            <w:vMerge/>
            <w:shd w:val="clear" w:color="auto" w:fill="auto"/>
          </w:tcPr>
          <w:p w14:paraId="3412FB2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573A614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75B2FDF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EC6D64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5D168BD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4FFF6F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AB3757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25353B1" w14:textId="77777777" w:rsidTr="005B7138">
        <w:trPr>
          <w:trHeight w:val="1105"/>
          <w:jc w:val="center"/>
        </w:trPr>
        <w:tc>
          <w:tcPr>
            <w:tcW w:w="357" w:type="dxa"/>
            <w:vMerge/>
            <w:tcBorders>
              <w:bottom w:val="single" w:sz="4" w:space="0" w:color="auto"/>
            </w:tcBorders>
            <w:shd w:val="clear" w:color="auto" w:fill="auto"/>
          </w:tcPr>
          <w:p w14:paraId="33E0D47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5344D6D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2F2D39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08AD224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7507C08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4571B54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3643AA6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5CEDDE5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2C77285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7C84E92D" w14:textId="77777777" w:rsidTr="005B7138">
        <w:trPr>
          <w:jc w:val="center"/>
        </w:trPr>
        <w:tc>
          <w:tcPr>
            <w:tcW w:w="357" w:type="dxa"/>
            <w:shd w:val="clear" w:color="auto" w:fill="auto"/>
            <w:vAlign w:val="center"/>
          </w:tcPr>
          <w:p w14:paraId="01BE8F1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0683F41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0F38F46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1705B5A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5117B8B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61697F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7BD0BF8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1250DEB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437BB96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7399C377" w14:textId="77777777" w:rsidTr="005B7138">
        <w:trPr>
          <w:jc w:val="center"/>
        </w:trPr>
        <w:tc>
          <w:tcPr>
            <w:tcW w:w="357" w:type="dxa"/>
            <w:shd w:val="clear" w:color="auto" w:fill="auto"/>
          </w:tcPr>
          <w:p w14:paraId="11F2631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1AD0AAB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5233341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1162DE0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18EC93C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46EEF07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578C12F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33C18D9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2361A23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6CECAD1B" w14:textId="77777777" w:rsidR="003B2F27" w:rsidRPr="00CA2754" w:rsidRDefault="003B2F27" w:rsidP="00523AAE">
      <w:pPr>
        <w:widowControl w:val="0"/>
        <w:ind w:firstLine="375"/>
        <w:jc w:val="both"/>
        <w:rPr>
          <w:rFonts w:ascii="GHEA Grapalat" w:hAnsi="GHEA Grapalat" w:cs="Arial"/>
          <w:iCs/>
          <w:color w:val="000000"/>
          <w:lang w:val="en-US"/>
        </w:rPr>
      </w:pPr>
    </w:p>
    <w:p w14:paraId="4EB9CED5" w14:textId="77777777" w:rsidR="003B2F27" w:rsidRPr="00AD29CE" w:rsidRDefault="003B2F27" w:rsidP="00523AAE">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1E3BBA88" w14:textId="77777777" w:rsidTr="005B7138">
        <w:trPr>
          <w:trHeight w:val="266"/>
          <w:tblCellSpacing w:w="7" w:type="dxa"/>
          <w:jc w:val="center"/>
        </w:trPr>
        <w:tc>
          <w:tcPr>
            <w:tcW w:w="0" w:type="auto"/>
            <w:vAlign w:val="center"/>
          </w:tcPr>
          <w:p w14:paraId="49409C1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4EB2037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532895D6" w14:textId="77777777" w:rsidTr="005B7138">
        <w:trPr>
          <w:trHeight w:val="473"/>
          <w:tblCellSpacing w:w="7" w:type="dxa"/>
          <w:jc w:val="center"/>
        </w:trPr>
        <w:tc>
          <w:tcPr>
            <w:tcW w:w="0" w:type="auto"/>
            <w:vAlign w:val="center"/>
          </w:tcPr>
          <w:p w14:paraId="746FC620"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F10A7D7"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3D03EACD"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5A539283"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2A1B805A" w14:textId="77777777" w:rsidTr="005B7138">
        <w:trPr>
          <w:trHeight w:val="503"/>
          <w:tblCellSpacing w:w="7" w:type="dxa"/>
          <w:jc w:val="center"/>
        </w:trPr>
        <w:tc>
          <w:tcPr>
            <w:tcW w:w="0" w:type="auto"/>
            <w:vAlign w:val="center"/>
          </w:tcPr>
          <w:p w14:paraId="5709224F"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14761C4D"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1228632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3270BD50"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77D21466" w14:textId="77777777" w:rsidTr="005B7138">
        <w:trPr>
          <w:trHeight w:val="281"/>
          <w:tblCellSpacing w:w="7" w:type="dxa"/>
          <w:jc w:val="center"/>
        </w:trPr>
        <w:tc>
          <w:tcPr>
            <w:tcW w:w="0" w:type="auto"/>
            <w:vAlign w:val="center"/>
          </w:tcPr>
          <w:p w14:paraId="7C17D1C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38D8FF9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5165975F"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416CFD57" w14:textId="77777777" w:rsidR="003B2F27" w:rsidRDefault="003B2F27" w:rsidP="003B2F27">
      <w:pPr>
        <w:rPr>
          <w:rFonts w:ascii="GHEA Grapalat" w:hAnsi="GHEA Grapalat"/>
        </w:rPr>
      </w:pPr>
      <w:r>
        <w:rPr>
          <w:rFonts w:ascii="GHEA Grapalat" w:hAnsi="GHEA Grapalat"/>
        </w:rPr>
        <w:br w:type="page"/>
      </w:r>
    </w:p>
    <w:p w14:paraId="0D3FC6AE" w14:textId="77777777" w:rsidR="003B2F27" w:rsidRPr="00AD29CE" w:rsidRDefault="003B2F27" w:rsidP="00EF639A">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62B5AD0B" w14:textId="77777777" w:rsidR="003B2F27" w:rsidRPr="00AD29CE" w:rsidRDefault="003B2F27" w:rsidP="00EF639A">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EBC62CC" w14:textId="77777777" w:rsidR="003B2F27" w:rsidRPr="00AD29CE" w:rsidRDefault="003B2F27" w:rsidP="003B2F27">
      <w:pPr>
        <w:widowControl w:val="0"/>
        <w:spacing w:after="160" w:line="360" w:lineRule="auto"/>
        <w:rPr>
          <w:rFonts w:ascii="GHEA Grapalat" w:hAnsi="GHEA Grapalat"/>
        </w:rPr>
      </w:pPr>
    </w:p>
    <w:p w14:paraId="4C272A37"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158B4E6F"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456D3D60" w14:textId="77777777" w:rsidR="003B2F27" w:rsidRPr="005A78CD" w:rsidRDefault="003B2F27" w:rsidP="00EF639A">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0AD86DE3" w14:textId="77777777" w:rsidR="003B2F27" w:rsidRPr="0096584B" w:rsidRDefault="003B2F27" w:rsidP="00EF639A">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2BFC410F" w14:textId="77777777" w:rsidR="003B2F27" w:rsidRPr="00C7119C" w:rsidRDefault="003B2F27" w:rsidP="00EF639A">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7589AA5" w14:textId="77777777" w:rsidR="003B2F27" w:rsidRPr="005A78CD" w:rsidRDefault="003B2F27" w:rsidP="00EF639A">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6D315646" w14:textId="77777777" w:rsidR="003B2F27" w:rsidRPr="0096584B" w:rsidRDefault="003B2F27" w:rsidP="00EF639A">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8C7AD53" w14:textId="77777777" w:rsidR="003B2F27" w:rsidRPr="00A979AE" w:rsidRDefault="003B2F27" w:rsidP="00EF639A">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3F51003A" w14:textId="77777777" w:rsidR="003B2F27" w:rsidRPr="00E467E3" w:rsidRDefault="003B2F27" w:rsidP="00EF639A">
      <w:pPr>
        <w:widowControl w:val="0"/>
        <w:tabs>
          <w:tab w:val="left" w:pos="360"/>
          <w:tab w:val="left" w:pos="540"/>
        </w:tabs>
        <w:spacing w:after="160"/>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25409F0A"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18277F4"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47878B62"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B21FC7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1DFB6D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E769D91"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24E06C5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5FB01EC"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798593F9"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48A9E1D" w14:textId="77777777" w:rsidR="003B2F27" w:rsidRPr="00AD29CE" w:rsidRDefault="003B2F27" w:rsidP="005B7138">
            <w:pPr>
              <w:widowControl w:val="0"/>
              <w:spacing w:after="120"/>
              <w:rPr>
                <w:rFonts w:ascii="GHEA Grapalat" w:hAnsi="GHEA Grapalat" w:cs="Sylfaen"/>
              </w:rPr>
            </w:pPr>
          </w:p>
        </w:tc>
      </w:tr>
      <w:tr w:rsidR="003B2F27" w:rsidRPr="00AD29CE" w14:paraId="1B90A81B"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0A83897"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08FD88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972FE41" w14:textId="77777777" w:rsidR="003B2F27" w:rsidRPr="00AD29CE" w:rsidRDefault="003B2F27" w:rsidP="005B7138">
            <w:pPr>
              <w:widowControl w:val="0"/>
              <w:spacing w:after="120"/>
              <w:rPr>
                <w:rFonts w:ascii="GHEA Grapalat" w:hAnsi="GHEA Grapalat" w:cs="Sylfaen"/>
              </w:rPr>
            </w:pPr>
          </w:p>
        </w:tc>
      </w:tr>
    </w:tbl>
    <w:p w14:paraId="37C68ECD" w14:textId="1D6DA2CF" w:rsidR="003B2F27" w:rsidRDefault="003B2F27" w:rsidP="00EF639A">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57611E7F"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14:paraId="43DBC7AD"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5"/>
        <w:gridCol w:w="4745"/>
      </w:tblGrid>
      <w:tr w:rsidR="003B2F27" w:rsidRPr="00AD29CE" w14:paraId="5B9032AC" w14:textId="77777777" w:rsidTr="005B7138">
        <w:tc>
          <w:tcPr>
            <w:tcW w:w="4785" w:type="dxa"/>
          </w:tcPr>
          <w:p w14:paraId="61881402"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3C747A9A"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5F4CA53"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B02A3D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263D3A81" w14:textId="77777777" w:rsidTr="005B7138">
        <w:trPr>
          <w:tblCellSpacing w:w="7" w:type="dxa"/>
          <w:jc w:val="center"/>
        </w:trPr>
        <w:tc>
          <w:tcPr>
            <w:tcW w:w="0" w:type="auto"/>
            <w:vAlign w:val="center"/>
          </w:tcPr>
          <w:p w14:paraId="0F53AF0C"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186F0739"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674E17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7CFA37D7"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15E6787" w14:textId="77777777" w:rsidTr="005B7138">
        <w:trPr>
          <w:tblCellSpacing w:w="7" w:type="dxa"/>
          <w:jc w:val="center"/>
        </w:trPr>
        <w:tc>
          <w:tcPr>
            <w:tcW w:w="0" w:type="auto"/>
            <w:vAlign w:val="center"/>
          </w:tcPr>
          <w:p w14:paraId="15FA2309"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1EBE47"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0E767181"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70ED0ED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bl>
    <w:p w14:paraId="2F23C238" w14:textId="77777777" w:rsidR="00CE3DEB" w:rsidRDefault="00CE3DEB" w:rsidP="00B46D58">
      <w:pPr>
        <w:widowControl w:val="0"/>
        <w:spacing w:after="160"/>
        <w:ind w:left="-142" w:firstLine="142"/>
        <w:jc w:val="center"/>
        <w:rPr>
          <w:rFonts w:ascii="GHEA Grapalat" w:hAnsi="GHEA Grapalat"/>
          <w:i/>
          <w:lang w:val="en-US"/>
        </w:rPr>
      </w:pPr>
    </w:p>
    <w:p w14:paraId="09DEAEBF"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3EE2850B"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1316BE8E" w14:textId="77777777" w:rsidR="00CE3DEB" w:rsidRPr="00A33C34" w:rsidRDefault="00CE3DEB" w:rsidP="00CE3DEB">
      <w:pPr>
        <w:jc w:val="center"/>
        <w:rPr>
          <w:rFonts w:ascii="GHEA Grapalat" w:hAnsi="GHEA Grapalat" w:cs="GHEA Grapalat"/>
        </w:rPr>
      </w:pPr>
    </w:p>
    <w:p w14:paraId="6A9912F8"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0D799594" w14:textId="77777777" w:rsidR="00CE3DEB" w:rsidRPr="00A33C34" w:rsidRDefault="00CE3DEB" w:rsidP="00CE3DEB">
      <w:pPr>
        <w:jc w:val="center"/>
        <w:rPr>
          <w:rFonts w:ascii="GHEA Grapalat" w:hAnsi="GHEA Grapalat" w:cs="GHEA Grapalat"/>
          <w:lang w:val="hy-AM"/>
        </w:rPr>
      </w:pPr>
    </w:p>
    <w:p w14:paraId="0C6C0E4F"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286DA160"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10D4ADF4" w14:textId="77777777" w:rsidR="00CE3DEB" w:rsidRPr="00A33C34" w:rsidRDefault="00CE3DEB" w:rsidP="00CE3DEB">
      <w:pPr>
        <w:rPr>
          <w:rFonts w:ascii="GHEA Grapalat" w:hAnsi="GHEA Grapalat"/>
          <w:vertAlign w:val="superscript"/>
          <w:lang w:val="es-ES"/>
        </w:rPr>
      </w:pPr>
    </w:p>
    <w:p w14:paraId="4A222775" w14:textId="77777777"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1B5087BA"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B73A456"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1E74792C"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5593F42"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7BDCC29B" w14:textId="77777777" w:rsidR="00CE3DEB" w:rsidRPr="00A33C34" w:rsidRDefault="00CE3DEB" w:rsidP="00CE3DEB">
      <w:pPr>
        <w:rPr>
          <w:rFonts w:ascii="GHEA Grapalat" w:hAnsi="GHEA Grapalat" w:cs="Sylfaen"/>
          <w:sz w:val="20"/>
          <w:szCs w:val="20"/>
          <w:lang w:val="es-ES"/>
        </w:rPr>
      </w:pPr>
    </w:p>
    <w:p w14:paraId="5F22A96C" w14:textId="77777777"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4FCA6A7A" w14:textId="77777777" w:rsidR="00CE3DEB" w:rsidRPr="00A33C34" w:rsidRDefault="00CE3DEB" w:rsidP="00CE3DEB">
      <w:pPr>
        <w:jc w:val="center"/>
        <w:rPr>
          <w:rFonts w:ascii="GHEA Grapalat" w:hAnsi="GHEA Grapalat" w:cs="GHEA Grapalat"/>
          <w:lang w:val="es-ES"/>
        </w:rPr>
      </w:pPr>
    </w:p>
    <w:p w14:paraId="2363A6C9" w14:textId="77777777" w:rsidR="00CE3DEB" w:rsidRPr="00A33C34" w:rsidRDefault="00CE3DEB" w:rsidP="00CE3DEB">
      <w:pPr>
        <w:ind w:firstLine="709"/>
        <w:rPr>
          <w:lang w:val="es-ES"/>
        </w:rPr>
      </w:pPr>
    </w:p>
    <w:p w14:paraId="4102260A" w14:textId="77777777" w:rsidR="00CE3DEB" w:rsidRPr="00A33C34" w:rsidRDefault="00CE3DEB" w:rsidP="00CE3DEB">
      <w:pPr>
        <w:ind w:firstLine="709"/>
        <w:rPr>
          <w:lang w:val="es-ES"/>
        </w:rPr>
      </w:pPr>
    </w:p>
    <w:p w14:paraId="0A7A303E" w14:textId="77777777" w:rsidR="00CE3DEB" w:rsidRPr="00A33C34" w:rsidRDefault="00CE3DEB" w:rsidP="00CE3DEB">
      <w:pPr>
        <w:ind w:firstLine="709"/>
        <w:rPr>
          <w:lang w:val="es-ES"/>
        </w:rPr>
      </w:pPr>
    </w:p>
    <w:p w14:paraId="0C996F80"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75574515"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300230B0"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5F12A5BB"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696CCFF2"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0E726F07" w14:textId="77777777" w:rsidR="00CE3DEB" w:rsidRPr="00A33C34" w:rsidRDefault="00CE3DEB" w:rsidP="00CE3DEB">
      <w:pPr>
        <w:jc w:val="center"/>
        <w:rPr>
          <w:rFonts w:ascii="GHEA Grapalat" w:hAnsi="GHEA Grapalat" w:cs="Sylfaen"/>
          <w:sz w:val="16"/>
          <w:szCs w:val="16"/>
          <w:lang w:val="es-ES"/>
        </w:rPr>
      </w:pPr>
    </w:p>
    <w:p w14:paraId="571A1989"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1F528D3D" w14:textId="77777777" w:rsidR="00CE3DEB" w:rsidRPr="003B2F27" w:rsidRDefault="00CE3DEB" w:rsidP="00B46D58">
      <w:pPr>
        <w:widowControl w:val="0"/>
        <w:spacing w:after="160"/>
        <w:ind w:left="-142" w:firstLine="142"/>
        <w:jc w:val="center"/>
        <w:rPr>
          <w:rFonts w:ascii="GHEA Grapalat" w:hAnsi="GHEA Grapalat"/>
          <w:i/>
          <w:lang w:val="en-US"/>
        </w:rPr>
      </w:pPr>
    </w:p>
    <w:p w14:paraId="1171397E" w14:textId="77777777" w:rsidR="006C06DE" w:rsidRPr="003B2F27" w:rsidRDefault="006C06DE">
      <w:pPr>
        <w:widowControl w:val="0"/>
        <w:spacing w:after="160"/>
        <w:ind w:left="-142" w:firstLine="142"/>
        <w:jc w:val="center"/>
        <w:rPr>
          <w:rFonts w:ascii="GHEA Grapalat" w:hAnsi="GHEA Grapalat"/>
          <w:i/>
          <w:lang w:val="en-US"/>
        </w:rPr>
      </w:pPr>
    </w:p>
    <w:sectPr w:rsidR="006C06DE"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B564D" w14:textId="77777777" w:rsidR="00273330" w:rsidRDefault="00273330">
      <w:r>
        <w:separator/>
      </w:r>
    </w:p>
  </w:endnote>
  <w:endnote w:type="continuationSeparator" w:id="0">
    <w:p w14:paraId="5FB08274" w14:textId="77777777" w:rsidR="00273330" w:rsidRDefault="00273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swiss"/>
    <w:pitch w:val="variable"/>
    <w:sig w:usb0="00000003" w:usb1="00000000" w:usb2="00000000" w:usb3="00000000" w:csb0="00000001" w:csb1="00000000"/>
  </w:font>
  <w:font w:name="Arial AMU">
    <w:altName w:val="Arial"/>
    <w:panose1 w:val="01000000000000000000"/>
    <w:charset w:val="CC"/>
    <w:family w:val="auto"/>
    <w:pitch w:val="variable"/>
    <w:sig w:usb0="A1002E8F" w:usb1="10000008" w:usb2="00000000" w:usb3="00000000" w:csb0="0001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1E333CA4" w14:textId="77777777" w:rsidR="008B7AAE" w:rsidRPr="00305BEC" w:rsidRDefault="008B7AA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A519F">
          <w:rPr>
            <w:rFonts w:ascii="GHEA Grapalat" w:hAnsi="GHEA Grapalat"/>
            <w:noProof/>
            <w:sz w:val="24"/>
            <w:szCs w:val="24"/>
          </w:rPr>
          <w:t>101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0B084" w14:textId="77777777" w:rsidR="00273330" w:rsidRDefault="00273330">
      <w:r>
        <w:separator/>
      </w:r>
    </w:p>
  </w:footnote>
  <w:footnote w:type="continuationSeparator" w:id="0">
    <w:p w14:paraId="1C0D7C79" w14:textId="77777777" w:rsidR="00273330" w:rsidRDefault="00273330">
      <w:r>
        <w:continuationSeparator/>
      </w:r>
    </w:p>
  </w:footnote>
  <w:footnote w:id="1">
    <w:p w14:paraId="3D85EB82" w14:textId="77777777" w:rsidR="008B7AAE" w:rsidRPr="00A31673" w:rsidRDefault="008B7AA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03295852" w14:textId="77777777" w:rsidR="008B7AAE" w:rsidRDefault="008B7AAE" w:rsidP="006B3E56">
      <w:pPr>
        <w:jc w:val="both"/>
      </w:pPr>
    </w:p>
    <w:p w14:paraId="642DE5E7" w14:textId="77777777" w:rsidR="008B7AAE" w:rsidRDefault="008B7AAE"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FD9BDE3" w14:textId="77777777" w:rsidR="008B7AAE" w:rsidRPr="00503980" w:rsidRDefault="008B7AAE"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8D67E1">
        <w:rPr>
          <w:rFonts w:ascii="GHEA Grapalat" w:hAnsi="GHEA Grapalat"/>
          <w:i/>
          <w:sz w:val="20"/>
          <w:szCs w:val="20"/>
        </w:rPr>
        <w:t>4</w:t>
      </w:r>
      <w:r>
        <w:rPr>
          <w:rFonts w:ascii="GHEA Grapalat" w:hAnsi="GHEA Grapalat"/>
          <w:i/>
          <w:sz w:val="20"/>
          <w:szCs w:val="20"/>
        </w:rPr>
        <w:t>"</w:t>
      </w:r>
    </w:p>
    <w:p w14:paraId="6F569EAE" w14:textId="77777777" w:rsidR="008B7AAE" w:rsidRPr="003905B4" w:rsidRDefault="008B7AAE"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691264A8" w14:textId="77777777" w:rsidR="008B7AAE" w:rsidRPr="008D64EE" w:rsidRDefault="008B7AAE" w:rsidP="006B3E56">
      <w:pPr>
        <w:pStyle w:val="FootnoteText"/>
        <w:rPr>
          <w:rFonts w:asciiTheme="minorHAnsi" w:hAnsiTheme="minorHAnsi"/>
        </w:rPr>
      </w:pPr>
    </w:p>
  </w:footnote>
  <w:footnote w:id="3">
    <w:p w14:paraId="277B71E1" w14:textId="77777777" w:rsidR="008B7AAE" w:rsidRPr="00A25D1B" w:rsidRDefault="008B7AAE" w:rsidP="006016F3">
      <w:pPr>
        <w:pStyle w:val="FootnoteText"/>
        <w:rPr>
          <w:ins w:id="4" w:author="Inesa Kocharyan" w:date="2025-03-21T20:34:00Z"/>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4">
    <w:p w14:paraId="45CC7F08" w14:textId="77777777" w:rsidR="008B7AAE" w:rsidRPr="00DC619D" w:rsidRDefault="008B7AAE"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5">
    <w:p w14:paraId="51323BE2" w14:textId="77777777" w:rsidR="008B7AAE" w:rsidRPr="00D3436F" w:rsidRDefault="008B7AA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F302F1C" w14:textId="77777777" w:rsidR="008B7AAE" w:rsidRPr="00D3436F" w:rsidRDefault="008B7AAE">
      <w:pPr>
        <w:pStyle w:val="FootnoteText"/>
        <w:rPr>
          <w:lang w:val="es-ES"/>
        </w:rPr>
      </w:pPr>
    </w:p>
  </w:footnote>
  <w:footnote w:id="6">
    <w:p w14:paraId="351A5E70" w14:textId="77777777" w:rsidR="005F2791" w:rsidRPr="008842CE" w:rsidRDefault="005F2791" w:rsidP="005F2791">
      <w:pPr>
        <w:pStyle w:val="FootnoteText"/>
        <w:jc w:val="both"/>
      </w:pPr>
    </w:p>
  </w:footnote>
  <w:footnote w:id="7">
    <w:p w14:paraId="7E74601D" w14:textId="77777777" w:rsidR="008B7AAE" w:rsidRDefault="008B7AAE"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5760E0DB" w14:textId="77777777" w:rsidR="008B7AAE" w:rsidRPr="002A1F5A" w:rsidRDefault="008B7AAE" w:rsidP="003B2F27">
      <w:pPr>
        <w:pStyle w:val="FootnoteText"/>
        <w:jc w:val="both"/>
        <w:rPr>
          <w:rFonts w:asciiTheme="minorHAnsi" w:hAnsiTheme="minorHAnsi"/>
        </w:rPr>
      </w:pPr>
    </w:p>
  </w:footnote>
  <w:footnote w:id="8">
    <w:p w14:paraId="42913A15" w14:textId="77777777" w:rsidR="008B7AAE" w:rsidRPr="006F5F33" w:rsidRDefault="008B7AAE"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4120CC37" w14:textId="77777777" w:rsidR="008B7AAE" w:rsidRPr="00892F7F" w:rsidRDefault="008B7AAE"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22473F6F" w14:textId="77777777" w:rsidR="008B7AAE" w:rsidRPr="0013046C" w:rsidRDefault="008B7AAE"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0C838308" w14:textId="77777777" w:rsidR="008B7AAE" w:rsidRPr="00576D9C" w:rsidRDefault="008B7AAE" w:rsidP="003B2F27">
      <w:pPr>
        <w:pStyle w:val="FootnoteText"/>
        <w:jc w:val="both"/>
        <w:rPr>
          <w:rFonts w:ascii="GHEA Grapalat" w:hAnsi="GHEA Grapalat"/>
          <w:lang w:val="hy-AM"/>
        </w:rPr>
      </w:pPr>
    </w:p>
  </w:footnote>
  <w:footnote w:id="10">
    <w:p w14:paraId="2C467D4F" w14:textId="77777777" w:rsidR="008B7AAE" w:rsidRPr="006F5F33" w:rsidRDefault="008B7AAE"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1">
    <w:p w14:paraId="27420A68" w14:textId="77777777" w:rsidR="008B7AAE" w:rsidRPr="006F5F33" w:rsidRDefault="008B7AAE"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B95EEEE" w14:textId="77777777" w:rsidR="008B7AAE" w:rsidRPr="006F5F33" w:rsidRDefault="008B7AAE"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15DC1D17" w14:textId="77777777" w:rsidR="0088756F" w:rsidRPr="00E40AC8" w:rsidRDefault="0088756F" w:rsidP="0088756F">
      <w:pPr>
        <w:pStyle w:val="FootnoteText"/>
        <w:jc w:val="both"/>
      </w:pPr>
      <w:r>
        <w:rPr>
          <w:rStyle w:val="FootnoteReference"/>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30 июня</w:t>
      </w:r>
      <w:r w:rsidRPr="00AD29CE">
        <w:rPr>
          <w:rFonts w:ascii="GHEA Grapalat" w:hAnsi="GHEA Grapalat"/>
          <w:i/>
        </w:rPr>
        <w:t xml:space="preserve"> данного года.</w:t>
      </w:r>
    </w:p>
  </w:footnote>
  <w:footnote w:id="14">
    <w:p w14:paraId="3854C503" w14:textId="77777777" w:rsidR="0088756F" w:rsidRPr="00E40AC8" w:rsidRDefault="0088756F" w:rsidP="0088756F">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2716CCC6" w14:textId="77777777" w:rsidR="0088756F" w:rsidRPr="00CA2754" w:rsidRDefault="0088756F" w:rsidP="0088756F">
      <w:pPr>
        <w:widowControl w:val="0"/>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30BA82C0" w14:textId="77777777" w:rsidR="0088756F" w:rsidRPr="00CA2754" w:rsidRDefault="0088756F" w:rsidP="0088756F">
      <w:pPr>
        <w:pStyle w:val="FootnoteText"/>
        <w:jc w:val="both"/>
        <w:rPr>
          <w:sz w:val="2"/>
          <w:szCs w:val="2"/>
        </w:rPr>
      </w:pPr>
    </w:p>
  </w:footnote>
  <w:footnote w:id="16">
    <w:p w14:paraId="7E36C9C7" w14:textId="77777777" w:rsidR="0088756F" w:rsidRPr="00CA2754" w:rsidRDefault="0088756F" w:rsidP="0088756F">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F75E6"/>
    <w:multiLevelType w:val="hybridMultilevel"/>
    <w:tmpl w:val="907C4E9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A61016"/>
    <w:multiLevelType w:val="hybridMultilevel"/>
    <w:tmpl w:val="8C8666BA"/>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EDA015E"/>
    <w:multiLevelType w:val="hybridMultilevel"/>
    <w:tmpl w:val="3ED0FD04"/>
    <w:lvl w:ilvl="0" w:tplc="0419000B">
      <w:start w:val="1"/>
      <w:numFmt w:val="bullet"/>
      <w:lvlText w:val=""/>
      <w:lvlJc w:val="left"/>
      <w:pPr>
        <w:ind w:left="1464" w:hanging="360"/>
      </w:pPr>
      <w:rPr>
        <w:rFonts w:ascii="Wingdings" w:hAnsi="Wingdings" w:hint="default"/>
      </w:rPr>
    </w:lvl>
    <w:lvl w:ilvl="1" w:tplc="04190003" w:tentative="1">
      <w:start w:val="1"/>
      <w:numFmt w:val="bullet"/>
      <w:lvlText w:val="o"/>
      <w:lvlJc w:val="left"/>
      <w:pPr>
        <w:ind w:left="2184" w:hanging="360"/>
      </w:pPr>
      <w:rPr>
        <w:rFonts w:ascii="Courier New" w:hAnsi="Courier New" w:cs="Courier New" w:hint="default"/>
      </w:rPr>
    </w:lvl>
    <w:lvl w:ilvl="2" w:tplc="04190005" w:tentative="1">
      <w:start w:val="1"/>
      <w:numFmt w:val="bullet"/>
      <w:lvlText w:val=""/>
      <w:lvlJc w:val="left"/>
      <w:pPr>
        <w:ind w:left="2904" w:hanging="360"/>
      </w:pPr>
      <w:rPr>
        <w:rFonts w:ascii="Wingdings" w:hAnsi="Wingdings" w:hint="default"/>
      </w:rPr>
    </w:lvl>
    <w:lvl w:ilvl="3" w:tplc="04190001" w:tentative="1">
      <w:start w:val="1"/>
      <w:numFmt w:val="bullet"/>
      <w:lvlText w:val=""/>
      <w:lvlJc w:val="left"/>
      <w:pPr>
        <w:ind w:left="3624" w:hanging="360"/>
      </w:pPr>
      <w:rPr>
        <w:rFonts w:ascii="Symbol" w:hAnsi="Symbol" w:hint="default"/>
      </w:rPr>
    </w:lvl>
    <w:lvl w:ilvl="4" w:tplc="04190003" w:tentative="1">
      <w:start w:val="1"/>
      <w:numFmt w:val="bullet"/>
      <w:lvlText w:val="o"/>
      <w:lvlJc w:val="left"/>
      <w:pPr>
        <w:ind w:left="4344" w:hanging="360"/>
      </w:pPr>
      <w:rPr>
        <w:rFonts w:ascii="Courier New" w:hAnsi="Courier New" w:cs="Courier New" w:hint="default"/>
      </w:rPr>
    </w:lvl>
    <w:lvl w:ilvl="5" w:tplc="04190005" w:tentative="1">
      <w:start w:val="1"/>
      <w:numFmt w:val="bullet"/>
      <w:lvlText w:val=""/>
      <w:lvlJc w:val="left"/>
      <w:pPr>
        <w:ind w:left="5064" w:hanging="360"/>
      </w:pPr>
      <w:rPr>
        <w:rFonts w:ascii="Wingdings" w:hAnsi="Wingdings" w:hint="default"/>
      </w:rPr>
    </w:lvl>
    <w:lvl w:ilvl="6" w:tplc="04190001" w:tentative="1">
      <w:start w:val="1"/>
      <w:numFmt w:val="bullet"/>
      <w:lvlText w:val=""/>
      <w:lvlJc w:val="left"/>
      <w:pPr>
        <w:ind w:left="5784" w:hanging="360"/>
      </w:pPr>
      <w:rPr>
        <w:rFonts w:ascii="Symbol" w:hAnsi="Symbol" w:hint="default"/>
      </w:rPr>
    </w:lvl>
    <w:lvl w:ilvl="7" w:tplc="04190003" w:tentative="1">
      <w:start w:val="1"/>
      <w:numFmt w:val="bullet"/>
      <w:lvlText w:val="o"/>
      <w:lvlJc w:val="left"/>
      <w:pPr>
        <w:ind w:left="6504" w:hanging="360"/>
      </w:pPr>
      <w:rPr>
        <w:rFonts w:ascii="Courier New" w:hAnsi="Courier New" w:cs="Courier New" w:hint="default"/>
      </w:rPr>
    </w:lvl>
    <w:lvl w:ilvl="8" w:tplc="04190005" w:tentative="1">
      <w:start w:val="1"/>
      <w:numFmt w:val="bullet"/>
      <w:lvlText w:val=""/>
      <w:lvlJc w:val="left"/>
      <w:pPr>
        <w:ind w:left="7224" w:hanging="360"/>
      </w:pPr>
      <w:rPr>
        <w:rFonts w:ascii="Wingdings" w:hAnsi="Wingding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1"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2"/>
  </w:num>
  <w:num w:numId="3">
    <w:abstractNumId w:val="22"/>
  </w:num>
  <w:num w:numId="4">
    <w:abstractNumId w:val="16"/>
  </w:num>
  <w:num w:numId="5">
    <w:abstractNumId w:val="27"/>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7"/>
  </w:num>
  <w:num w:numId="11">
    <w:abstractNumId w:val="10"/>
  </w:num>
  <w:num w:numId="12">
    <w:abstractNumId w:val="31"/>
  </w:num>
  <w:num w:numId="13">
    <w:abstractNumId w:val="29"/>
  </w:num>
  <w:num w:numId="14">
    <w:abstractNumId w:val="14"/>
  </w:num>
  <w:num w:numId="15">
    <w:abstractNumId w:val="30"/>
  </w:num>
  <w:num w:numId="16">
    <w:abstractNumId w:val="15"/>
  </w:num>
  <w:num w:numId="17">
    <w:abstractNumId w:val="8"/>
  </w:num>
  <w:num w:numId="18">
    <w:abstractNumId w:val="1"/>
  </w:num>
  <w:num w:numId="19">
    <w:abstractNumId w:val="18"/>
  </w:num>
  <w:num w:numId="20">
    <w:abstractNumId w:val="18"/>
  </w:num>
  <w:num w:numId="21">
    <w:abstractNumId w:val="20"/>
  </w:num>
  <w:num w:numId="22">
    <w:abstractNumId w:val="24"/>
  </w:num>
  <w:num w:numId="23">
    <w:abstractNumId w:val="9"/>
  </w:num>
  <w:num w:numId="24">
    <w:abstractNumId w:val="20"/>
  </w:num>
  <w:num w:numId="25">
    <w:abstractNumId w:val="13"/>
  </w:num>
  <w:num w:numId="26">
    <w:abstractNumId w:val="5"/>
  </w:num>
  <w:num w:numId="27">
    <w:abstractNumId w:val="4"/>
  </w:num>
  <w:num w:numId="28">
    <w:abstractNumId w:val="0"/>
  </w:num>
  <w:num w:numId="29">
    <w:abstractNumId w:val="11"/>
  </w:num>
  <w:num w:numId="30">
    <w:abstractNumId w:val="28"/>
  </w:num>
  <w:num w:numId="31">
    <w:abstractNumId w:val="25"/>
  </w:num>
  <w:num w:numId="32">
    <w:abstractNumId w:val="26"/>
  </w:num>
  <w:num w:numId="33">
    <w:abstractNumId w:val="21"/>
  </w:num>
  <w:num w:numId="34">
    <w:abstractNumId w:val="2"/>
  </w:num>
  <w:num w:numId="35">
    <w:abstractNumId w:val="3"/>
  </w:num>
  <w:num w:numId="36">
    <w:abstractNumId w:val="17"/>
  </w:num>
  <w:num w:numId="3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B00"/>
    <w:rsid w:val="00003DF0"/>
    <w:rsid w:val="00004B08"/>
    <w:rsid w:val="00004E07"/>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267"/>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3EC9"/>
    <w:rsid w:val="00065C3B"/>
    <w:rsid w:val="0006703E"/>
    <w:rsid w:val="00067B90"/>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52F2"/>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14E"/>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BE4"/>
    <w:rsid w:val="000F6C24"/>
    <w:rsid w:val="000F7026"/>
    <w:rsid w:val="000F7590"/>
    <w:rsid w:val="000F7944"/>
    <w:rsid w:val="000F7AE0"/>
    <w:rsid w:val="000F7BE5"/>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E8B"/>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3E2"/>
    <w:rsid w:val="001458D6"/>
    <w:rsid w:val="00145CC3"/>
    <w:rsid w:val="00146685"/>
    <w:rsid w:val="00146C64"/>
    <w:rsid w:val="00146D61"/>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18F"/>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143"/>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145"/>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2627"/>
    <w:rsid w:val="001C3D83"/>
    <w:rsid w:val="001C3F6C"/>
    <w:rsid w:val="001C4811"/>
    <w:rsid w:val="001C5541"/>
    <w:rsid w:val="001C6688"/>
    <w:rsid w:val="001C76F7"/>
    <w:rsid w:val="001C7EF3"/>
    <w:rsid w:val="001D0249"/>
    <w:rsid w:val="001D0293"/>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585"/>
    <w:rsid w:val="001E7733"/>
    <w:rsid w:val="001E7AA5"/>
    <w:rsid w:val="001F0335"/>
    <w:rsid w:val="001F0371"/>
    <w:rsid w:val="001F07A1"/>
    <w:rsid w:val="001F0970"/>
    <w:rsid w:val="001F0B18"/>
    <w:rsid w:val="001F0F81"/>
    <w:rsid w:val="001F1CCB"/>
    <w:rsid w:val="001F1DF0"/>
    <w:rsid w:val="001F1DF7"/>
    <w:rsid w:val="001F2099"/>
    <w:rsid w:val="001F2926"/>
    <w:rsid w:val="001F2F70"/>
    <w:rsid w:val="001F3237"/>
    <w:rsid w:val="001F386B"/>
    <w:rsid w:val="001F5834"/>
    <w:rsid w:val="001F5FDE"/>
    <w:rsid w:val="001F6578"/>
    <w:rsid w:val="001F6F8A"/>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3922"/>
    <w:rsid w:val="002240AB"/>
    <w:rsid w:val="00224C7B"/>
    <w:rsid w:val="002250D8"/>
    <w:rsid w:val="0022515E"/>
    <w:rsid w:val="002252CD"/>
    <w:rsid w:val="00226412"/>
    <w:rsid w:val="002273AD"/>
    <w:rsid w:val="0022770A"/>
    <w:rsid w:val="00227C9F"/>
    <w:rsid w:val="00230B12"/>
    <w:rsid w:val="00230C8F"/>
    <w:rsid w:val="00232FE2"/>
    <w:rsid w:val="00233137"/>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3D15"/>
    <w:rsid w:val="00254128"/>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3F00"/>
    <w:rsid w:val="0026426F"/>
    <w:rsid w:val="00265816"/>
    <w:rsid w:val="00265A4B"/>
    <w:rsid w:val="00265D18"/>
    <w:rsid w:val="00265FD8"/>
    <w:rsid w:val="00266522"/>
    <w:rsid w:val="002665A4"/>
    <w:rsid w:val="002674D5"/>
    <w:rsid w:val="0027052A"/>
    <w:rsid w:val="00270D59"/>
    <w:rsid w:val="00270F75"/>
    <w:rsid w:val="002716CA"/>
    <w:rsid w:val="00271DF6"/>
    <w:rsid w:val="0027256A"/>
    <w:rsid w:val="00273330"/>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240"/>
    <w:rsid w:val="002B6548"/>
    <w:rsid w:val="002B66A2"/>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B0F"/>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4FA5"/>
    <w:rsid w:val="002E5104"/>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B52"/>
    <w:rsid w:val="00301EBE"/>
    <w:rsid w:val="00303732"/>
    <w:rsid w:val="003041A8"/>
    <w:rsid w:val="00304237"/>
    <w:rsid w:val="00304436"/>
    <w:rsid w:val="00304707"/>
    <w:rsid w:val="00304D64"/>
    <w:rsid w:val="003053EF"/>
    <w:rsid w:val="003058CA"/>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6D4F"/>
    <w:rsid w:val="00327436"/>
    <w:rsid w:val="003277E7"/>
    <w:rsid w:val="00327AB9"/>
    <w:rsid w:val="0033253D"/>
    <w:rsid w:val="00333314"/>
    <w:rsid w:val="003333FB"/>
    <w:rsid w:val="00333760"/>
    <w:rsid w:val="00333B85"/>
    <w:rsid w:val="00334564"/>
    <w:rsid w:val="0033460C"/>
    <w:rsid w:val="00334689"/>
    <w:rsid w:val="003347CE"/>
    <w:rsid w:val="00335245"/>
    <w:rsid w:val="00335388"/>
    <w:rsid w:val="003354AF"/>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5DF1"/>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5"/>
    <w:rsid w:val="003A1EBB"/>
    <w:rsid w:val="003A2BE0"/>
    <w:rsid w:val="003A2D11"/>
    <w:rsid w:val="003A39AC"/>
    <w:rsid w:val="003A5049"/>
    <w:rsid w:val="003A519F"/>
    <w:rsid w:val="003A5533"/>
    <w:rsid w:val="003A62A4"/>
    <w:rsid w:val="003A645E"/>
    <w:rsid w:val="003A6791"/>
    <w:rsid w:val="003A734A"/>
    <w:rsid w:val="003A792E"/>
    <w:rsid w:val="003A7A2C"/>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1A6"/>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2BE8"/>
    <w:rsid w:val="00403109"/>
    <w:rsid w:val="0040346A"/>
    <w:rsid w:val="00403AA3"/>
    <w:rsid w:val="00405194"/>
    <w:rsid w:val="004055C1"/>
    <w:rsid w:val="00405996"/>
    <w:rsid w:val="004068F5"/>
    <w:rsid w:val="00406EE6"/>
    <w:rsid w:val="004072C8"/>
    <w:rsid w:val="0040761D"/>
    <w:rsid w:val="00407866"/>
    <w:rsid w:val="004078E3"/>
    <w:rsid w:val="00407B0C"/>
    <w:rsid w:val="00407DB3"/>
    <w:rsid w:val="0041023E"/>
    <w:rsid w:val="00410972"/>
    <w:rsid w:val="004110AC"/>
    <w:rsid w:val="004116A0"/>
    <w:rsid w:val="004117A9"/>
    <w:rsid w:val="00411D9D"/>
    <w:rsid w:val="00412DF7"/>
    <w:rsid w:val="00413390"/>
    <w:rsid w:val="00413595"/>
    <w:rsid w:val="00416546"/>
    <w:rsid w:val="00416CC1"/>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7D1"/>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5E76"/>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9F2"/>
    <w:rsid w:val="00476A47"/>
    <w:rsid w:val="004775ED"/>
    <w:rsid w:val="004775FD"/>
    <w:rsid w:val="00477E9F"/>
    <w:rsid w:val="00480162"/>
    <w:rsid w:val="0048059F"/>
    <w:rsid w:val="00481397"/>
    <w:rsid w:val="004813B3"/>
    <w:rsid w:val="004834BA"/>
    <w:rsid w:val="00483944"/>
    <w:rsid w:val="0048419C"/>
    <w:rsid w:val="00484FED"/>
    <w:rsid w:val="0048501B"/>
    <w:rsid w:val="004859E2"/>
    <w:rsid w:val="00486262"/>
    <w:rsid w:val="00486B55"/>
    <w:rsid w:val="00487402"/>
    <w:rsid w:val="004874EC"/>
    <w:rsid w:val="00490743"/>
    <w:rsid w:val="004929E4"/>
    <w:rsid w:val="0049374F"/>
    <w:rsid w:val="00493AF9"/>
    <w:rsid w:val="00493CC7"/>
    <w:rsid w:val="00494964"/>
    <w:rsid w:val="004955FC"/>
    <w:rsid w:val="00495D4F"/>
    <w:rsid w:val="0049623A"/>
    <w:rsid w:val="0049655D"/>
    <w:rsid w:val="004968D9"/>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53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E61"/>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9AB"/>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3AAE"/>
    <w:rsid w:val="00524982"/>
    <w:rsid w:val="00524A21"/>
    <w:rsid w:val="00524D3D"/>
    <w:rsid w:val="00524DDF"/>
    <w:rsid w:val="00524EFA"/>
    <w:rsid w:val="005250B5"/>
    <w:rsid w:val="005250C2"/>
    <w:rsid w:val="0052546C"/>
    <w:rsid w:val="00525BD2"/>
    <w:rsid w:val="0052601D"/>
    <w:rsid w:val="00526C15"/>
    <w:rsid w:val="00526DC0"/>
    <w:rsid w:val="00530BD2"/>
    <w:rsid w:val="00530C17"/>
    <w:rsid w:val="00530DA1"/>
    <w:rsid w:val="00530F97"/>
    <w:rsid w:val="0053183E"/>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4D1"/>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53B2"/>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589"/>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50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585"/>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91"/>
    <w:rsid w:val="005F2F3B"/>
    <w:rsid w:val="005F3AEC"/>
    <w:rsid w:val="005F44DA"/>
    <w:rsid w:val="005F53F2"/>
    <w:rsid w:val="005F581A"/>
    <w:rsid w:val="005F7C1D"/>
    <w:rsid w:val="005F7EA4"/>
    <w:rsid w:val="006016F3"/>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5F34"/>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79D"/>
    <w:rsid w:val="00675CA2"/>
    <w:rsid w:val="00676178"/>
    <w:rsid w:val="0067669A"/>
    <w:rsid w:val="00676A27"/>
    <w:rsid w:val="00677658"/>
    <w:rsid w:val="00677E00"/>
    <w:rsid w:val="006818FF"/>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6DE"/>
    <w:rsid w:val="006C08B6"/>
    <w:rsid w:val="006C1293"/>
    <w:rsid w:val="006C12EC"/>
    <w:rsid w:val="006C1D25"/>
    <w:rsid w:val="006C229E"/>
    <w:rsid w:val="006C2B56"/>
    <w:rsid w:val="006C2F98"/>
    <w:rsid w:val="006C3115"/>
    <w:rsid w:val="006C47F0"/>
    <w:rsid w:val="006C679A"/>
    <w:rsid w:val="006C7078"/>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1A4"/>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6F7DEE"/>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4F0"/>
    <w:rsid w:val="00722665"/>
    <w:rsid w:val="00722AEB"/>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BB9"/>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BD9"/>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B6B2D"/>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9E3"/>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453"/>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C1A"/>
    <w:rsid w:val="00855F55"/>
    <w:rsid w:val="0085658A"/>
    <w:rsid w:val="008568E9"/>
    <w:rsid w:val="00857BF8"/>
    <w:rsid w:val="0086004A"/>
    <w:rsid w:val="008601B2"/>
    <w:rsid w:val="008602B6"/>
    <w:rsid w:val="0086059D"/>
    <w:rsid w:val="00860B3B"/>
    <w:rsid w:val="00860EAE"/>
    <w:rsid w:val="00861623"/>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7E1"/>
    <w:rsid w:val="008769B4"/>
    <w:rsid w:val="00876D7D"/>
    <w:rsid w:val="0087724F"/>
    <w:rsid w:val="008777E0"/>
    <w:rsid w:val="00877B26"/>
    <w:rsid w:val="00877DFD"/>
    <w:rsid w:val="0088001E"/>
    <w:rsid w:val="00880500"/>
    <w:rsid w:val="00880E6C"/>
    <w:rsid w:val="008819BD"/>
    <w:rsid w:val="00881C05"/>
    <w:rsid w:val="00881C22"/>
    <w:rsid w:val="0088384C"/>
    <w:rsid w:val="00884204"/>
    <w:rsid w:val="008842CE"/>
    <w:rsid w:val="00884822"/>
    <w:rsid w:val="00884B46"/>
    <w:rsid w:val="00886035"/>
    <w:rsid w:val="008860B6"/>
    <w:rsid w:val="00886AA6"/>
    <w:rsid w:val="00886D11"/>
    <w:rsid w:val="00886EFE"/>
    <w:rsid w:val="0088756F"/>
    <w:rsid w:val="008875C7"/>
    <w:rsid w:val="00890F86"/>
    <w:rsid w:val="0089123F"/>
    <w:rsid w:val="008916DE"/>
    <w:rsid w:val="00892068"/>
    <w:rsid w:val="008920F8"/>
    <w:rsid w:val="00892B95"/>
    <w:rsid w:val="00893487"/>
    <w:rsid w:val="0089353A"/>
    <w:rsid w:val="00893AB0"/>
    <w:rsid w:val="00893CD7"/>
    <w:rsid w:val="00893F09"/>
    <w:rsid w:val="00895E05"/>
    <w:rsid w:val="00895E2E"/>
    <w:rsid w:val="00896212"/>
    <w:rsid w:val="0089622B"/>
    <w:rsid w:val="00896485"/>
    <w:rsid w:val="00896AAF"/>
    <w:rsid w:val="00897EBC"/>
    <w:rsid w:val="008A0AF2"/>
    <w:rsid w:val="008A120F"/>
    <w:rsid w:val="008A1E28"/>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AAE"/>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7E1"/>
    <w:rsid w:val="008D68DB"/>
    <w:rsid w:val="008D6A46"/>
    <w:rsid w:val="008D77B2"/>
    <w:rsid w:val="008D7FF8"/>
    <w:rsid w:val="008E00F2"/>
    <w:rsid w:val="008E1FEB"/>
    <w:rsid w:val="008E24DC"/>
    <w:rsid w:val="008E28AD"/>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2EE"/>
    <w:rsid w:val="009354D8"/>
    <w:rsid w:val="009356E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3E0"/>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0FDE"/>
    <w:rsid w:val="00971CAE"/>
    <w:rsid w:val="00971E27"/>
    <w:rsid w:val="00971F12"/>
    <w:rsid w:val="00971F4A"/>
    <w:rsid w:val="009729DE"/>
    <w:rsid w:val="00972A99"/>
    <w:rsid w:val="00972C1A"/>
    <w:rsid w:val="009732B6"/>
    <w:rsid w:val="00973601"/>
    <w:rsid w:val="0097362A"/>
    <w:rsid w:val="00973896"/>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BEA"/>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72E"/>
    <w:rsid w:val="009A0BDF"/>
    <w:rsid w:val="009A171D"/>
    <w:rsid w:val="009A172A"/>
    <w:rsid w:val="009A1996"/>
    <w:rsid w:val="009A2838"/>
    <w:rsid w:val="009A2FDE"/>
    <w:rsid w:val="009A515F"/>
    <w:rsid w:val="009A5190"/>
    <w:rsid w:val="009A73D5"/>
    <w:rsid w:val="009A796C"/>
    <w:rsid w:val="009B0273"/>
    <w:rsid w:val="009B0824"/>
    <w:rsid w:val="009B0DA1"/>
    <w:rsid w:val="009B127B"/>
    <w:rsid w:val="009B13C3"/>
    <w:rsid w:val="009B1542"/>
    <w:rsid w:val="009B18AF"/>
    <w:rsid w:val="009B24E0"/>
    <w:rsid w:val="009B2C76"/>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64F5"/>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2F59"/>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C6"/>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17F37"/>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1F8"/>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111"/>
    <w:rsid w:val="00A60D60"/>
    <w:rsid w:val="00A60FE7"/>
    <w:rsid w:val="00A61746"/>
    <w:rsid w:val="00A619F2"/>
    <w:rsid w:val="00A61B9A"/>
    <w:rsid w:val="00A62933"/>
    <w:rsid w:val="00A631B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3BC7"/>
    <w:rsid w:val="00A74478"/>
    <w:rsid w:val="00A747D4"/>
    <w:rsid w:val="00A74B2F"/>
    <w:rsid w:val="00A74CC7"/>
    <w:rsid w:val="00A74D0E"/>
    <w:rsid w:val="00A75242"/>
    <w:rsid w:val="00A75726"/>
    <w:rsid w:val="00A76200"/>
    <w:rsid w:val="00A76C15"/>
    <w:rsid w:val="00A779D8"/>
    <w:rsid w:val="00A804F2"/>
    <w:rsid w:val="00A8081F"/>
    <w:rsid w:val="00A80BA2"/>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5C58"/>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64"/>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2A0"/>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50C"/>
    <w:rsid w:val="00B2561E"/>
    <w:rsid w:val="00B2572B"/>
    <w:rsid w:val="00B25FC4"/>
    <w:rsid w:val="00B263B7"/>
    <w:rsid w:val="00B2681D"/>
    <w:rsid w:val="00B2752E"/>
    <w:rsid w:val="00B30994"/>
    <w:rsid w:val="00B31071"/>
    <w:rsid w:val="00B31341"/>
    <w:rsid w:val="00B31F34"/>
    <w:rsid w:val="00B32124"/>
    <w:rsid w:val="00B32371"/>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22B"/>
    <w:rsid w:val="00B54C65"/>
    <w:rsid w:val="00B54F63"/>
    <w:rsid w:val="00B553D4"/>
    <w:rsid w:val="00B55B64"/>
    <w:rsid w:val="00B56139"/>
    <w:rsid w:val="00B561F2"/>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CAD"/>
    <w:rsid w:val="00B71D73"/>
    <w:rsid w:val="00B73AB8"/>
    <w:rsid w:val="00B73DE0"/>
    <w:rsid w:val="00B744F6"/>
    <w:rsid w:val="00B74B63"/>
    <w:rsid w:val="00B75687"/>
    <w:rsid w:val="00B75DE9"/>
    <w:rsid w:val="00B761BD"/>
    <w:rsid w:val="00B762B1"/>
    <w:rsid w:val="00B778A5"/>
    <w:rsid w:val="00B80176"/>
    <w:rsid w:val="00B81090"/>
    <w:rsid w:val="00B81AD3"/>
    <w:rsid w:val="00B82A65"/>
    <w:rsid w:val="00B83286"/>
    <w:rsid w:val="00B832AD"/>
    <w:rsid w:val="00B83BE6"/>
    <w:rsid w:val="00B853BF"/>
    <w:rsid w:val="00B85DEF"/>
    <w:rsid w:val="00B8636F"/>
    <w:rsid w:val="00B86BCB"/>
    <w:rsid w:val="00B86C5F"/>
    <w:rsid w:val="00B9100A"/>
    <w:rsid w:val="00B925B0"/>
    <w:rsid w:val="00B92CA7"/>
    <w:rsid w:val="00B932B8"/>
    <w:rsid w:val="00B941D0"/>
    <w:rsid w:val="00B9461C"/>
    <w:rsid w:val="00B95FE0"/>
    <w:rsid w:val="00B96682"/>
    <w:rsid w:val="00B96B73"/>
    <w:rsid w:val="00B975FA"/>
    <w:rsid w:val="00B9778A"/>
    <w:rsid w:val="00B9796D"/>
    <w:rsid w:val="00B97FA8"/>
    <w:rsid w:val="00BA17C2"/>
    <w:rsid w:val="00BA1B05"/>
    <w:rsid w:val="00BA2853"/>
    <w:rsid w:val="00BA3172"/>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0F9"/>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07F6C"/>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8D8"/>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C57"/>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1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97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245"/>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56C"/>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C6"/>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4AE"/>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2D7"/>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384A"/>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0D9B"/>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78E"/>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1C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056"/>
    <w:rsid w:val="00E90E72"/>
    <w:rsid w:val="00E90FD0"/>
    <w:rsid w:val="00E91A69"/>
    <w:rsid w:val="00E91D37"/>
    <w:rsid w:val="00E91F17"/>
    <w:rsid w:val="00E92272"/>
    <w:rsid w:val="00E92BAA"/>
    <w:rsid w:val="00E93CA2"/>
    <w:rsid w:val="00E947E7"/>
    <w:rsid w:val="00E94D7F"/>
    <w:rsid w:val="00E94E6F"/>
    <w:rsid w:val="00E953CB"/>
    <w:rsid w:val="00E95645"/>
    <w:rsid w:val="00E95CE6"/>
    <w:rsid w:val="00E95E47"/>
    <w:rsid w:val="00E96851"/>
    <w:rsid w:val="00E968BE"/>
    <w:rsid w:val="00E969ED"/>
    <w:rsid w:val="00E96B46"/>
    <w:rsid w:val="00E9746B"/>
    <w:rsid w:val="00E97FCF"/>
    <w:rsid w:val="00EA059F"/>
    <w:rsid w:val="00EA06E9"/>
    <w:rsid w:val="00EA0AEE"/>
    <w:rsid w:val="00EA0D10"/>
    <w:rsid w:val="00EA140F"/>
    <w:rsid w:val="00EA150B"/>
    <w:rsid w:val="00EA1765"/>
    <w:rsid w:val="00EA2C07"/>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482"/>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877"/>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39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D0C"/>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735"/>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64"/>
    <w:rsid w:val="00F61898"/>
    <w:rsid w:val="00F61A9D"/>
    <w:rsid w:val="00F61D7A"/>
    <w:rsid w:val="00F6211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12"/>
    <w:rsid w:val="00F85DFC"/>
    <w:rsid w:val="00F85F62"/>
    <w:rsid w:val="00F86162"/>
    <w:rsid w:val="00F86ED5"/>
    <w:rsid w:val="00F871C2"/>
    <w:rsid w:val="00F87FD4"/>
    <w:rsid w:val="00F90829"/>
    <w:rsid w:val="00F914CF"/>
    <w:rsid w:val="00F917A1"/>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1A9"/>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2425"/>
    <w:rsid w:val="00FB2C2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382A"/>
    <w:rsid w:val="00FD4DA5"/>
    <w:rsid w:val="00FD4DBF"/>
    <w:rsid w:val="00FD57AD"/>
    <w:rsid w:val="00FD57B8"/>
    <w:rsid w:val="00FD5B70"/>
    <w:rsid w:val="00FD631B"/>
    <w:rsid w:val="00FD7291"/>
    <w:rsid w:val="00FD7772"/>
    <w:rsid w:val="00FD7E3A"/>
    <w:rsid w:val="00FE0FD2"/>
    <w:rsid w:val="00FE1316"/>
    <w:rsid w:val="00FE1FAB"/>
    <w:rsid w:val="00FE2378"/>
    <w:rsid w:val="00FE23C4"/>
    <w:rsid w:val="00FE2AA4"/>
    <w:rsid w:val="00FE2CCB"/>
    <w:rsid w:val="00FE2CFD"/>
    <w:rsid w:val="00FE2DB6"/>
    <w:rsid w:val="00FE449E"/>
    <w:rsid w:val="00FE54DC"/>
    <w:rsid w:val="00FE5743"/>
    <w:rsid w:val="00FE5D6C"/>
    <w:rsid w:val="00FE6887"/>
    <w:rsid w:val="00FE6C2A"/>
    <w:rsid w:val="00FE6D93"/>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56E1"/>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8D6507"/>
  <w15:docId w15:val="{46EC2BD6-CC46-491B-9735-ABB71C91B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unhideWhenUsed/>
    <w:rsid w:val="00B25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2550C"/>
    <w:rPr>
      <w:rFonts w:ascii="Courier New" w:hAnsi="Courier New" w:cs="Courier New"/>
      <w:lang w:val="en-US" w:eastAsia="en-US" w:bidi="ar-SA"/>
    </w:rPr>
  </w:style>
  <w:style w:type="character" w:customStyle="1" w:styleId="y2iqfc">
    <w:name w:val="y2iqfc"/>
    <w:basedOn w:val="DefaultParagraphFont"/>
    <w:rsid w:val="00B2550C"/>
  </w:style>
  <w:style w:type="paragraph" w:customStyle="1" w:styleId="msonormalmrcssattr">
    <w:name w:val="msonormal_mr_css_attr"/>
    <w:basedOn w:val="Normal"/>
    <w:rsid w:val="0088756F"/>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31262492">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638963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ction.gnum@spm.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uction.gnum@spm.am" TargetMode="External"/><Relationship Id="rId4" Type="http://schemas.openxmlformats.org/officeDocument/2006/relationships/settings" Target="settings.xml"/><Relationship Id="rId9" Type="http://schemas.openxmlformats.org/officeDocument/2006/relationships/hyperlink" Target="mailto:auction.gnum@spm.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23A6E-D75E-4279-9097-B10B993E5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19561</Words>
  <Characters>111501</Characters>
  <Application>Microsoft Office Word</Application>
  <DocSecurity>0</DocSecurity>
  <Lines>929</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130801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ARMINE</cp:lastModifiedBy>
  <cp:revision>86</cp:revision>
  <cp:lastPrinted>2018-02-16T07:12:00Z</cp:lastPrinted>
  <dcterms:created xsi:type="dcterms:W3CDTF">2025-06-11T11:29:00Z</dcterms:created>
  <dcterms:modified xsi:type="dcterms:W3CDTF">2025-06-12T09:00:00Z</dcterms:modified>
</cp:coreProperties>
</file>